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A54018" w:rsidRDefault="002A1316">
      <w:pPr>
        <w:pStyle w:val="Title"/>
        <w:rPr>
          <w:rFonts w:asciiTheme="minorHAnsi" w:hAnsiTheme="minorHAnsi" w:cstheme="minorHAnsi"/>
          <w:sz w:val="22"/>
          <w:szCs w:val="22"/>
        </w:rPr>
      </w:pPr>
      <w:r w:rsidRPr="00A54018">
        <w:rPr>
          <w:rFonts w:asciiTheme="minorHAnsi" w:hAnsiTheme="minorHAnsi" w:cstheme="minorHAnsi"/>
          <w:sz w:val="22"/>
          <w:szCs w:val="22"/>
        </w:rPr>
        <w:t xml:space="preserve">Statutory Accounting Principles </w:t>
      </w:r>
      <w:r w:rsidR="00C6544D" w:rsidRPr="00A54018">
        <w:rPr>
          <w:rFonts w:asciiTheme="minorHAnsi" w:hAnsiTheme="minorHAnsi" w:cstheme="minorHAnsi"/>
          <w:sz w:val="22"/>
          <w:szCs w:val="22"/>
        </w:rPr>
        <w:t xml:space="preserve">(E) </w:t>
      </w:r>
      <w:r w:rsidRPr="00A54018">
        <w:rPr>
          <w:rFonts w:asciiTheme="minorHAnsi" w:hAnsiTheme="minorHAnsi" w:cstheme="minorHAnsi"/>
          <w:sz w:val="22"/>
          <w:szCs w:val="22"/>
        </w:rPr>
        <w:t>Working Group</w:t>
      </w:r>
    </w:p>
    <w:p w14:paraId="5E8586D5" w14:textId="77777777" w:rsidR="002A1316" w:rsidRPr="00A54018" w:rsidRDefault="002A1316">
      <w:pPr>
        <w:jc w:val="center"/>
        <w:rPr>
          <w:rFonts w:asciiTheme="minorHAnsi" w:hAnsiTheme="minorHAnsi" w:cstheme="minorHAnsi"/>
          <w:b/>
          <w:sz w:val="22"/>
          <w:szCs w:val="22"/>
        </w:rPr>
      </w:pPr>
      <w:r w:rsidRPr="00A54018">
        <w:rPr>
          <w:rFonts w:asciiTheme="minorHAnsi" w:hAnsiTheme="minorHAnsi" w:cstheme="minorHAnsi"/>
          <w:b/>
          <w:sz w:val="22"/>
          <w:szCs w:val="22"/>
        </w:rPr>
        <w:t>Maintenance Agenda Submission Form</w:t>
      </w:r>
    </w:p>
    <w:p w14:paraId="43927C70" w14:textId="77777777" w:rsidR="002A1316" w:rsidRPr="00A54018" w:rsidRDefault="002A1316">
      <w:pPr>
        <w:jc w:val="center"/>
        <w:rPr>
          <w:rFonts w:asciiTheme="minorHAnsi" w:hAnsiTheme="minorHAnsi" w:cstheme="minorHAnsi"/>
          <w:b/>
          <w:sz w:val="22"/>
          <w:szCs w:val="22"/>
        </w:rPr>
      </w:pPr>
      <w:r w:rsidRPr="00A54018">
        <w:rPr>
          <w:rFonts w:asciiTheme="minorHAnsi" w:hAnsiTheme="minorHAnsi" w:cstheme="minorHAnsi"/>
          <w:b/>
          <w:sz w:val="22"/>
          <w:szCs w:val="22"/>
        </w:rPr>
        <w:t>Form A</w:t>
      </w:r>
    </w:p>
    <w:p w14:paraId="65BCA41C" w14:textId="77777777" w:rsidR="002A1316" w:rsidRPr="00A54018" w:rsidRDefault="002A1316">
      <w:pPr>
        <w:pStyle w:val="Heading2"/>
        <w:jc w:val="center"/>
        <w:rPr>
          <w:rFonts w:asciiTheme="minorHAnsi" w:hAnsiTheme="minorHAnsi" w:cstheme="minorHAnsi"/>
          <w:sz w:val="22"/>
          <w:szCs w:val="22"/>
        </w:rPr>
      </w:pPr>
    </w:p>
    <w:p w14:paraId="10F0B4B2" w14:textId="23563907" w:rsidR="002A1316" w:rsidRPr="00A54018" w:rsidRDefault="002A1316" w:rsidP="00B30CA0">
      <w:pPr>
        <w:pStyle w:val="Heading2"/>
        <w:rPr>
          <w:rFonts w:asciiTheme="minorHAnsi" w:hAnsiTheme="minorHAnsi" w:cstheme="minorHAnsi"/>
          <w:sz w:val="22"/>
          <w:szCs w:val="22"/>
        </w:rPr>
      </w:pPr>
      <w:r w:rsidRPr="00A54018">
        <w:rPr>
          <w:rFonts w:asciiTheme="minorHAnsi" w:hAnsiTheme="minorHAnsi" w:cstheme="minorHAnsi"/>
          <w:b/>
          <w:sz w:val="22"/>
          <w:szCs w:val="22"/>
        </w:rPr>
        <w:t>Issue</w:t>
      </w:r>
      <w:r w:rsidR="00074DCF" w:rsidRPr="00A54018">
        <w:rPr>
          <w:rFonts w:asciiTheme="minorHAnsi" w:hAnsiTheme="minorHAnsi" w:cstheme="minorHAnsi"/>
          <w:b/>
          <w:sz w:val="22"/>
          <w:szCs w:val="22"/>
        </w:rPr>
        <w:t xml:space="preserve">: </w:t>
      </w:r>
      <w:r w:rsidR="00F67ABD" w:rsidRPr="00A54018">
        <w:rPr>
          <w:rFonts w:asciiTheme="minorHAnsi" w:hAnsiTheme="minorHAnsi" w:cstheme="minorHAnsi"/>
          <w:b/>
          <w:sz w:val="22"/>
          <w:szCs w:val="22"/>
        </w:rPr>
        <w:t xml:space="preserve">Private Placement Securities </w:t>
      </w:r>
    </w:p>
    <w:p w14:paraId="7D50C110" w14:textId="77777777" w:rsidR="00B30CA0" w:rsidRPr="00A54018" w:rsidRDefault="00B30CA0" w:rsidP="00B30CA0">
      <w:pPr>
        <w:rPr>
          <w:rFonts w:asciiTheme="minorHAnsi" w:hAnsiTheme="minorHAnsi" w:cstheme="minorHAnsi"/>
          <w:sz w:val="22"/>
          <w:szCs w:val="22"/>
        </w:rPr>
      </w:pPr>
    </w:p>
    <w:p w14:paraId="1E0B900E" w14:textId="77777777" w:rsidR="002A1316" w:rsidRPr="00A54018" w:rsidRDefault="002A1316" w:rsidP="00B30CA0">
      <w:pPr>
        <w:jc w:val="both"/>
        <w:rPr>
          <w:rFonts w:asciiTheme="minorHAnsi" w:hAnsiTheme="minorHAnsi" w:cstheme="minorHAnsi"/>
          <w:b/>
          <w:sz w:val="22"/>
          <w:szCs w:val="22"/>
        </w:rPr>
      </w:pPr>
      <w:r w:rsidRPr="00A54018">
        <w:rPr>
          <w:rFonts w:asciiTheme="minorHAnsi" w:hAnsiTheme="minorHAnsi" w:cstheme="minorHAnsi"/>
          <w:b/>
          <w:sz w:val="22"/>
          <w:szCs w:val="22"/>
        </w:rPr>
        <w:t>Check (applicable entity):</w:t>
      </w:r>
    </w:p>
    <w:p w14:paraId="3CA22BB3" w14:textId="77777777" w:rsidR="006B37DD" w:rsidRPr="00A54018" w:rsidRDefault="006B37DD" w:rsidP="006B37DD">
      <w:pPr>
        <w:tabs>
          <w:tab w:val="center" w:pos="4455"/>
          <w:tab w:val="center" w:pos="5886"/>
          <w:tab w:val="center" w:pos="7326"/>
        </w:tabs>
        <w:jc w:val="both"/>
        <w:rPr>
          <w:rFonts w:asciiTheme="minorHAnsi" w:hAnsiTheme="minorHAnsi" w:cstheme="minorHAnsi"/>
          <w:sz w:val="22"/>
          <w:szCs w:val="22"/>
        </w:rPr>
      </w:pPr>
      <w:r w:rsidRPr="00A54018">
        <w:rPr>
          <w:rFonts w:asciiTheme="minorHAnsi" w:hAnsiTheme="minorHAnsi" w:cstheme="minorHAnsi"/>
          <w:sz w:val="22"/>
          <w:szCs w:val="22"/>
        </w:rPr>
        <w:tab/>
        <w:t>P/C</w:t>
      </w:r>
      <w:r w:rsidRPr="00A54018">
        <w:rPr>
          <w:rFonts w:asciiTheme="minorHAnsi" w:hAnsiTheme="minorHAnsi" w:cstheme="minorHAnsi"/>
          <w:sz w:val="22"/>
          <w:szCs w:val="22"/>
        </w:rPr>
        <w:tab/>
        <w:t>Life</w:t>
      </w:r>
      <w:r w:rsidRPr="00A54018">
        <w:rPr>
          <w:rFonts w:asciiTheme="minorHAnsi" w:hAnsiTheme="minorHAnsi" w:cstheme="minorHAnsi"/>
          <w:sz w:val="22"/>
          <w:szCs w:val="22"/>
        </w:rPr>
        <w:tab/>
        <w:t>Health</w:t>
      </w:r>
    </w:p>
    <w:p w14:paraId="347337DD" w14:textId="58E18D11" w:rsidR="002A1316" w:rsidRPr="00A54018" w:rsidRDefault="002A1316" w:rsidP="00B30CA0">
      <w:pPr>
        <w:ind w:firstLine="720"/>
        <w:jc w:val="both"/>
        <w:rPr>
          <w:rFonts w:asciiTheme="minorHAnsi" w:hAnsiTheme="minorHAnsi" w:cstheme="minorHAnsi"/>
          <w:sz w:val="22"/>
          <w:szCs w:val="22"/>
        </w:rPr>
      </w:pPr>
      <w:r w:rsidRPr="00A54018">
        <w:rPr>
          <w:rFonts w:asciiTheme="minorHAnsi" w:hAnsiTheme="minorHAnsi" w:cstheme="minorHAnsi"/>
          <w:sz w:val="22"/>
          <w:szCs w:val="22"/>
        </w:rPr>
        <w:t xml:space="preserve">Modification of </w:t>
      </w:r>
      <w:r w:rsidR="00DF407B" w:rsidRPr="00A54018">
        <w:rPr>
          <w:rFonts w:asciiTheme="minorHAnsi" w:hAnsiTheme="minorHAnsi" w:cstheme="minorHAnsi"/>
          <w:sz w:val="22"/>
          <w:szCs w:val="22"/>
        </w:rPr>
        <w:t>E</w:t>
      </w:r>
      <w:r w:rsidRPr="00A54018">
        <w:rPr>
          <w:rFonts w:asciiTheme="minorHAnsi" w:hAnsiTheme="minorHAnsi" w:cstheme="minorHAnsi"/>
          <w:sz w:val="22"/>
          <w:szCs w:val="22"/>
        </w:rPr>
        <w:t>xisting SSAP</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006220AE" w:rsidRPr="00A54018">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A54018">
        <w:rPr>
          <w:rFonts w:asciiTheme="minorHAnsi" w:hAnsiTheme="minorHAnsi" w:cstheme="minorHAnsi"/>
          <w:sz w:val="22"/>
          <w:szCs w:val="22"/>
        </w:rPr>
        <w:instrText xml:space="preserve"> FORMCHECKBOX </w:instrText>
      </w:r>
      <w:r w:rsidR="006220AE" w:rsidRPr="00A54018">
        <w:rPr>
          <w:rFonts w:asciiTheme="minorHAnsi" w:hAnsiTheme="minorHAnsi" w:cstheme="minorHAnsi"/>
          <w:sz w:val="22"/>
          <w:szCs w:val="22"/>
        </w:rPr>
      </w:r>
      <w:r w:rsidR="006220AE" w:rsidRPr="00A54018">
        <w:rPr>
          <w:rFonts w:asciiTheme="minorHAnsi" w:hAnsiTheme="minorHAnsi" w:cstheme="minorHAnsi"/>
          <w:sz w:val="22"/>
          <w:szCs w:val="22"/>
        </w:rPr>
        <w:fldChar w:fldCharType="separate"/>
      </w:r>
      <w:r w:rsidR="006220AE" w:rsidRPr="00A54018">
        <w:rPr>
          <w:rFonts w:asciiTheme="minorHAnsi" w:hAnsiTheme="minorHAnsi" w:cstheme="minorHAnsi"/>
          <w:sz w:val="22"/>
          <w:szCs w:val="22"/>
        </w:rPr>
        <w:fldChar w:fldCharType="end"/>
      </w:r>
      <w:bookmarkEnd w:id="0"/>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1"/>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006220AE" w:rsidRPr="00A54018">
        <w:rPr>
          <w:rFonts w:asciiTheme="minorHAnsi" w:hAnsiTheme="minorHAnsi" w:cstheme="minorHAnsi"/>
          <w:sz w:val="22"/>
          <w:szCs w:val="22"/>
        </w:rPr>
        <w:fldChar w:fldCharType="begin">
          <w:ffData>
            <w:name w:val=""/>
            <w:enabled/>
            <w:calcOnExit w:val="0"/>
            <w:checkBox>
              <w:sizeAuto/>
              <w:default w:val="1"/>
            </w:checkBox>
          </w:ffData>
        </w:fldChar>
      </w:r>
      <w:r w:rsidR="006220AE" w:rsidRPr="00A54018">
        <w:rPr>
          <w:rFonts w:asciiTheme="minorHAnsi" w:hAnsiTheme="minorHAnsi" w:cstheme="minorHAnsi"/>
          <w:sz w:val="22"/>
          <w:szCs w:val="22"/>
        </w:rPr>
        <w:instrText xml:space="preserve"> FORMCHECKBOX </w:instrText>
      </w:r>
      <w:r w:rsidR="006220AE" w:rsidRPr="00A54018">
        <w:rPr>
          <w:rFonts w:asciiTheme="minorHAnsi" w:hAnsiTheme="minorHAnsi" w:cstheme="minorHAnsi"/>
          <w:sz w:val="22"/>
          <w:szCs w:val="22"/>
        </w:rPr>
      </w:r>
      <w:r w:rsidR="006220AE" w:rsidRPr="00A54018">
        <w:rPr>
          <w:rFonts w:asciiTheme="minorHAnsi" w:hAnsiTheme="minorHAnsi" w:cstheme="minorHAnsi"/>
          <w:sz w:val="22"/>
          <w:szCs w:val="22"/>
        </w:rPr>
        <w:fldChar w:fldCharType="separate"/>
      </w:r>
      <w:r w:rsidR="006220AE" w:rsidRPr="00A54018">
        <w:rPr>
          <w:rFonts w:asciiTheme="minorHAnsi" w:hAnsiTheme="minorHAnsi" w:cstheme="minorHAnsi"/>
          <w:sz w:val="22"/>
          <w:szCs w:val="22"/>
        </w:rPr>
        <w:fldChar w:fldCharType="end"/>
      </w:r>
      <w:r w:rsidR="00C118ED" w:rsidRPr="00A54018">
        <w:rPr>
          <w:rFonts w:asciiTheme="minorHAnsi" w:hAnsiTheme="minorHAnsi" w:cstheme="minorHAnsi"/>
          <w:sz w:val="22"/>
          <w:szCs w:val="22"/>
        </w:rPr>
        <w:tab/>
      </w:r>
    </w:p>
    <w:p w14:paraId="4332D7DA" w14:textId="02284300" w:rsidR="002A1316" w:rsidRPr="00A54018" w:rsidRDefault="002A1316" w:rsidP="00B30CA0">
      <w:pPr>
        <w:ind w:firstLine="720"/>
        <w:jc w:val="both"/>
        <w:rPr>
          <w:rFonts w:asciiTheme="minorHAnsi" w:hAnsiTheme="minorHAnsi" w:cstheme="minorHAnsi"/>
          <w:sz w:val="22"/>
          <w:szCs w:val="22"/>
        </w:rPr>
      </w:pPr>
      <w:r w:rsidRPr="00A54018">
        <w:rPr>
          <w:rFonts w:asciiTheme="minorHAnsi" w:hAnsiTheme="minorHAnsi" w:cstheme="minorHAnsi"/>
          <w:sz w:val="22"/>
          <w:szCs w:val="22"/>
        </w:rPr>
        <w:t>New Issue or SSAP</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p>
    <w:p w14:paraId="108F9360" w14:textId="5D9EFA97" w:rsidR="0044022E" w:rsidRPr="00A54018" w:rsidRDefault="0044022E" w:rsidP="0044022E">
      <w:pPr>
        <w:ind w:firstLine="720"/>
        <w:jc w:val="both"/>
        <w:rPr>
          <w:rFonts w:asciiTheme="minorHAnsi" w:hAnsiTheme="minorHAnsi" w:cstheme="minorHAnsi"/>
          <w:sz w:val="22"/>
          <w:szCs w:val="22"/>
        </w:rPr>
      </w:pPr>
      <w:r w:rsidRPr="00A54018">
        <w:rPr>
          <w:rFonts w:asciiTheme="minorHAnsi" w:hAnsiTheme="minorHAnsi" w:cstheme="minorHAnsi"/>
          <w:sz w:val="22"/>
          <w:szCs w:val="22"/>
        </w:rPr>
        <w:t>Interpretation</w:t>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r w:rsidRPr="00A54018">
        <w:rPr>
          <w:rFonts w:asciiTheme="minorHAnsi" w:hAnsiTheme="minorHAnsi" w:cstheme="minorHAnsi"/>
          <w:sz w:val="22"/>
          <w:szCs w:val="22"/>
        </w:rPr>
        <w:tab/>
      </w:r>
      <w:r w:rsidRPr="00A54018">
        <w:rPr>
          <w:rFonts w:asciiTheme="minorHAnsi" w:hAnsiTheme="minorHAnsi" w:cstheme="minorHAnsi"/>
          <w:sz w:val="22"/>
          <w:szCs w:val="22"/>
        </w:rPr>
        <w:tab/>
      </w:r>
      <w:r w:rsidRPr="00A54018">
        <w:rPr>
          <w:rFonts w:asciiTheme="minorHAnsi" w:hAnsiTheme="minorHAnsi" w:cstheme="minorHAnsi"/>
          <w:sz w:val="22"/>
          <w:szCs w:val="22"/>
        </w:rPr>
        <w:fldChar w:fldCharType="begin">
          <w:ffData>
            <w:name w:val=""/>
            <w:enabled/>
            <w:calcOnExit w:val="0"/>
            <w:checkBox>
              <w:sizeAuto/>
              <w:default w:val="0"/>
            </w:checkBox>
          </w:ffData>
        </w:fldChar>
      </w:r>
      <w:r w:rsidRPr="00A54018">
        <w:rPr>
          <w:rFonts w:asciiTheme="minorHAnsi" w:hAnsiTheme="minorHAnsi" w:cstheme="minorHAnsi"/>
          <w:sz w:val="22"/>
          <w:szCs w:val="22"/>
        </w:rPr>
        <w:instrText xml:space="preserve"> FORMCHECKBOX </w:instrText>
      </w:r>
      <w:r w:rsidRPr="00A54018">
        <w:rPr>
          <w:rFonts w:asciiTheme="minorHAnsi" w:hAnsiTheme="minorHAnsi" w:cstheme="minorHAnsi"/>
          <w:sz w:val="22"/>
          <w:szCs w:val="22"/>
        </w:rPr>
      </w:r>
      <w:r w:rsidRPr="00A54018">
        <w:rPr>
          <w:rFonts w:asciiTheme="minorHAnsi" w:hAnsiTheme="minorHAnsi" w:cstheme="minorHAnsi"/>
          <w:sz w:val="22"/>
          <w:szCs w:val="22"/>
        </w:rPr>
        <w:fldChar w:fldCharType="separate"/>
      </w:r>
      <w:r w:rsidRPr="00A54018">
        <w:rPr>
          <w:rFonts w:asciiTheme="minorHAnsi" w:hAnsiTheme="minorHAnsi" w:cstheme="minorHAnsi"/>
          <w:sz w:val="22"/>
          <w:szCs w:val="22"/>
        </w:rPr>
        <w:fldChar w:fldCharType="end"/>
      </w:r>
    </w:p>
    <w:p w14:paraId="6F1580CB" w14:textId="77777777" w:rsidR="002A1316" w:rsidRPr="00A54018" w:rsidRDefault="002A1316" w:rsidP="00B30CA0">
      <w:pPr>
        <w:jc w:val="both"/>
        <w:rPr>
          <w:rFonts w:asciiTheme="minorHAnsi" w:hAnsiTheme="minorHAnsi" w:cstheme="minorHAnsi"/>
          <w:sz w:val="22"/>
          <w:szCs w:val="22"/>
        </w:rPr>
      </w:pPr>
    </w:p>
    <w:p w14:paraId="4813E7D1" w14:textId="6CBD312F" w:rsidR="008925AF" w:rsidRPr="00A54018" w:rsidRDefault="002A1316"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b/>
          <w:sz w:val="22"/>
        </w:rPr>
        <w:t>Description of Issue:</w:t>
      </w:r>
      <w:r w:rsidR="00F7468A" w:rsidRPr="00A54018">
        <w:rPr>
          <w:rFonts w:asciiTheme="minorHAnsi" w:hAnsiTheme="minorHAnsi" w:cstheme="minorHAnsi"/>
          <w:sz w:val="22"/>
        </w:rPr>
        <w:t xml:space="preserve"> </w:t>
      </w:r>
      <w:r w:rsidR="00A818A1" w:rsidRPr="00A54018">
        <w:rPr>
          <w:rFonts w:asciiTheme="minorHAnsi" w:hAnsiTheme="minorHAnsi" w:cstheme="minorHAnsi"/>
          <w:sz w:val="22"/>
          <w:szCs w:val="22"/>
        </w:rPr>
        <w:t xml:space="preserve">This </w:t>
      </w:r>
      <w:r w:rsidR="00463E98" w:rsidRPr="00A54018">
        <w:rPr>
          <w:rFonts w:asciiTheme="minorHAnsi" w:hAnsiTheme="minorHAnsi" w:cstheme="minorHAnsi"/>
          <w:sz w:val="22"/>
          <w:szCs w:val="22"/>
        </w:rPr>
        <w:t xml:space="preserve">agenda item </w:t>
      </w:r>
      <w:r w:rsidR="007F5DAE" w:rsidRPr="00A54018">
        <w:rPr>
          <w:rFonts w:asciiTheme="minorHAnsi" w:hAnsiTheme="minorHAnsi" w:cstheme="minorHAnsi"/>
          <w:sz w:val="22"/>
          <w:szCs w:val="22"/>
        </w:rPr>
        <w:t xml:space="preserve">has been prepared </w:t>
      </w:r>
      <w:r w:rsidR="00F80030">
        <w:rPr>
          <w:rFonts w:asciiTheme="minorHAnsi" w:hAnsiTheme="minorHAnsi" w:cstheme="minorHAnsi"/>
          <w:sz w:val="22"/>
          <w:szCs w:val="22"/>
        </w:rPr>
        <w:t xml:space="preserve">in response to interest expressed by regulators </w:t>
      </w:r>
      <w:r w:rsidR="00BB4524" w:rsidRPr="00A54018">
        <w:rPr>
          <w:rFonts w:asciiTheme="minorHAnsi" w:hAnsiTheme="minorHAnsi" w:cstheme="minorHAnsi"/>
          <w:sz w:val="22"/>
          <w:szCs w:val="22"/>
        </w:rPr>
        <w:t xml:space="preserve">to propose </w:t>
      </w:r>
      <w:r w:rsidR="00393A65" w:rsidRPr="00A54018">
        <w:rPr>
          <w:rFonts w:asciiTheme="minorHAnsi" w:hAnsiTheme="minorHAnsi" w:cstheme="minorHAnsi"/>
          <w:sz w:val="22"/>
          <w:szCs w:val="22"/>
        </w:rPr>
        <w:t xml:space="preserve">new disclosure and reporting requirements to </w:t>
      </w:r>
      <w:r w:rsidR="001C2E72" w:rsidRPr="00A54018">
        <w:rPr>
          <w:rFonts w:asciiTheme="minorHAnsi" w:hAnsiTheme="minorHAnsi" w:cstheme="minorHAnsi"/>
          <w:sz w:val="22"/>
          <w:szCs w:val="22"/>
        </w:rPr>
        <w:t xml:space="preserve">better </w:t>
      </w:r>
      <w:r w:rsidR="00393A65" w:rsidRPr="00A54018">
        <w:rPr>
          <w:rFonts w:asciiTheme="minorHAnsi" w:hAnsiTheme="minorHAnsi" w:cstheme="minorHAnsi"/>
          <w:sz w:val="22"/>
          <w:szCs w:val="22"/>
        </w:rPr>
        <w:t xml:space="preserve">identify </w:t>
      </w:r>
      <w:r w:rsidR="001C2E72" w:rsidRPr="00A54018">
        <w:rPr>
          <w:rFonts w:asciiTheme="minorHAnsi" w:hAnsiTheme="minorHAnsi" w:cstheme="minorHAnsi"/>
          <w:sz w:val="22"/>
          <w:szCs w:val="22"/>
        </w:rPr>
        <w:t xml:space="preserve">different types of </w:t>
      </w:r>
      <w:r w:rsidR="00393A65" w:rsidRPr="00A54018">
        <w:rPr>
          <w:rFonts w:asciiTheme="minorHAnsi" w:hAnsiTheme="minorHAnsi" w:cstheme="minorHAnsi"/>
          <w:sz w:val="22"/>
          <w:szCs w:val="22"/>
        </w:rPr>
        <w:t xml:space="preserve">private placement securities. </w:t>
      </w:r>
      <w:r w:rsidR="0027292D" w:rsidRPr="00A54018">
        <w:rPr>
          <w:rFonts w:asciiTheme="minorHAnsi" w:hAnsiTheme="minorHAnsi" w:cstheme="minorHAnsi"/>
          <w:sz w:val="22"/>
          <w:szCs w:val="22"/>
        </w:rPr>
        <w:t>Specifically,</w:t>
      </w:r>
      <w:r w:rsidR="00AF1D21" w:rsidRPr="00A54018">
        <w:rPr>
          <w:rFonts w:asciiTheme="minorHAnsi" w:hAnsiTheme="minorHAnsi" w:cstheme="minorHAnsi"/>
          <w:sz w:val="22"/>
          <w:szCs w:val="22"/>
        </w:rPr>
        <w:t xml:space="preserve"> although broad information on private placement</w:t>
      </w:r>
      <w:r w:rsidR="001C2E72" w:rsidRPr="00A54018">
        <w:rPr>
          <w:rFonts w:asciiTheme="minorHAnsi" w:hAnsiTheme="minorHAnsi" w:cstheme="minorHAnsi"/>
          <w:sz w:val="22"/>
          <w:szCs w:val="22"/>
        </w:rPr>
        <w:t xml:space="preserve"> securities can be </w:t>
      </w:r>
      <w:r w:rsidR="00B361EA" w:rsidRPr="00A54018">
        <w:rPr>
          <w:rFonts w:asciiTheme="minorHAnsi" w:hAnsiTheme="minorHAnsi" w:cstheme="minorHAnsi"/>
          <w:sz w:val="22"/>
          <w:szCs w:val="22"/>
        </w:rPr>
        <w:t xml:space="preserve">identified </w:t>
      </w:r>
      <w:r w:rsidR="001C2E72" w:rsidRPr="00A54018">
        <w:rPr>
          <w:rFonts w:asciiTheme="minorHAnsi" w:hAnsiTheme="minorHAnsi" w:cstheme="minorHAnsi"/>
          <w:sz w:val="22"/>
          <w:szCs w:val="22"/>
        </w:rPr>
        <w:t>when</w:t>
      </w:r>
      <w:r w:rsidR="00B361EA" w:rsidRPr="00A54018">
        <w:rPr>
          <w:rFonts w:asciiTheme="minorHAnsi" w:hAnsiTheme="minorHAnsi" w:cstheme="minorHAnsi"/>
          <w:sz w:val="22"/>
          <w:szCs w:val="22"/>
        </w:rPr>
        <w:t xml:space="preserve"> a company reports </w:t>
      </w:r>
      <w:r w:rsidR="001C2E72" w:rsidRPr="00A54018">
        <w:rPr>
          <w:rFonts w:asciiTheme="minorHAnsi" w:hAnsiTheme="minorHAnsi" w:cstheme="minorHAnsi"/>
          <w:sz w:val="22"/>
          <w:szCs w:val="22"/>
        </w:rPr>
        <w:t xml:space="preserve">a </w:t>
      </w:r>
      <w:r w:rsidR="00722560">
        <w:rPr>
          <w:rFonts w:asciiTheme="minorHAnsi" w:hAnsiTheme="minorHAnsi" w:cstheme="minorHAnsi"/>
          <w:sz w:val="22"/>
          <w:szCs w:val="22"/>
        </w:rPr>
        <w:t>Private Placement Nu</w:t>
      </w:r>
      <w:r w:rsidR="00722560" w:rsidRPr="00005F0A">
        <w:rPr>
          <w:rFonts w:asciiTheme="minorHAnsi" w:hAnsiTheme="minorHAnsi" w:cstheme="minorHAnsi"/>
          <w:sz w:val="22"/>
          <w:szCs w:val="22"/>
        </w:rPr>
        <w:t>mber (</w:t>
      </w:r>
      <w:r w:rsidR="001C2E72" w:rsidRPr="00005F0A">
        <w:rPr>
          <w:rFonts w:asciiTheme="minorHAnsi" w:hAnsiTheme="minorHAnsi" w:cstheme="minorHAnsi"/>
          <w:sz w:val="22"/>
          <w:szCs w:val="22"/>
        </w:rPr>
        <w:t>PPN</w:t>
      </w:r>
      <w:r w:rsidR="00722560" w:rsidRPr="00005F0A">
        <w:rPr>
          <w:rFonts w:asciiTheme="minorHAnsi" w:hAnsiTheme="minorHAnsi" w:cstheme="minorHAnsi"/>
          <w:sz w:val="22"/>
          <w:szCs w:val="22"/>
        </w:rPr>
        <w:t xml:space="preserve">) </w:t>
      </w:r>
      <w:r w:rsidR="001E4E46" w:rsidRPr="00005F0A">
        <w:rPr>
          <w:rFonts w:asciiTheme="minorHAnsi" w:hAnsiTheme="minorHAnsi" w:cstheme="minorHAnsi"/>
          <w:sz w:val="22"/>
          <w:szCs w:val="22"/>
        </w:rPr>
        <w:t xml:space="preserve">instead of a CUSIP, the </w:t>
      </w:r>
      <w:r w:rsidR="00D57356" w:rsidRPr="00005F0A">
        <w:rPr>
          <w:rFonts w:asciiTheme="minorHAnsi" w:hAnsiTheme="minorHAnsi" w:cstheme="minorHAnsi"/>
          <w:sz w:val="22"/>
          <w:szCs w:val="22"/>
        </w:rPr>
        <w:t>intent is</w:t>
      </w:r>
      <w:r w:rsidR="001E4E46" w:rsidRPr="00005F0A">
        <w:rPr>
          <w:rFonts w:asciiTheme="minorHAnsi" w:hAnsiTheme="minorHAnsi" w:cstheme="minorHAnsi"/>
          <w:sz w:val="22"/>
          <w:szCs w:val="22"/>
        </w:rPr>
        <w:t xml:space="preserve"> to </w:t>
      </w:r>
      <w:r w:rsidR="000D2DB3" w:rsidRPr="00005F0A">
        <w:rPr>
          <w:rFonts w:asciiTheme="minorHAnsi" w:hAnsiTheme="minorHAnsi" w:cstheme="minorHAnsi"/>
          <w:sz w:val="22"/>
          <w:szCs w:val="22"/>
        </w:rPr>
        <w:t>distinguish between different types of private placements</w:t>
      </w:r>
      <w:r w:rsidR="00D541CF" w:rsidRPr="00005F0A">
        <w:rPr>
          <w:rFonts w:asciiTheme="minorHAnsi" w:hAnsiTheme="minorHAnsi" w:cstheme="minorHAnsi"/>
          <w:sz w:val="22"/>
          <w:szCs w:val="22"/>
        </w:rPr>
        <w:t xml:space="preserve">, for example </w:t>
      </w:r>
      <w:r w:rsidR="000D2DB3" w:rsidRPr="00005F0A">
        <w:rPr>
          <w:rFonts w:asciiTheme="minorHAnsi" w:hAnsiTheme="minorHAnsi" w:cstheme="minorHAnsi"/>
          <w:sz w:val="22"/>
          <w:szCs w:val="22"/>
        </w:rPr>
        <w:t xml:space="preserve">those </w:t>
      </w:r>
      <w:r w:rsidR="00ED4B3B" w:rsidRPr="00005F0A">
        <w:rPr>
          <w:rFonts w:asciiTheme="minorHAnsi" w:hAnsiTheme="minorHAnsi" w:cstheme="minorHAnsi"/>
          <w:sz w:val="22"/>
          <w:szCs w:val="22"/>
        </w:rPr>
        <w:t xml:space="preserve">that reflect unregistered </w:t>
      </w:r>
      <w:r w:rsidR="00D541CF" w:rsidRPr="00005F0A">
        <w:rPr>
          <w:rFonts w:asciiTheme="minorHAnsi" w:hAnsiTheme="minorHAnsi" w:cstheme="minorHAnsi"/>
          <w:sz w:val="22"/>
          <w:szCs w:val="22"/>
        </w:rPr>
        <w:t xml:space="preserve">resales </w:t>
      </w:r>
      <w:r w:rsidR="00615A92" w:rsidRPr="00005F0A">
        <w:rPr>
          <w:rFonts w:asciiTheme="minorHAnsi" w:hAnsiTheme="minorHAnsi" w:cstheme="minorHAnsi"/>
          <w:sz w:val="22"/>
          <w:szCs w:val="22"/>
        </w:rPr>
        <w:t xml:space="preserve">compliant </w:t>
      </w:r>
      <w:r w:rsidR="000050DD" w:rsidRPr="00005F0A">
        <w:rPr>
          <w:rFonts w:asciiTheme="minorHAnsi" w:hAnsiTheme="minorHAnsi" w:cstheme="minorHAnsi"/>
          <w:sz w:val="22"/>
          <w:szCs w:val="22"/>
        </w:rPr>
        <w:t>with</w:t>
      </w:r>
      <w:r w:rsidR="00615A92" w:rsidRPr="00005F0A">
        <w:rPr>
          <w:rFonts w:asciiTheme="minorHAnsi" w:hAnsiTheme="minorHAnsi" w:cstheme="minorHAnsi"/>
          <w:sz w:val="22"/>
          <w:szCs w:val="22"/>
        </w:rPr>
        <w:t xml:space="preserve"> Rule 144A</w:t>
      </w:r>
      <w:r w:rsidR="00ED4B3B" w:rsidRPr="00005F0A">
        <w:rPr>
          <w:rFonts w:asciiTheme="minorHAnsi" w:hAnsiTheme="minorHAnsi" w:cstheme="minorHAnsi"/>
          <w:sz w:val="22"/>
          <w:szCs w:val="22"/>
        </w:rPr>
        <w:t xml:space="preserve"> from </w:t>
      </w:r>
      <w:r w:rsidR="00D541CF" w:rsidRPr="00005F0A">
        <w:rPr>
          <w:rFonts w:asciiTheme="minorHAnsi" w:hAnsiTheme="minorHAnsi" w:cstheme="minorHAnsi"/>
          <w:sz w:val="22"/>
          <w:szCs w:val="22"/>
        </w:rPr>
        <w:t xml:space="preserve">other private placements. </w:t>
      </w:r>
      <w:r w:rsidR="00326637" w:rsidRPr="00005F0A">
        <w:rPr>
          <w:rFonts w:asciiTheme="minorHAnsi" w:hAnsiTheme="minorHAnsi" w:cstheme="minorHAnsi"/>
          <w:sz w:val="22"/>
          <w:szCs w:val="22"/>
        </w:rPr>
        <w:t xml:space="preserve">Further, as </w:t>
      </w:r>
      <w:r w:rsidR="008B5373" w:rsidRPr="00005F0A">
        <w:rPr>
          <w:rFonts w:asciiTheme="minorHAnsi" w:hAnsiTheme="minorHAnsi" w:cstheme="minorHAnsi"/>
          <w:sz w:val="22"/>
          <w:szCs w:val="22"/>
        </w:rPr>
        <w:t>identifying</w:t>
      </w:r>
      <w:r w:rsidR="00326637" w:rsidRPr="00A54018">
        <w:rPr>
          <w:rFonts w:asciiTheme="minorHAnsi" w:hAnsiTheme="minorHAnsi" w:cstheme="minorHAnsi"/>
          <w:sz w:val="22"/>
          <w:szCs w:val="22"/>
        </w:rPr>
        <w:t xml:space="preserve"> PPNs </w:t>
      </w:r>
      <w:r w:rsidR="008B5373" w:rsidRPr="00A54018">
        <w:rPr>
          <w:rFonts w:asciiTheme="minorHAnsi" w:hAnsiTheme="minorHAnsi" w:cstheme="minorHAnsi"/>
          <w:sz w:val="22"/>
          <w:szCs w:val="22"/>
        </w:rPr>
        <w:t xml:space="preserve">from public </w:t>
      </w:r>
      <w:r w:rsidR="00326637" w:rsidRPr="00A54018">
        <w:rPr>
          <w:rFonts w:asciiTheme="minorHAnsi" w:hAnsiTheme="minorHAnsi" w:cstheme="minorHAnsi"/>
          <w:sz w:val="22"/>
          <w:szCs w:val="22"/>
        </w:rPr>
        <w:t xml:space="preserve">CUSIPs requires </w:t>
      </w:r>
      <w:r w:rsidR="00110259" w:rsidRPr="00A54018">
        <w:rPr>
          <w:rFonts w:asciiTheme="minorHAnsi" w:hAnsiTheme="minorHAnsi" w:cstheme="minorHAnsi"/>
          <w:sz w:val="22"/>
          <w:szCs w:val="22"/>
        </w:rPr>
        <w:t>scrutiny</w:t>
      </w:r>
      <w:r w:rsidR="00326637" w:rsidRPr="00A54018">
        <w:rPr>
          <w:rFonts w:asciiTheme="minorHAnsi" w:hAnsiTheme="minorHAnsi" w:cstheme="minorHAnsi"/>
          <w:sz w:val="22"/>
          <w:szCs w:val="22"/>
        </w:rPr>
        <w:t xml:space="preserve"> of the report</w:t>
      </w:r>
      <w:r w:rsidR="008B5373" w:rsidRPr="00A54018">
        <w:rPr>
          <w:rFonts w:asciiTheme="minorHAnsi" w:hAnsiTheme="minorHAnsi" w:cstheme="minorHAnsi"/>
          <w:sz w:val="22"/>
          <w:szCs w:val="22"/>
        </w:rPr>
        <w:t xml:space="preserve">ed identifier, </w:t>
      </w:r>
      <w:r w:rsidR="00110259" w:rsidRPr="00A54018">
        <w:rPr>
          <w:rFonts w:asciiTheme="minorHAnsi" w:hAnsiTheme="minorHAnsi" w:cstheme="minorHAnsi"/>
          <w:sz w:val="22"/>
          <w:szCs w:val="22"/>
        </w:rPr>
        <w:t xml:space="preserve">the </w:t>
      </w:r>
      <w:r w:rsidR="00392CEB" w:rsidRPr="00A54018">
        <w:rPr>
          <w:rFonts w:asciiTheme="minorHAnsi" w:hAnsiTheme="minorHAnsi" w:cstheme="minorHAnsi"/>
          <w:sz w:val="22"/>
          <w:szCs w:val="22"/>
        </w:rPr>
        <w:t xml:space="preserve">revisions intend to make it easier to </w:t>
      </w:r>
      <w:r w:rsidR="00110259" w:rsidRPr="00A54018">
        <w:rPr>
          <w:rFonts w:asciiTheme="minorHAnsi" w:hAnsiTheme="minorHAnsi" w:cstheme="minorHAnsi"/>
          <w:sz w:val="22"/>
          <w:szCs w:val="22"/>
        </w:rPr>
        <w:t xml:space="preserve">quickly </w:t>
      </w:r>
      <w:r w:rsidR="00392CEB" w:rsidRPr="00A54018">
        <w:rPr>
          <w:rFonts w:asciiTheme="minorHAnsi" w:hAnsiTheme="minorHAnsi" w:cstheme="minorHAnsi"/>
          <w:sz w:val="22"/>
          <w:szCs w:val="22"/>
        </w:rPr>
        <w:t xml:space="preserve">identify a private placement security in the investment schedules. </w:t>
      </w:r>
      <w:r w:rsidR="00110259" w:rsidRPr="00A54018">
        <w:rPr>
          <w:rFonts w:asciiTheme="minorHAnsi" w:hAnsiTheme="minorHAnsi" w:cstheme="minorHAnsi"/>
          <w:sz w:val="22"/>
          <w:szCs w:val="22"/>
        </w:rPr>
        <w:t>These revisions are supported d</w:t>
      </w:r>
      <w:r w:rsidR="000050DD" w:rsidRPr="00A54018">
        <w:rPr>
          <w:rFonts w:asciiTheme="minorHAnsi" w:hAnsiTheme="minorHAnsi" w:cstheme="minorHAnsi"/>
          <w:sz w:val="22"/>
          <w:szCs w:val="22"/>
        </w:rPr>
        <w:t xml:space="preserve">ue to the increase in private placement securities, the increase in private </w:t>
      </w:r>
      <w:r w:rsidR="00266BBB" w:rsidRPr="00A54018">
        <w:rPr>
          <w:rFonts w:asciiTheme="minorHAnsi" w:hAnsiTheme="minorHAnsi" w:cstheme="minorHAnsi"/>
          <w:sz w:val="22"/>
          <w:szCs w:val="22"/>
        </w:rPr>
        <w:t xml:space="preserve">letter ratings </w:t>
      </w:r>
      <w:r w:rsidR="00A169D5" w:rsidRPr="00A54018">
        <w:rPr>
          <w:rFonts w:asciiTheme="minorHAnsi" w:hAnsiTheme="minorHAnsi" w:cstheme="minorHAnsi"/>
          <w:sz w:val="22"/>
          <w:szCs w:val="22"/>
        </w:rPr>
        <w:t xml:space="preserve">often used </w:t>
      </w:r>
      <w:r w:rsidR="00266BBB" w:rsidRPr="00A54018">
        <w:rPr>
          <w:rFonts w:asciiTheme="minorHAnsi" w:hAnsiTheme="minorHAnsi" w:cstheme="minorHAnsi"/>
          <w:sz w:val="22"/>
          <w:szCs w:val="22"/>
        </w:rPr>
        <w:t>for private placements, as well as potential concern</w:t>
      </w:r>
      <w:r w:rsidR="00110259" w:rsidRPr="00A54018">
        <w:rPr>
          <w:rFonts w:asciiTheme="minorHAnsi" w:hAnsiTheme="minorHAnsi" w:cstheme="minorHAnsi"/>
          <w:sz w:val="22"/>
          <w:szCs w:val="22"/>
        </w:rPr>
        <w:t>s</w:t>
      </w:r>
      <w:r w:rsidR="00266BBB" w:rsidRPr="00A54018">
        <w:rPr>
          <w:rFonts w:asciiTheme="minorHAnsi" w:hAnsiTheme="minorHAnsi" w:cstheme="minorHAnsi"/>
          <w:sz w:val="22"/>
          <w:szCs w:val="22"/>
        </w:rPr>
        <w:t xml:space="preserve"> on the increase</w:t>
      </w:r>
      <w:r w:rsidR="00EF4361">
        <w:rPr>
          <w:rFonts w:asciiTheme="minorHAnsi" w:hAnsiTheme="minorHAnsi" w:cstheme="minorHAnsi"/>
          <w:sz w:val="22"/>
          <w:szCs w:val="22"/>
        </w:rPr>
        <w:t xml:space="preserve"> in,</w:t>
      </w:r>
      <w:r w:rsidR="00392CEB" w:rsidRPr="00A54018">
        <w:rPr>
          <w:rFonts w:asciiTheme="minorHAnsi" w:hAnsiTheme="minorHAnsi" w:cstheme="minorHAnsi"/>
          <w:sz w:val="22"/>
          <w:szCs w:val="22"/>
        </w:rPr>
        <w:t xml:space="preserve"> and </w:t>
      </w:r>
      <w:r w:rsidR="00266BBB" w:rsidRPr="00A54018">
        <w:rPr>
          <w:rFonts w:asciiTheme="minorHAnsi" w:hAnsiTheme="minorHAnsi" w:cstheme="minorHAnsi"/>
          <w:sz w:val="22"/>
          <w:szCs w:val="22"/>
        </w:rPr>
        <w:t>reliance on</w:t>
      </w:r>
      <w:r w:rsidR="00EF4361">
        <w:rPr>
          <w:rFonts w:asciiTheme="minorHAnsi" w:hAnsiTheme="minorHAnsi" w:cstheme="minorHAnsi"/>
          <w:sz w:val="22"/>
          <w:szCs w:val="22"/>
        </w:rPr>
        <w:t>,</w:t>
      </w:r>
      <w:r w:rsidR="00266BBB" w:rsidRPr="00A54018">
        <w:rPr>
          <w:rFonts w:asciiTheme="minorHAnsi" w:hAnsiTheme="minorHAnsi" w:cstheme="minorHAnsi"/>
          <w:sz w:val="22"/>
          <w:szCs w:val="22"/>
        </w:rPr>
        <w:t xml:space="preserve"> level 3 fair values for </w:t>
      </w:r>
      <w:r w:rsidR="00205C99" w:rsidRPr="00A54018">
        <w:rPr>
          <w:rFonts w:asciiTheme="minorHAnsi" w:hAnsiTheme="minorHAnsi" w:cstheme="minorHAnsi"/>
          <w:sz w:val="22"/>
          <w:szCs w:val="22"/>
        </w:rPr>
        <w:t>private placement</w:t>
      </w:r>
      <w:r w:rsidR="00266BBB" w:rsidRPr="00A54018">
        <w:rPr>
          <w:rFonts w:asciiTheme="minorHAnsi" w:hAnsiTheme="minorHAnsi" w:cstheme="minorHAnsi"/>
          <w:sz w:val="22"/>
          <w:szCs w:val="22"/>
        </w:rPr>
        <w:t xml:space="preserve"> securities</w:t>
      </w:r>
      <w:r w:rsidR="0063142F" w:rsidRPr="00A54018">
        <w:rPr>
          <w:rFonts w:asciiTheme="minorHAnsi" w:hAnsiTheme="minorHAnsi" w:cstheme="minorHAnsi"/>
          <w:sz w:val="22"/>
          <w:szCs w:val="22"/>
        </w:rPr>
        <w:t xml:space="preserve">. </w:t>
      </w:r>
    </w:p>
    <w:p w14:paraId="738FA878" w14:textId="77777777" w:rsidR="004B3031" w:rsidRPr="00A54018" w:rsidRDefault="004B3031" w:rsidP="008F5AFD">
      <w:pPr>
        <w:pStyle w:val="BodyTextIndent"/>
        <w:spacing w:after="0"/>
        <w:ind w:left="0"/>
        <w:jc w:val="both"/>
        <w:rPr>
          <w:rFonts w:asciiTheme="minorHAnsi" w:hAnsiTheme="minorHAnsi" w:cstheme="minorHAnsi"/>
          <w:sz w:val="22"/>
          <w:szCs w:val="22"/>
        </w:rPr>
      </w:pPr>
    </w:p>
    <w:p w14:paraId="3167AA55" w14:textId="3BC357F7" w:rsidR="004B3031" w:rsidRPr="00A54018" w:rsidRDefault="004B3031"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This agenda item proposes new </w:t>
      </w:r>
      <w:r w:rsidR="00930308" w:rsidRPr="00A54018">
        <w:rPr>
          <w:rFonts w:asciiTheme="minorHAnsi" w:hAnsiTheme="minorHAnsi" w:cstheme="minorHAnsi"/>
          <w:sz w:val="22"/>
          <w:szCs w:val="22"/>
        </w:rPr>
        <w:t xml:space="preserve">individual investment reporting disclosures, to be satisfied through the investment schedules on classifying private placements, </w:t>
      </w:r>
      <w:r w:rsidR="004939FD" w:rsidRPr="00A54018">
        <w:rPr>
          <w:rFonts w:asciiTheme="minorHAnsi" w:hAnsiTheme="minorHAnsi" w:cstheme="minorHAnsi"/>
          <w:sz w:val="22"/>
          <w:szCs w:val="22"/>
        </w:rPr>
        <w:t xml:space="preserve">as well as new note disclosures to provide aggregate reporting information on </w:t>
      </w:r>
      <w:r w:rsidR="00593360" w:rsidRPr="00A54018">
        <w:rPr>
          <w:rFonts w:asciiTheme="minorHAnsi" w:hAnsiTheme="minorHAnsi" w:cstheme="minorHAnsi"/>
          <w:sz w:val="22"/>
          <w:szCs w:val="22"/>
        </w:rPr>
        <w:t>aspects of</w:t>
      </w:r>
      <w:r w:rsidR="004939FD" w:rsidRPr="00A54018">
        <w:rPr>
          <w:rFonts w:asciiTheme="minorHAnsi" w:hAnsiTheme="minorHAnsi" w:cstheme="minorHAnsi"/>
          <w:sz w:val="22"/>
          <w:szCs w:val="22"/>
        </w:rPr>
        <w:t xml:space="preserve"> private placements within the financial statements. </w:t>
      </w:r>
      <w:r w:rsidR="0012752E" w:rsidRPr="00A54018">
        <w:rPr>
          <w:rFonts w:asciiTheme="minorHAnsi" w:hAnsiTheme="minorHAnsi" w:cstheme="minorHAnsi"/>
          <w:sz w:val="22"/>
          <w:szCs w:val="22"/>
        </w:rPr>
        <w:t xml:space="preserve">These disclosure requirements are proposed to be effective </w:t>
      </w:r>
      <w:r w:rsidR="0093686F">
        <w:rPr>
          <w:rFonts w:asciiTheme="minorHAnsi" w:hAnsiTheme="minorHAnsi" w:cstheme="minorHAnsi"/>
          <w:sz w:val="22"/>
          <w:szCs w:val="22"/>
        </w:rPr>
        <w:t>December 31</w:t>
      </w:r>
      <w:r w:rsidR="0012752E" w:rsidRPr="00A54018">
        <w:rPr>
          <w:rFonts w:asciiTheme="minorHAnsi" w:hAnsiTheme="minorHAnsi" w:cstheme="minorHAnsi"/>
          <w:sz w:val="22"/>
          <w:szCs w:val="22"/>
        </w:rPr>
        <w:t>, 2026</w:t>
      </w:r>
      <w:r w:rsidR="000724D6" w:rsidRPr="00A54018">
        <w:rPr>
          <w:rFonts w:asciiTheme="minorHAnsi" w:hAnsiTheme="minorHAnsi" w:cstheme="minorHAnsi"/>
          <w:sz w:val="22"/>
          <w:szCs w:val="22"/>
        </w:rPr>
        <w:t xml:space="preserve">, for reporting in the </w:t>
      </w:r>
      <w:r w:rsidR="0093686F">
        <w:rPr>
          <w:rFonts w:asciiTheme="minorHAnsi" w:hAnsiTheme="minorHAnsi" w:cstheme="minorHAnsi"/>
          <w:sz w:val="22"/>
          <w:szCs w:val="22"/>
        </w:rPr>
        <w:t xml:space="preserve">year-end 2026 financials. </w:t>
      </w:r>
    </w:p>
    <w:p w14:paraId="095EAFF4" w14:textId="77777777" w:rsidR="00CC6FC7" w:rsidRPr="00A54018" w:rsidRDefault="00CC6FC7" w:rsidP="008F5AFD">
      <w:pPr>
        <w:pStyle w:val="BodyTextIndent"/>
        <w:spacing w:after="0"/>
        <w:ind w:left="0"/>
        <w:jc w:val="both"/>
        <w:rPr>
          <w:rFonts w:asciiTheme="minorHAnsi" w:hAnsiTheme="minorHAnsi" w:cstheme="minorHAnsi"/>
          <w:sz w:val="22"/>
          <w:szCs w:val="22"/>
        </w:rPr>
      </w:pPr>
    </w:p>
    <w:p w14:paraId="7B575350" w14:textId="4CC7C5DE" w:rsidR="00CC6FC7" w:rsidRPr="00A54018" w:rsidRDefault="00CC6FC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SEC Registration Requirement: </w:t>
      </w:r>
    </w:p>
    <w:p w14:paraId="2D3DDB24" w14:textId="77777777" w:rsidR="00CC6FC7" w:rsidRPr="00A54018" w:rsidRDefault="00CC6FC7" w:rsidP="008F5AFD">
      <w:pPr>
        <w:pStyle w:val="BodyTextIndent"/>
        <w:spacing w:after="0"/>
        <w:ind w:left="0"/>
        <w:jc w:val="both"/>
        <w:rPr>
          <w:rFonts w:asciiTheme="minorHAnsi" w:hAnsiTheme="minorHAnsi" w:cstheme="minorHAnsi"/>
          <w:sz w:val="22"/>
          <w:szCs w:val="22"/>
        </w:rPr>
      </w:pPr>
    </w:p>
    <w:p w14:paraId="2BF3E56E" w14:textId="56FEC9BA" w:rsidR="00CC6FC7" w:rsidRPr="00A54018" w:rsidRDefault="00CC6FC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Under the</w:t>
      </w:r>
      <w:r w:rsidR="00890B7A" w:rsidRPr="00A54018">
        <w:rPr>
          <w:rFonts w:asciiTheme="minorHAnsi" w:hAnsiTheme="minorHAnsi" w:cstheme="minorHAnsi"/>
          <w:sz w:val="22"/>
          <w:szCs w:val="22"/>
        </w:rPr>
        <w:t xml:space="preserve"> Securities Act of 1933, securities are required to be registered unless the</w:t>
      </w:r>
      <w:r w:rsidR="000D4D5B" w:rsidRPr="00A54018">
        <w:rPr>
          <w:rFonts w:asciiTheme="minorHAnsi" w:hAnsiTheme="minorHAnsi" w:cstheme="minorHAnsi"/>
          <w:sz w:val="22"/>
          <w:szCs w:val="22"/>
        </w:rPr>
        <w:t>y</w:t>
      </w:r>
      <w:r w:rsidR="00890B7A" w:rsidRPr="00A54018">
        <w:rPr>
          <w:rFonts w:asciiTheme="minorHAnsi" w:hAnsiTheme="minorHAnsi" w:cstheme="minorHAnsi"/>
          <w:sz w:val="22"/>
          <w:szCs w:val="22"/>
        </w:rPr>
        <w:t xml:space="preserve"> meet a </w:t>
      </w:r>
      <w:r w:rsidR="000D4D5B" w:rsidRPr="00A54018">
        <w:rPr>
          <w:rFonts w:asciiTheme="minorHAnsi" w:hAnsiTheme="minorHAnsi" w:cstheme="minorHAnsi"/>
          <w:sz w:val="22"/>
          <w:szCs w:val="22"/>
        </w:rPr>
        <w:t xml:space="preserve">“private placement” </w:t>
      </w:r>
      <w:r w:rsidR="00890B7A" w:rsidRPr="00A54018">
        <w:rPr>
          <w:rFonts w:asciiTheme="minorHAnsi" w:hAnsiTheme="minorHAnsi" w:cstheme="minorHAnsi"/>
          <w:sz w:val="22"/>
          <w:szCs w:val="22"/>
        </w:rPr>
        <w:t xml:space="preserve">exemption. The definition of security pursuant to Section 2(a)(1) </w:t>
      </w:r>
      <w:r w:rsidR="003926B1" w:rsidRPr="00A54018">
        <w:rPr>
          <w:rFonts w:asciiTheme="minorHAnsi" w:hAnsiTheme="minorHAnsi" w:cstheme="minorHAnsi"/>
          <w:sz w:val="22"/>
          <w:szCs w:val="22"/>
        </w:rPr>
        <w:t xml:space="preserve">of that act is as follows: </w:t>
      </w:r>
    </w:p>
    <w:p w14:paraId="2B9A296D" w14:textId="77777777" w:rsidR="003926B1" w:rsidRDefault="003926B1" w:rsidP="008F5AFD">
      <w:pPr>
        <w:pStyle w:val="BodyTextIndent"/>
        <w:spacing w:after="0"/>
        <w:ind w:left="0"/>
        <w:jc w:val="both"/>
        <w:rPr>
          <w:sz w:val="22"/>
          <w:szCs w:val="22"/>
        </w:rPr>
      </w:pPr>
    </w:p>
    <w:p w14:paraId="608361E0" w14:textId="733338CB" w:rsidR="003926B1" w:rsidRPr="00EF4361" w:rsidRDefault="003926B1" w:rsidP="00EF4361">
      <w:pPr>
        <w:pStyle w:val="BodyTextIndent"/>
        <w:spacing w:after="0"/>
        <w:jc w:val="both"/>
        <w:rPr>
          <w:rFonts w:asciiTheme="minorHAnsi" w:hAnsiTheme="minorHAnsi" w:cstheme="minorHAnsi"/>
          <w:sz w:val="22"/>
          <w:szCs w:val="22"/>
        </w:rPr>
      </w:pPr>
      <w:r w:rsidRPr="00EF4361">
        <w:rPr>
          <w:rFonts w:asciiTheme="minorHAnsi" w:hAnsiTheme="minorHAnsi" w:cstheme="minorHAnsi"/>
          <w:sz w:val="22"/>
          <w:szCs w:val="22"/>
        </w:rPr>
        <w:t>“any note, stock, treasury stock, security future, security-based swap, bond, debenture, evidence of indebtedness, certificate of interest or participation in any profit-sharing agreement, collateral-trust certificate, preorganization certificate or subscription, transferable share, investment contract, voting-trust certificate, certificate of deposit for a security, fractional undivided interest in oil, gas, or other mineral rights, any put, call, straddle, option, or privilege on any security, certificate of deposit, or group or index of securities (including any interest therein or based on the value thereof), or any put, call, straddle, option, or privilege entered into on a national securities exchange relating to foreign currency, or, in general, any interest or instrument commonly known as a “security”, or any certificate of interest or participation in, temporary or interim certificate for, receipt for, guarantee of, or warrant or right to subscribe to or purchase, any of the foregoing.”</w:t>
      </w:r>
    </w:p>
    <w:p w14:paraId="580820D4" w14:textId="77777777" w:rsidR="003926B1" w:rsidRDefault="003926B1" w:rsidP="008F5AFD">
      <w:pPr>
        <w:pStyle w:val="BodyTextIndent"/>
        <w:spacing w:after="0"/>
        <w:ind w:left="0"/>
        <w:jc w:val="both"/>
        <w:rPr>
          <w:sz w:val="22"/>
          <w:szCs w:val="22"/>
        </w:rPr>
      </w:pPr>
    </w:p>
    <w:p w14:paraId="4938C057" w14:textId="708EA079" w:rsidR="003E3D37" w:rsidRPr="00A54018" w:rsidRDefault="003E3D37" w:rsidP="008F5AFD">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Information on Private Placement Securities: </w:t>
      </w:r>
    </w:p>
    <w:p w14:paraId="4670847C" w14:textId="77777777" w:rsidR="004772E2" w:rsidRPr="00A54018" w:rsidRDefault="004772E2" w:rsidP="008F5AFD">
      <w:pPr>
        <w:pStyle w:val="BodyTextIndent"/>
        <w:spacing w:after="0"/>
        <w:ind w:left="0"/>
        <w:jc w:val="both"/>
        <w:rPr>
          <w:rFonts w:asciiTheme="minorHAnsi" w:hAnsiTheme="minorHAnsi" w:cstheme="minorHAnsi"/>
          <w:sz w:val="22"/>
          <w:szCs w:val="22"/>
        </w:rPr>
      </w:pPr>
    </w:p>
    <w:p w14:paraId="795AEB6C" w14:textId="66F6FB82" w:rsidR="004772E2" w:rsidRPr="00A54018" w:rsidRDefault="004772E2"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144A</w:t>
      </w:r>
      <w:r w:rsidR="00DF6EB1" w:rsidRPr="00A54018">
        <w:rPr>
          <w:rFonts w:asciiTheme="minorHAnsi" w:hAnsiTheme="minorHAnsi" w:cstheme="minorHAnsi"/>
          <w:sz w:val="22"/>
          <w:szCs w:val="22"/>
        </w:rPr>
        <w:t xml:space="preserve"> – Rule 144A is a U.S. SEC rule that allows qualified institutional buyers </w:t>
      </w:r>
      <w:r w:rsidR="00FE0A89" w:rsidRPr="00A54018">
        <w:rPr>
          <w:rFonts w:asciiTheme="minorHAnsi" w:hAnsiTheme="minorHAnsi" w:cstheme="minorHAnsi"/>
          <w:sz w:val="22"/>
          <w:szCs w:val="22"/>
        </w:rPr>
        <w:t>(QIB</w:t>
      </w:r>
      <w:r w:rsidR="00D90E1A" w:rsidRPr="00A54018">
        <w:rPr>
          <w:rFonts w:asciiTheme="minorHAnsi" w:hAnsiTheme="minorHAnsi" w:cstheme="minorHAnsi"/>
          <w:sz w:val="22"/>
          <w:szCs w:val="22"/>
        </w:rPr>
        <w:t>s</w:t>
      </w:r>
      <w:r w:rsidR="00FE0A89" w:rsidRPr="00A54018">
        <w:rPr>
          <w:rFonts w:asciiTheme="minorHAnsi" w:hAnsiTheme="minorHAnsi" w:cstheme="minorHAnsi"/>
          <w:sz w:val="22"/>
          <w:szCs w:val="22"/>
        </w:rPr>
        <w:t xml:space="preserve">) </w:t>
      </w:r>
      <w:r w:rsidR="00DF6EB1" w:rsidRPr="00A54018">
        <w:rPr>
          <w:rFonts w:asciiTheme="minorHAnsi" w:hAnsiTheme="minorHAnsi" w:cstheme="minorHAnsi"/>
          <w:sz w:val="22"/>
          <w:szCs w:val="22"/>
        </w:rPr>
        <w:t xml:space="preserve">to trade restricted </w:t>
      </w:r>
      <w:r w:rsidR="00A543D8" w:rsidRPr="00A54018">
        <w:rPr>
          <w:rFonts w:asciiTheme="minorHAnsi" w:hAnsiTheme="minorHAnsi" w:cstheme="minorHAnsi"/>
          <w:sz w:val="22"/>
          <w:szCs w:val="22"/>
        </w:rPr>
        <w:t xml:space="preserve">unregistered </w:t>
      </w:r>
      <w:r w:rsidR="00DF6EB1" w:rsidRPr="00A54018">
        <w:rPr>
          <w:rFonts w:asciiTheme="minorHAnsi" w:hAnsiTheme="minorHAnsi" w:cstheme="minorHAnsi"/>
          <w:sz w:val="22"/>
          <w:szCs w:val="22"/>
        </w:rPr>
        <w:t xml:space="preserve">securities privately </w:t>
      </w:r>
      <w:r w:rsidR="001F3CF6" w:rsidRPr="00A54018">
        <w:rPr>
          <w:rFonts w:asciiTheme="minorHAnsi" w:hAnsiTheme="minorHAnsi" w:cstheme="minorHAnsi"/>
          <w:sz w:val="22"/>
          <w:szCs w:val="22"/>
        </w:rPr>
        <w:t>to other QIBs</w:t>
      </w:r>
      <w:r w:rsidR="00DF6EB1" w:rsidRPr="00A54018">
        <w:rPr>
          <w:rFonts w:asciiTheme="minorHAnsi" w:hAnsiTheme="minorHAnsi" w:cstheme="minorHAnsi"/>
          <w:sz w:val="22"/>
          <w:szCs w:val="22"/>
        </w:rPr>
        <w:t xml:space="preserve">. </w:t>
      </w:r>
      <w:r w:rsidR="006843D7" w:rsidRPr="00A54018">
        <w:rPr>
          <w:rFonts w:asciiTheme="minorHAnsi" w:hAnsiTheme="minorHAnsi" w:cstheme="minorHAnsi"/>
          <w:sz w:val="22"/>
          <w:szCs w:val="22"/>
        </w:rPr>
        <w:t>This rule permits</w:t>
      </w:r>
      <w:r w:rsidR="00FA1296" w:rsidRPr="00A54018">
        <w:rPr>
          <w:rFonts w:asciiTheme="minorHAnsi" w:hAnsiTheme="minorHAnsi" w:cstheme="minorHAnsi"/>
          <w:sz w:val="22"/>
          <w:szCs w:val="22"/>
        </w:rPr>
        <w:t xml:space="preserve"> the </w:t>
      </w:r>
      <w:r w:rsidR="00FA1296" w:rsidRPr="00A54018">
        <w:rPr>
          <w:rFonts w:asciiTheme="minorHAnsi" w:hAnsiTheme="minorHAnsi" w:cstheme="minorHAnsi"/>
          <w:i/>
          <w:sz w:val="22"/>
          <w:szCs w:val="22"/>
        </w:rPr>
        <w:t>resale</w:t>
      </w:r>
      <w:r w:rsidR="00FA1296" w:rsidRPr="00A54018">
        <w:rPr>
          <w:rFonts w:asciiTheme="minorHAnsi" w:hAnsiTheme="minorHAnsi" w:cstheme="minorHAnsi"/>
          <w:sz w:val="22"/>
          <w:szCs w:val="22"/>
        </w:rPr>
        <w:t xml:space="preserve"> of securities, not initial offerings</w:t>
      </w:r>
      <w:r w:rsidR="006843D7" w:rsidRPr="00A54018">
        <w:rPr>
          <w:rFonts w:asciiTheme="minorHAnsi" w:hAnsiTheme="minorHAnsi" w:cstheme="minorHAnsi"/>
          <w:sz w:val="22"/>
          <w:szCs w:val="22"/>
        </w:rPr>
        <w:t xml:space="preserve">, among institutional investors that own </w:t>
      </w:r>
      <w:r w:rsidR="00C96482" w:rsidRPr="00A54018">
        <w:rPr>
          <w:rFonts w:asciiTheme="minorHAnsi" w:hAnsiTheme="minorHAnsi" w:cstheme="minorHAnsi"/>
          <w:sz w:val="22"/>
          <w:szCs w:val="22"/>
        </w:rPr>
        <w:t>and invest</w:t>
      </w:r>
      <w:r w:rsidR="006843D7" w:rsidRPr="00A54018">
        <w:rPr>
          <w:rFonts w:asciiTheme="minorHAnsi" w:hAnsiTheme="minorHAnsi" w:cstheme="minorHAnsi"/>
          <w:sz w:val="22"/>
          <w:szCs w:val="22"/>
        </w:rPr>
        <w:t xml:space="preserve"> on a discretionary basis at least $100 million </w:t>
      </w:r>
      <w:r w:rsidR="006843D7" w:rsidRPr="00A54018">
        <w:rPr>
          <w:rFonts w:asciiTheme="minorHAnsi" w:hAnsiTheme="minorHAnsi" w:cstheme="minorHAnsi"/>
          <w:sz w:val="22"/>
          <w:szCs w:val="22"/>
        </w:rPr>
        <w:lastRenderedPageBreak/>
        <w:t xml:space="preserve">worth of </w:t>
      </w:r>
      <w:r w:rsidR="00D91EA1" w:rsidRPr="00A54018">
        <w:rPr>
          <w:rFonts w:asciiTheme="minorHAnsi" w:hAnsiTheme="minorHAnsi" w:cstheme="minorHAnsi"/>
          <w:sz w:val="22"/>
          <w:szCs w:val="22"/>
        </w:rPr>
        <w:t>unaffil</w:t>
      </w:r>
      <w:r w:rsidR="001E6ED3" w:rsidRPr="00A54018">
        <w:rPr>
          <w:rFonts w:asciiTheme="minorHAnsi" w:hAnsiTheme="minorHAnsi" w:cstheme="minorHAnsi"/>
          <w:sz w:val="22"/>
          <w:szCs w:val="22"/>
        </w:rPr>
        <w:t>i</w:t>
      </w:r>
      <w:r w:rsidR="00D91EA1" w:rsidRPr="00A54018">
        <w:rPr>
          <w:rFonts w:asciiTheme="minorHAnsi" w:hAnsiTheme="minorHAnsi" w:cstheme="minorHAnsi"/>
          <w:sz w:val="22"/>
          <w:szCs w:val="22"/>
        </w:rPr>
        <w:t xml:space="preserve">ated </w:t>
      </w:r>
      <w:r w:rsidR="006843D7" w:rsidRPr="00A54018">
        <w:rPr>
          <w:rFonts w:asciiTheme="minorHAnsi" w:hAnsiTheme="minorHAnsi" w:cstheme="minorHAnsi"/>
          <w:sz w:val="22"/>
          <w:szCs w:val="22"/>
        </w:rPr>
        <w:t>securities.</w:t>
      </w:r>
      <w:r w:rsidR="00FA1296" w:rsidRPr="00A54018">
        <w:rPr>
          <w:rFonts w:asciiTheme="minorHAnsi" w:hAnsiTheme="minorHAnsi" w:cstheme="minorHAnsi"/>
          <w:sz w:val="22"/>
          <w:szCs w:val="22"/>
        </w:rPr>
        <w:t xml:space="preserve"> </w:t>
      </w:r>
      <w:r w:rsidR="001463B5" w:rsidRPr="00A54018">
        <w:rPr>
          <w:rFonts w:asciiTheme="minorHAnsi" w:hAnsiTheme="minorHAnsi" w:cstheme="minorHAnsi"/>
          <w:sz w:val="22"/>
          <w:szCs w:val="22"/>
        </w:rPr>
        <w:t>Resales under Rule 144A are conducted by entities</w:t>
      </w:r>
      <w:r w:rsidR="00645782" w:rsidRPr="00A54018">
        <w:rPr>
          <w:rFonts w:asciiTheme="minorHAnsi" w:hAnsiTheme="minorHAnsi" w:cstheme="minorHAnsi"/>
          <w:sz w:val="22"/>
          <w:szCs w:val="22"/>
        </w:rPr>
        <w:t xml:space="preserve"> and</w:t>
      </w:r>
      <w:r w:rsidR="001463B5" w:rsidRPr="00A54018">
        <w:rPr>
          <w:rFonts w:asciiTheme="minorHAnsi" w:hAnsiTheme="minorHAnsi" w:cstheme="minorHAnsi"/>
          <w:sz w:val="22"/>
          <w:szCs w:val="22"/>
        </w:rPr>
        <w:t xml:space="preserve"> </w:t>
      </w:r>
      <w:r w:rsidR="00742D9D" w:rsidRPr="00A54018">
        <w:rPr>
          <w:rFonts w:asciiTheme="minorHAnsi" w:hAnsiTheme="minorHAnsi" w:cstheme="minorHAnsi"/>
          <w:sz w:val="22"/>
          <w:szCs w:val="22"/>
        </w:rPr>
        <w:t xml:space="preserve">security </w:t>
      </w:r>
      <w:r w:rsidR="001463B5" w:rsidRPr="00A54018">
        <w:rPr>
          <w:rFonts w:asciiTheme="minorHAnsi" w:hAnsiTheme="minorHAnsi" w:cstheme="minorHAnsi"/>
          <w:sz w:val="22"/>
          <w:szCs w:val="22"/>
        </w:rPr>
        <w:t>issuer</w:t>
      </w:r>
      <w:r w:rsidR="00742D9D" w:rsidRPr="00A54018">
        <w:rPr>
          <w:rFonts w:asciiTheme="minorHAnsi" w:hAnsiTheme="minorHAnsi" w:cstheme="minorHAnsi"/>
          <w:sz w:val="22"/>
          <w:szCs w:val="22"/>
        </w:rPr>
        <w:t>s</w:t>
      </w:r>
      <w:r w:rsidR="001463B5" w:rsidRPr="00A54018">
        <w:rPr>
          <w:rFonts w:asciiTheme="minorHAnsi" w:hAnsiTheme="minorHAnsi" w:cstheme="minorHAnsi"/>
          <w:sz w:val="22"/>
          <w:szCs w:val="22"/>
        </w:rPr>
        <w:t xml:space="preserve"> </w:t>
      </w:r>
      <w:r w:rsidR="00645782" w:rsidRPr="00A54018">
        <w:rPr>
          <w:rFonts w:asciiTheme="minorHAnsi" w:hAnsiTheme="minorHAnsi" w:cstheme="minorHAnsi"/>
          <w:sz w:val="22"/>
          <w:szCs w:val="22"/>
        </w:rPr>
        <w:t xml:space="preserve">are </w:t>
      </w:r>
      <w:r w:rsidR="001463B5" w:rsidRPr="00A54018">
        <w:rPr>
          <w:rFonts w:asciiTheme="minorHAnsi" w:hAnsiTheme="minorHAnsi" w:cstheme="minorHAnsi"/>
          <w:sz w:val="22"/>
          <w:szCs w:val="22"/>
        </w:rPr>
        <w:t>specifically excluded</w:t>
      </w:r>
      <w:r w:rsidR="00742D9D" w:rsidRPr="00A54018">
        <w:rPr>
          <w:rFonts w:asciiTheme="minorHAnsi" w:hAnsiTheme="minorHAnsi" w:cstheme="minorHAnsi"/>
          <w:sz w:val="22"/>
          <w:szCs w:val="22"/>
        </w:rPr>
        <w:t xml:space="preserve">. </w:t>
      </w:r>
      <w:r w:rsidR="00D32928" w:rsidRPr="00A54018">
        <w:rPr>
          <w:rFonts w:asciiTheme="minorHAnsi" w:hAnsiTheme="minorHAnsi" w:cstheme="minorHAnsi"/>
          <w:sz w:val="22"/>
          <w:szCs w:val="22"/>
        </w:rPr>
        <w:t>(There are other less-</w:t>
      </w:r>
      <w:r w:rsidR="005B604D" w:rsidRPr="00A54018">
        <w:rPr>
          <w:rFonts w:asciiTheme="minorHAnsi" w:hAnsiTheme="minorHAnsi" w:cstheme="minorHAnsi"/>
          <w:sz w:val="22"/>
          <w:szCs w:val="22"/>
        </w:rPr>
        <w:t xml:space="preserve">common </w:t>
      </w:r>
      <w:r w:rsidR="00D32928" w:rsidRPr="00A54018">
        <w:rPr>
          <w:rFonts w:asciiTheme="minorHAnsi" w:hAnsiTheme="minorHAnsi" w:cstheme="minorHAnsi"/>
          <w:sz w:val="22"/>
          <w:szCs w:val="22"/>
        </w:rPr>
        <w:t xml:space="preserve">exemptions for private resales for asset-backed securities under Section 4(a)7 and Section </w:t>
      </w:r>
      <w:r w:rsidR="00EA2B9C" w:rsidRPr="00A54018">
        <w:rPr>
          <w:rFonts w:asciiTheme="minorHAnsi" w:hAnsiTheme="minorHAnsi" w:cstheme="minorHAnsi"/>
          <w:sz w:val="22"/>
          <w:szCs w:val="22"/>
        </w:rPr>
        <w:t>“</w:t>
      </w:r>
      <w:r w:rsidR="00D32928" w:rsidRPr="00A54018">
        <w:rPr>
          <w:rFonts w:asciiTheme="minorHAnsi" w:hAnsiTheme="minorHAnsi" w:cstheme="minorHAnsi"/>
          <w:sz w:val="22"/>
          <w:szCs w:val="22"/>
        </w:rPr>
        <w:t>4(1½)</w:t>
      </w:r>
      <w:r w:rsidR="00EA2B9C" w:rsidRPr="00A54018">
        <w:rPr>
          <w:rFonts w:asciiTheme="minorHAnsi" w:hAnsiTheme="minorHAnsi" w:cstheme="minorHAnsi"/>
          <w:sz w:val="22"/>
          <w:szCs w:val="22"/>
        </w:rPr>
        <w:t>”</w:t>
      </w:r>
      <w:r w:rsidR="00D32928" w:rsidRPr="00A54018">
        <w:rPr>
          <w:rFonts w:asciiTheme="minorHAnsi" w:hAnsiTheme="minorHAnsi" w:cstheme="minorHAnsi"/>
          <w:sz w:val="22"/>
          <w:szCs w:val="22"/>
        </w:rPr>
        <w:t xml:space="preserve"> that have specific requirements for compliance. For purposes of this agenda item and simplicity, exemptions involving resales that do not involve the issuer, underwriter or dealer will be collectively </w:t>
      </w:r>
      <w:r w:rsidR="005B604D" w:rsidRPr="00A54018">
        <w:rPr>
          <w:rFonts w:asciiTheme="minorHAnsi" w:hAnsiTheme="minorHAnsi" w:cstheme="minorHAnsi"/>
          <w:sz w:val="22"/>
          <w:szCs w:val="22"/>
        </w:rPr>
        <w:t>captured</w:t>
      </w:r>
      <w:r w:rsidR="00D32928" w:rsidRPr="00A54018">
        <w:rPr>
          <w:rFonts w:asciiTheme="minorHAnsi" w:hAnsiTheme="minorHAnsi" w:cstheme="minorHAnsi"/>
          <w:sz w:val="22"/>
          <w:szCs w:val="22"/>
        </w:rPr>
        <w:t xml:space="preserve"> under Rule 144A.)</w:t>
      </w:r>
    </w:p>
    <w:p w14:paraId="4466FB4A" w14:textId="77777777" w:rsidR="00A36EE3" w:rsidRPr="00A54018" w:rsidRDefault="00A36EE3" w:rsidP="00A36EE3">
      <w:pPr>
        <w:pStyle w:val="BodyTextIndent"/>
        <w:spacing w:after="0"/>
        <w:ind w:left="720"/>
        <w:jc w:val="both"/>
        <w:rPr>
          <w:rFonts w:asciiTheme="minorHAnsi" w:hAnsiTheme="minorHAnsi" w:cstheme="minorHAnsi"/>
          <w:sz w:val="22"/>
          <w:szCs w:val="22"/>
        </w:rPr>
      </w:pPr>
    </w:p>
    <w:p w14:paraId="38C66937" w14:textId="3F63005A" w:rsidR="00A36EE3" w:rsidRPr="00A54018" w:rsidRDefault="00A36EE3"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 xml:space="preserve">Regulation D </w:t>
      </w:r>
      <w:r w:rsidRPr="00A54018">
        <w:rPr>
          <w:rFonts w:asciiTheme="minorHAnsi" w:hAnsiTheme="minorHAnsi" w:cstheme="minorHAnsi"/>
          <w:sz w:val="22"/>
          <w:szCs w:val="22"/>
        </w:rPr>
        <w:t xml:space="preserve">– A private placement under Regulation D is an unregistered securities offering conducted by the securities issuer. </w:t>
      </w:r>
      <w:r w:rsidR="00973E90" w:rsidRPr="00A54018">
        <w:rPr>
          <w:rFonts w:asciiTheme="minorHAnsi" w:hAnsiTheme="minorHAnsi" w:cstheme="minorHAnsi"/>
          <w:sz w:val="22"/>
          <w:szCs w:val="22"/>
        </w:rPr>
        <w:t xml:space="preserve">It allows companies to issue securities without registering </w:t>
      </w:r>
      <w:r w:rsidR="008A5D7F" w:rsidRPr="00A54018">
        <w:rPr>
          <w:rFonts w:asciiTheme="minorHAnsi" w:hAnsiTheme="minorHAnsi" w:cstheme="minorHAnsi"/>
          <w:sz w:val="22"/>
          <w:szCs w:val="22"/>
        </w:rPr>
        <w:t xml:space="preserve">them </w:t>
      </w:r>
      <w:r w:rsidR="00973E90" w:rsidRPr="00A54018">
        <w:rPr>
          <w:rFonts w:asciiTheme="minorHAnsi" w:hAnsiTheme="minorHAnsi" w:cstheme="minorHAnsi"/>
          <w:sz w:val="22"/>
          <w:szCs w:val="22"/>
        </w:rPr>
        <w:t xml:space="preserve">with the SEC if they satisfy certain requirements. </w:t>
      </w:r>
      <w:r w:rsidR="00915E3F" w:rsidRPr="00A54018">
        <w:rPr>
          <w:rFonts w:asciiTheme="minorHAnsi" w:hAnsiTheme="minorHAnsi" w:cstheme="minorHAnsi"/>
          <w:sz w:val="22"/>
          <w:szCs w:val="22"/>
        </w:rPr>
        <w:t>There are two primar</w:t>
      </w:r>
      <w:r w:rsidR="00D218B9" w:rsidRPr="00A54018">
        <w:rPr>
          <w:rFonts w:asciiTheme="minorHAnsi" w:hAnsiTheme="minorHAnsi" w:cstheme="minorHAnsi"/>
          <w:sz w:val="22"/>
          <w:szCs w:val="22"/>
        </w:rPr>
        <w:t xml:space="preserve">y rules under Regulation D that determine whether SEC registration is not necessary: </w:t>
      </w:r>
    </w:p>
    <w:p w14:paraId="4283531D" w14:textId="77777777" w:rsidR="00D218B9" w:rsidRPr="00A54018" w:rsidRDefault="00D218B9" w:rsidP="00D218B9">
      <w:pPr>
        <w:pStyle w:val="ListParagraph"/>
        <w:rPr>
          <w:rFonts w:asciiTheme="minorHAnsi" w:hAnsiTheme="minorHAnsi" w:cstheme="minorHAnsi"/>
          <w:sz w:val="22"/>
          <w:szCs w:val="22"/>
        </w:rPr>
      </w:pPr>
    </w:p>
    <w:p w14:paraId="6FCDBAC7" w14:textId="23F32BCE" w:rsidR="00D218B9" w:rsidRPr="00A54018" w:rsidRDefault="00D218B9" w:rsidP="00D218B9">
      <w:pPr>
        <w:pStyle w:val="BodyTextIndent"/>
        <w:numPr>
          <w:ilvl w:val="1"/>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504</w:t>
      </w:r>
      <w:r w:rsidR="000F2D67" w:rsidRPr="00A54018">
        <w:rPr>
          <w:rFonts w:asciiTheme="minorHAnsi" w:hAnsiTheme="minorHAnsi" w:cstheme="minorHAnsi"/>
          <w:sz w:val="22"/>
          <w:szCs w:val="22"/>
        </w:rPr>
        <w:t xml:space="preserve">: </w:t>
      </w:r>
      <w:r w:rsidR="009C05A5" w:rsidRPr="00A54018">
        <w:rPr>
          <w:rFonts w:asciiTheme="minorHAnsi" w:hAnsiTheme="minorHAnsi" w:cstheme="minorHAnsi"/>
          <w:sz w:val="22"/>
          <w:szCs w:val="22"/>
        </w:rPr>
        <w:t>A</w:t>
      </w:r>
      <w:r w:rsidR="006C0B67" w:rsidRPr="00A54018">
        <w:rPr>
          <w:rFonts w:asciiTheme="minorHAnsi" w:hAnsiTheme="minorHAnsi" w:cstheme="minorHAnsi"/>
          <w:sz w:val="22"/>
          <w:szCs w:val="22"/>
        </w:rPr>
        <w:t xml:space="preserve">llows issuers to offer up to $10 million in private placements to accredited or non-accredited investors in a 12-month period. </w:t>
      </w:r>
      <w:r w:rsidR="00343FFC" w:rsidRPr="00A54018">
        <w:rPr>
          <w:rFonts w:asciiTheme="minorHAnsi" w:hAnsiTheme="minorHAnsi" w:cstheme="minorHAnsi"/>
          <w:sz w:val="22"/>
          <w:szCs w:val="22"/>
        </w:rPr>
        <w:t xml:space="preserve">Except in limited circumstances, the purchasers of securities </w:t>
      </w:r>
      <w:r w:rsidR="007410DF" w:rsidRPr="00A54018">
        <w:rPr>
          <w:rFonts w:asciiTheme="minorHAnsi" w:hAnsiTheme="minorHAnsi" w:cstheme="minorHAnsi"/>
          <w:sz w:val="22"/>
          <w:szCs w:val="22"/>
        </w:rPr>
        <w:t xml:space="preserve">offered under Rule 504 cannot </w:t>
      </w:r>
      <w:r w:rsidR="0075399F" w:rsidRPr="00A54018">
        <w:rPr>
          <w:rFonts w:asciiTheme="minorHAnsi" w:hAnsiTheme="minorHAnsi" w:cstheme="minorHAnsi"/>
          <w:sz w:val="22"/>
          <w:szCs w:val="22"/>
        </w:rPr>
        <w:t xml:space="preserve">sell </w:t>
      </w:r>
      <w:r w:rsidR="007410DF" w:rsidRPr="00A54018">
        <w:rPr>
          <w:rFonts w:asciiTheme="minorHAnsi" w:hAnsiTheme="minorHAnsi" w:cstheme="minorHAnsi"/>
          <w:sz w:val="22"/>
          <w:szCs w:val="22"/>
        </w:rPr>
        <w:t xml:space="preserve">the securities for </w:t>
      </w:r>
      <w:r w:rsidR="00EA2B9C" w:rsidRPr="00A54018">
        <w:rPr>
          <w:rFonts w:asciiTheme="minorHAnsi" w:hAnsiTheme="minorHAnsi" w:cstheme="minorHAnsi"/>
          <w:sz w:val="22"/>
          <w:szCs w:val="22"/>
        </w:rPr>
        <w:t xml:space="preserve">a designated </w:t>
      </w:r>
      <w:proofErr w:type="gramStart"/>
      <w:r w:rsidR="00EA2B9C" w:rsidRPr="00A54018">
        <w:rPr>
          <w:rFonts w:asciiTheme="minorHAnsi" w:hAnsiTheme="minorHAnsi" w:cstheme="minorHAnsi"/>
          <w:sz w:val="22"/>
          <w:szCs w:val="22"/>
        </w:rPr>
        <w:t>period of time</w:t>
      </w:r>
      <w:proofErr w:type="gramEnd"/>
      <w:r w:rsidR="00EA2B9C" w:rsidRPr="00A54018">
        <w:rPr>
          <w:rFonts w:asciiTheme="minorHAnsi" w:hAnsiTheme="minorHAnsi" w:cstheme="minorHAnsi"/>
          <w:sz w:val="22"/>
          <w:szCs w:val="22"/>
        </w:rPr>
        <w:t xml:space="preserve"> without registering them. (The SEC explanation indicates </w:t>
      </w:r>
      <w:r w:rsidR="007410DF" w:rsidRPr="00A54018">
        <w:rPr>
          <w:rFonts w:asciiTheme="minorHAnsi" w:hAnsiTheme="minorHAnsi" w:cstheme="minorHAnsi"/>
          <w:sz w:val="22"/>
          <w:szCs w:val="22"/>
        </w:rPr>
        <w:t>at least 6 months or a year</w:t>
      </w:r>
      <w:r w:rsidR="00EA2B9C" w:rsidRPr="00A54018">
        <w:rPr>
          <w:rFonts w:asciiTheme="minorHAnsi" w:hAnsiTheme="minorHAnsi" w:cstheme="minorHAnsi"/>
          <w:sz w:val="22"/>
          <w:szCs w:val="22"/>
        </w:rPr>
        <w:t xml:space="preserve"> so this may vary based on the circumstances.)</w:t>
      </w:r>
      <w:r w:rsidR="007410DF" w:rsidRPr="00A54018">
        <w:rPr>
          <w:rFonts w:asciiTheme="minorHAnsi" w:hAnsiTheme="minorHAnsi" w:cstheme="minorHAnsi"/>
          <w:sz w:val="22"/>
          <w:szCs w:val="22"/>
        </w:rPr>
        <w:t xml:space="preserve"> (The acquired securities are considered “restricted.”)</w:t>
      </w:r>
    </w:p>
    <w:p w14:paraId="3723ACD1" w14:textId="77777777" w:rsidR="000F2D67" w:rsidRPr="00A54018" w:rsidRDefault="000F2D67" w:rsidP="000F2D67">
      <w:pPr>
        <w:pStyle w:val="BodyTextIndent"/>
        <w:spacing w:after="0"/>
        <w:ind w:left="1440"/>
        <w:jc w:val="both"/>
        <w:rPr>
          <w:rFonts w:asciiTheme="minorHAnsi" w:hAnsiTheme="minorHAnsi" w:cstheme="minorHAnsi"/>
          <w:sz w:val="22"/>
          <w:szCs w:val="22"/>
        </w:rPr>
      </w:pPr>
    </w:p>
    <w:p w14:paraId="34B6D52A" w14:textId="42E4567A" w:rsidR="007D5A22" w:rsidRPr="00A54018" w:rsidRDefault="000F2D67" w:rsidP="00D218B9">
      <w:pPr>
        <w:pStyle w:val="BodyTextIndent"/>
        <w:numPr>
          <w:ilvl w:val="1"/>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Rule 506</w:t>
      </w:r>
      <w:r w:rsidRPr="00A54018">
        <w:rPr>
          <w:rFonts w:asciiTheme="minorHAnsi" w:hAnsiTheme="minorHAnsi" w:cstheme="minorHAnsi"/>
          <w:sz w:val="22"/>
          <w:szCs w:val="22"/>
        </w:rPr>
        <w:t xml:space="preserve">: </w:t>
      </w:r>
      <w:r w:rsidR="00BA3D65" w:rsidRPr="00A54018">
        <w:rPr>
          <w:rFonts w:asciiTheme="minorHAnsi" w:hAnsiTheme="minorHAnsi" w:cstheme="minorHAnsi"/>
          <w:sz w:val="22"/>
          <w:szCs w:val="22"/>
        </w:rPr>
        <w:t xml:space="preserve">A “safe harbor” </w:t>
      </w:r>
      <w:r w:rsidR="007367FE" w:rsidRPr="00A54018">
        <w:rPr>
          <w:rFonts w:asciiTheme="minorHAnsi" w:hAnsiTheme="minorHAnsi" w:cstheme="minorHAnsi"/>
          <w:sz w:val="22"/>
          <w:szCs w:val="22"/>
        </w:rPr>
        <w:t>under Section 4(a)(2), it a</w:t>
      </w:r>
      <w:r w:rsidR="009C05A5" w:rsidRPr="00A54018">
        <w:rPr>
          <w:rFonts w:asciiTheme="minorHAnsi" w:hAnsiTheme="minorHAnsi" w:cstheme="minorHAnsi"/>
          <w:sz w:val="22"/>
          <w:szCs w:val="22"/>
        </w:rPr>
        <w:t>llows issuer</w:t>
      </w:r>
      <w:r w:rsidR="00304B36" w:rsidRPr="00A54018">
        <w:rPr>
          <w:rFonts w:asciiTheme="minorHAnsi" w:hAnsiTheme="minorHAnsi" w:cstheme="minorHAnsi"/>
          <w:sz w:val="22"/>
          <w:szCs w:val="22"/>
        </w:rPr>
        <w:t>s</w:t>
      </w:r>
      <w:r w:rsidR="009C05A5" w:rsidRPr="00A54018">
        <w:rPr>
          <w:rFonts w:asciiTheme="minorHAnsi" w:hAnsiTheme="minorHAnsi" w:cstheme="minorHAnsi"/>
          <w:sz w:val="22"/>
          <w:szCs w:val="22"/>
        </w:rPr>
        <w:t xml:space="preserve"> to directly offer </w:t>
      </w:r>
      <w:r w:rsidR="003633AF" w:rsidRPr="00A54018">
        <w:rPr>
          <w:rFonts w:asciiTheme="minorHAnsi" w:hAnsiTheme="minorHAnsi" w:cstheme="minorHAnsi"/>
          <w:sz w:val="22"/>
          <w:szCs w:val="22"/>
        </w:rPr>
        <w:t>unregistered securities</w:t>
      </w:r>
      <w:r w:rsidR="009C05A5" w:rsidRPr="00A54018">
        <w:rPr>
          <w:rFonts w:asciiTheme="minorHAnsi" w:hAnsiTheme="minorHAnsi" w:cstheme="minorHAnsi"/>
          <w:sz w:val="22"/>
          <w:szCs w:val="22"/>
        </w:rPr>
        <w:t xml:space="preserve"> to an unlimited number of accredited investors and up to 35 non-accredited</w:t>
      </w:r>
      <w:r w:rsidR="00977E27" w:rsidRPr="00A54018">
        <w:rPr>
          <w:rFonts w:asciiTheme="minorHAnsi" w:hAnsiTheme="minorHAnsi" w:cstheme="minorHAnsi"/>
          <w:sz w:val="22"/>
          <w:szCs w:val="22"/>
        </w:rPr>
        <w:t xml:space="preserve"> (but “sophisticated”)</w:t>
      </w:r>
      <w:r w:rsidR="009C05A5" w:rsidRPr="00A54018">
        <w:rPr>
          <w:rFonts w:asciiTheme="minorHAnsi" w:hAnsiTheme="minorHAnsi" w:cstheme="minorHAnsi"/>
          <w:sz w:val="22"/>
          <w:szCs w:val="22"/>
        </w:rPr>
        <w:t xml:space="preserve"> investors</w:t>
      </w:r>
      <w:r w:rsidR="00D20A7C" w:rsidRPr="00A54018">
        <w:rPr>
          <w:rFonts w:asciiTheme="minorHAnsi" w:hAnsiTheme="minorHAnsi" w:cstheme="minorHAnsi"/>
          <w:sz w:val="22"/>
          <w:szCs w:val="22"/>
        </w:rPr>
        <w:t xml:space="preserve">. </w:t>
      </w:r>
      <w:r w:rsidR="000A36E8" w:rsidRPr="00A54018">
        <w:rPr>
          <w:rFonts w:asciiTheme="minorHAnsi" w:hAnsiTheme="minorHAnsi" w:cstheme="minorHAnsi"/>
          <w:sz w:val="22"/>
          <w:szCs w:val="22"/>
        </w:rPr>
        <w:t xml:space="preserve">Public solicitation is permitted </w:t>
      </w:r>
      <w:proofErr w:type="gramStart"/>
      <w:r w:rsidR="00083C5F" w:rsidRPr="00A54018">
        <w:rPr>
          <w:rFonts w:asciiTheme="minorHAnsi" w:hAnsiTheme="minorHAnsi" w:cstheme="minorHAnsi"/>
          <w:sz w:val="22"/>
          <w:szCs w:val="22"/>
        </w:rPr>
        <w:t>as</w:t>
      </w:r>
      <w:r w:rsidR="00466BBF" w:rsidRPr="00A54018">
        <w:rPr>
          <w:rFonts w:asciiTheme="minorHAnsi" w:hAnsiTheme="minorHAnsi" w:cstheme="minorHAnsi"/>
          <w:sz w:val="22"/>
          <w:szCs w:val="22"/>
        </w:rPr>
        <w:t xml:space="preserve"> long as</w:t>
      </w:r>
      <w:proofErr w:type="gramEnd"/>
      <w:r w:rsidR="00466BBF" w:rsidRPr="00A54018">
        <w:rPr>
          <w:rFonts w:asciiTheme="minorHAnsi" w:hAnsiTheme="minorHAnsi" w:cstheme="minorHAnsi"/>
          <w:sz w:val="22"/>
          <w:szCs w:val="22"/>
        </w:rPr>
        <w:t xml:space="preserve"> </w:t>
      </w:r>
      <w:r w:rsidR="00FF020C" w:rsidRPr="00A54018">
        <w:rPr>
          <w:rFonts w:asciiTheme="minorHAnsi" w:hAnsiTheme="minorHAnsi" w:cstheme="minorHAnsi"/>
          <w:sz w:val="22"/>
          <w:szCs w:val="22"/>
        </w:rPr>
        <w:t xml:space="preserve">all investors are </w:t>
      </w:r>
      <w:r w:rsidR="009C05A5" w:rsidRPr="00A54018">
        <w:rPr>
          <w:rFonts w:asciiTheme="minorHAnsi" w:hAnsiTheme="minorHAnsi" w:cstheme="minorHAnsi"/>
          <w:sz w:val="22"/>
          <w:szCs w:val="22"/>
        </w:rPr>
        <w:t xml:space="preserve">accredited investors. </w:t>
      </w:r>
      <w:proofErr w:type="gramStart"/>
      <w:r w:rsidR="00B81DFE" w:rsidRPr="00A54018">
        <w:rPr>
          <w:rFonts w:asciiTheme="minorHAnsi" w:hAnsiTheme="minorHAnsi" w:cstheme="minorHAnsi"/>
          <w:sz w:val="22"/>
          <w:szCs w:val="22"/>
        </w:rPr>
        <w:t>Similar to</w:t>
      </w:r>
      <w:proofErr w:type="gramEnd"/>
      <w:r w:rsidR="00B81DFE" w:rsidRPr="00A54018">
        <w:rPr>
          <w:rFonts w:asciiTheme="minorHAnsi" w:hAnsiTheme="minorHAnsi" w:cstheme="minorHAnsi"/>
          <w:sz w:val="22"/>
          <w:szCs w:val="22"/>
        </w:rPr>
        <w:t xml:space="preserve"> Rule 504, </w:t>
      </w:r>
      <w:r w:rsidR="007D31F0" w:rsidRPr="00A54018">
        <w:rPr>
          <w:rFonts w:asciiTheme="minorHAnsi" w:hAnsiTheme="minorHAnsi" w:cstheme="minorHAnsi"/>
          <w:sz w:val="22"/>
          <w:szCs w:val="22"/>
        </w:rPr>
        <w:t xml:space="preserve">purchasers of securities under Rule 506 receive “restricted” securities meaning that they cannot be sold for </w:t>
      </w:r>
      <w:r w:rsidR="00EA2B9C" w:rsidRPr="00A54018">
        <w:rPr>
          <w:rFonts w:asciiTheme="minorHAnsi" w:hAnsiTheme="minorHAnsi" w:cstheme="minorHAnsi"/>
          <w:sz w:val="22"/>
          <w:szCs w:val="22"/>
        </w:rPr>
        <w:t xml:space="preserve">a designated holding period without registering them. (Similar to Rule 504, the SEC explanation indicates </w:t>
      </w:r>
      <w:r w:rsidR="007D31F0" w:rsidRPr="00A54018">
        <w:rPr>
          <w:rFonts w:asciiTheme="minorHAnsi" w:hAnsiTheme="minorHAnsi" w:cstheme="minorHAnsi"/>
          <w:sz w:val="22"/>
          <w:szCs w:val="22"/>
        </w:rPr>
        <w:t>at least 6 months or a year</w:t>
      </w:r>
      <w:r w:rsidR="00EA2B9C" w:rsidRPr="00A54018">
        <w:rPr>
          <w:rFonts w:asciiTheme="minorHAnsi" w:hAnsiTheme="minorHAnsi" w:cstheme="minorHAnsi"/>
          <w:sz w:val="22"/>
          <w:szCs w:val="22"/>
        </w:rPr>
        <w:t xml:space="preserve">.) </w:t>
      </w:r>
      <w:r w:rsidR="007D31F0" w:rsidRPr="00A54018">
        <w:rPr>
          <w:rFonts w:asciiTheme="minorHAnsi" w:hAnsiTheme="minorHAnsi" w:cstheme="minorHAnsi"/>
          <w:sz w:val="22"/>
          <w:szCs w:val="22"/>
        </w:rPr>
        <w:t xml:space="preserve"> </w:t>
      </w:r>
      <w:r w:rsidR="00533AB7" w:rsidRPr="00A54018">
        <w:rPr>
          <w:rFonts w:asciiTheme="minorHAnsi" w:hAnsiTheme="minorHAnsi" w:cstheme="minorHAnsi"/>
          <w:sz w:val="22"/>
          <w:szCs w:val="22"/>
        </w:rPr>
        <w:t xml:space="preserve">(Rule 506 is the most common exemption for private placements.) </w:t>
      </w:r>
    </w:p>
    <w:p w14:paraId="651C72D7" w14:textId="77777777" w:rsidR="007D5A22" w:rsidRPr="00A54018" w:rsidRDefault="007D5A22" w:rsidP="007D5A22">
      <w:pPr>
        <w:pStyle w:val="ListParagraph"/>
        <w:rPr>
          <w:rFonts w:asciiTheme="minorHAnsi" w:hAnsiTheme="minorHAnsi" w:cstheme="minorHAnsi"/>
          <w:sz w:val="22"/>
          <w:szCs w:val="22"/>
        </w:rPr>
      </w:pPr>
    </w:p>
    <w:p w14:paraId="19AFCBE4" w14:textId="08E20D78" w:rsidR="000F2D67" w:rsidRPr="00A54018" w:rsidRDefault="00021079" w:rsidP="00021079">
      <w:pPr>
        <w:pStyle w:val="BodyTextIndent"/>
        <w:spacing w:after="0"/>
        <w:ind w:left="1080"/>
        <w:jc w:val="both"/>
        <w:rPr>
          <w:rFonts w:asciiTheme="minorHAnsi" w:hAnsiTheme="minorHAnsi" w:cstheme="minorHAnsi"/>
          <w:sz w:val="22"/>
          <w:szCs w:val="22"/>
        </w:rPr>
      </w:pPr>
      <w:r w:rsidRPr="00A54018">
        <w:rPr>
          <w:rFonts w:asciiTheme="minorHAnsi" w:hAnsiTheme="minorHAnsi" w:cstheme="minorHAnsi"/>
          <w:sz w:val="22"/>
          <w:szCs w:val="22"/>
        </w:rPr>
        <w:t xml:space="preserve">Note: </w:t>
      </w:r>
      <w:r w:rsidR="00E55DC3" w:rsidRPr="00A54018">
        <w:rPr>
          <w:rFonts w:asciiTheme="minorHAnsi" w:hAnsiTheme="minorHAnsi" w:cstheme="minorHAnsi"/>
          <w:sz w:val="22"/>
          <w:szCs w:val="22"/>
        </w:rPr>
        <w:t xml:space="preserve">Insurance companies are accredited investors if they have a total net worth exceeding $5 million or </w:t>
      </w:r>
      <w:r w:rsidR="00BB6008" w:rsidRPr="00A54018">
        <w:rPr>
          <w:rFonts w:asciiTheme="minorHAnsi" w:hAnsiTheme="minorHAnsi" w:cstheme="minorHAnsi"/>
          <w:sz w:val="22"/>
          <w:szCs w:val="22"/>
        </w:rPr>
        <w:t>if all equity owners are accredited investors.</w:t>
      </w:r>
      <w:r w:rsidRPr="00A54018">
        <w:rPr>
          <w:rFonts w:asciiTheme="minorHAnsi" w:hAnsiTheme="minorHAnsi" w:cstheme="minorHAnsi"/>
          <w:sz w:val="22"/>
          <w:szCs w:val="22"/>
        </w:rPr>
        <w:t xml:space="preserve"> (Individuals </w:t>
      </w:r>
      <w:r w:rsidR="00A46675" w:rsidRPr="00A54018">
        <w:rPr>
          <w:rFonts w:asciiTheme="minorHAnsi" w:hAnsiTheme="minorHAnsi" w:cstheme="minorHAnsi"/>
          <w:sz w:val="22"/>
          <w:szCs w:val="22"/>
        </w:rPr>
        <w:t xml:space="preserve">are accredited investors with net worth over $1 million, income over $200,000, </w:t>
      </w:r>
      <w:r w:rsidR="00425B6A" w:rsidRPr="00A54018">
        <w:rPr>
          <w:rFonts w:asciiTheme="minorHAnsi" w:hAnsiTheme="minorHAnsi" w:cstheme="minorHAnsi"/>
          <w:sz w:val="22"/>
          <w:szCs w:val="22"/>
        </w:rPr>
        <w:t xml:space="preserve">or by meeting various professional criteria.) </w:t>
      </w:r>
      <w:r w:rsidR="00BB6008" w:rsidRPr="00A54018">
        <w:rPr>
          <w:rFonts w:asciiTheme="minorHAnsi" w:hAnsiTheme="minorHAnsi" w:cstheme="minorHAnsi"/>
          <w:sz w:val="22"/>
          <w:szCs w:val="22"/>
        </w:rPr>
        <w:t xml:space="preserve"> </w:t>
      </w:r>
    </w:p>
    <w:p w14:paraId="129405E4" w14:textId="77777777" w:rsidR="003260BD" w:rsidRPr="00A54018" w:rsidRDefault="003260BD" w:rsidP="003260BD">
      <w:pPr>
        <w:pStyle w:val="ListParagraph"/>
        <w:rPr>
          <w:rFonts w:asciiTheme="minorHAnsi" w:hAnsiTheme="minorHAnsi" w:cstheme="minorHAnsi"/>
          <w:sz w:val="22"/>
          <w:szCs w:val="22"/>
        </w:rPr>
      </w:pPr>
    </w:p>
    <w:p w14:paraId="0B3BDCD8" w14:textId="4E250420" w:rsidR="003260BD" w:rsidRPr="00A54018" w:rsidRDefault="005D6AE9" w:rsidP="003260BD">
      <w:pPr>
        <w:pStyle w:val="BodyTextIndent"/>
        <w:spacing w:after="0"/>
        <w:ind w:left="720"/>
        <w:jc w:val="both"/>
        <w:rPr>
          <w:rFonts w:asciiTheme="minorHAnsi" w:hAnsiTheme="minorHAnsi" w:cstheme="minorHAnsi"/>
          <w:sz w:val="22"/>
          <w:szCs w:val="22"/>
        </w:rPr>
      </w:pPr>
      <w:r w:rsidRPr="00A54018">
        <w:rPr>
          <w:rFonts w:asciiTheme="minorHAnsi" w:hAnsiTheme="minorHAnsi" w:cstheme="minorHAnsi"/>
          <w:sz w:val="22"/>
          <w:szCs w:val="22"/>
        </w:rPr>
        <w:t xml:space="preserve">Companies that issue securities under Regulation D do not have to register their offerings of securities with the SEC, but they must file a “Form D” electronically with the SEC after the first sale of their securities. This is a brief notice that includes the names and addresses of the company’s </w:t>
      </w:r>
      <w:r w:rsidR="00205C99" w:rsidRPr="00A54018">
        <w:rPr>
          <w:rFonts w:asciiTheme="minorHAnsi" w:hAnsiTheme="minorHAnsi" w:cstheme="minorHAnsi"/>
          <w:sz w:val="22"/>
          <w:szCs w:val="22"/>
        </w:rPr>
        <w:t>promoters</w:t>
      </w:r>
      <w:r w:rsidRPr="00A54018">
        <w:rPr>
          <w:rFonts w:asciiTheme="minorHAnsi" w:hAnsiTheme="minorHAnsi" w:cstheme="minorHAnsi"/>
          <w:sz w:val="22"/>
          <w:szCs w:val="22"/>
        </w:rPr>
        <w:t xml:space="preserve">, executive officers and directors, and some details about the offering, but contains little information on the company. </w:t>
      </w:r>
      <w:r w:rsidR="00807EE5" w:rsidRPr="00A54018">
        <w:rPr>
          <w:rFonts w:asciiTheme="minorHAnsi" w:hAnsiTheme="minorHAnsi" w:cstheme="minorHAnsi"/>
          <w:sz w:val="22"/>
          <w:szCs w:val="22"/>
        </w:rPr>
        <w:t xml:space="preserve">Form D filings can be obtained from the SEC’s Edgar Database. </w:t>
      </w:r>
    </w:p>
    <w:p w14:paraId="32AE2A94" w14:textId="77777777" w:rsidR="00302D28" w:rsidRPr="00A54018" w:rsidRDefault="00302D28" w:rsidP="00302D28">
      <w:pPr>
        <w:pStyle w:val="ListParagraph"/>
        <w:rPr>
          <w:rFonts w:asciiTheme="minorHAnsi" w:hAnsiTheme="minorHAnsi" w:cstheme="minorHAnsi"/>
          <w:sz w:val="22"/>
          <w:szCs w:val="22"/>
        </w:rPr>
      </w:pPr>
    </w:p>
    <w:p w14:paraId="10B96040" w14:textId="7FAB8296" w:rsidR="00302D28" w:rsidRDefault="00EC5BBE" w:rsidP="004772E2">
      <w:pPr>
        <w:pStyle w:val="BodyTextIndent"/>
        <w:numPr>
          <w:ilvl w:val="0"/>
          <w:numId w:val="36"/>
        </w:numPr>
        <w:spacing w:after="0"/>
        <w:jc w:val="both"/>
        <w:rPr>
          <w:rFonts w:asciiTheme="minorHAnsi" w:hAnsiTheme="minorHAnsi" w:cstheme="minorHAnsi"/>
          <w:sz w:val="22"/>
          <w:szCs w:val="22"/>
        </w:rPr>
      </w:pPr>
      <w:r w:rsidRPr="00A54018">
        <w:rPr>
          <w:rFonts w:asciiTheme="minorHAnsi" w:hAnsiTheme="minorHAnsi" w:cstheme="minorHAnsi"/>
          <w:sz w:val="22"/>
          <w:szCs w:val="22"/>
          <w:u w:val="single"/>
        </w:rPr>
        <w:t>Section 4(a)</w:t>
      </w:r>
      <w:r w:rsidR="00396F93" w:rsidRPr="00A54018">
        <w:rPr>
          <w:rFonts w:asciiTheme="minorHAnsi" w:hAnsiTheme="minorHAnsi" w:cstheme="minorHAnsi"/>
          <w:sz w:val="22"/>
          <w:szCs w:val="22"/>
          <w:u w:val="single"/>
        </w:rPr>
        <w:t>(</w:t>
      </w:r>
      <w:r w:rsidRPr="00A54018">
        <w:rPr>
          <w:rFonts w:asciiTheme="minorHAnsi" w:hAnsiTheme="minorHAnsi" w:cstheme="minorHAnsi"/>
          <w:sz w:val="22"/>
          <w:szCs w:val="22"/>
          <w:u w:val="single"/>
        </w:rPr>
        <w:t>2</w:t>
      </w:r>
      <w:r w:rsidR="00396F93" w:rsidRPr="00A54018">
        <w:rPr>
          <w:rFonts w:asciiTheme="minorHAnsi" w:hAnsiTheme="minorHAnsi" w:cstheme="minorHAnsi"/>
          <w:sz w:val="22"/>
          <w:szCs w:val="22"/>
          <w:u w:val="single"/>
        </w:rPr>
        <w:t>)</w:t>
      </w:r>
      <w:r w:rsidR="001B1B27" w:rsidRPr="00A54018">
        <w:rPr>
          <w:rFonts w:asciiTheme="minorHAnsi" w:hAnsiTheme="minorHAnsi" w:cstheme="minorHAnsi"/>
          <w:sz w:val="22"/>
          <w:szCs w:val="22"/>
          <w:u w:val="single"/>
        </w:rPr>
        <w:t xml:space="preserve"> Exemption</w:t>
      </w:r>
      <w:r w:rsidR="001B1B27" w:rsidRPr="00A54018">
        <w:rPr>
          <w:rFonts w:asciiTheme="minorHAnsi" w:hAnsiTheme="minorHAnsi" w:cstheme="minorHAnsi"/>
          <w:sz w:val="22"/>
          <w:szCs w:val="22"/>
        </w:rPr>
        <w:t xml:space="preserve">: </w:t>
      </w:r>
      <w:r w:rsidR="00931B77" w:rsidRPr="00A54018">
        <w:rPr>
          <w:rFonts w:asciiTheme="minorHAnsi" w:hAnsiTheme="minorHAnsi" w:cstheme="minorHAnsi"/>
          <w:sz w:val="22"/>
          <w:szCs w:val="22"/>
        </w:rPr>
        <w:t xml:space="preserve">This </w:t>
      </w:r>
      <w:r w:rsidR="00276399" w:rsidRPr="00A54018">
        <w:rPr>
          <w:rFonts w:asciiTheme="minorHAnsi" w:hAnsiTheme="minorHAnsi" w:cstheme="minorHAnsi"/>
          <w:sz w:val="22"/>
          <w:szCs w:val="22"/>
        </w:rPr>
        <w:t xml:space="preserve">Securities Act 1933 </w:t>
      </w:r>
      <w:r w:rsidR="00931B77" w:rsidRPr="00A54018">
        <w:rPr>
          <w:rFonts w:asciiTheme="minorHAnsi" w:hAnsiTheme="minorHAnsi" w:cstheme="minorHAnsi"/>
          <w:sz w:val="22"/>
          <w:szCs w:val="22"/>
        </w:rPr>
        <w:t xml:space="preserve">exemption </w:t>
      </w:r>
      <w:r w:rsidR="006577F6" w:rsidRPr="00A54018">
        <w:rPr>
          <w:rFonts w:asciiTheme="minorHAnsi" w:hAnsiTheme="minorHAnsi" w:cstheme="minorHAnsi"/>
          <w:sz w:val="22"/>
          <w:szCs w:val="22"/>
        </w:rPr>
        <w:t xml:space="preserve">allows unregistered securities offerings for issuances that </w:t>
      </w:r>
      <w:r w:rsidR="00396F93" w:rsidRPr="00A54018">
        <w:rPr>
          <w:rFonts w:asciiTheme="minorHAnsi" w:hAnsiTheme="minorHAnsi" w:cstheme="minorHAnsi"/>
          <w:sz w:val="22"/>
          <w:szCs w:val="22"/>
        </w:rPr>
        <w:t>do not involve a “public offering”</w:t>
      </w:r>
      <w:r w:rsidR="00D20A7C" w:rsidRPr="00A54018">
        <w:rPr>
          <w:rFonts w:asciiTheme="minorHAnsi" w:hAnsiTheme="minorHAnsi" w:cstheme="minorHAnsi"/>
          <w:sz w:val="22"/>
          <w:szCs w:val="22"/>
        </w:rPr>
        <w:t xml:space="preserve">. </w:t>
      </w:r>
      <w:r w:rsidR="00EA2B9C" w:rsidRPr="00A54018">
        <w:rPr>
          <w:rFonts w:asciiTheme="minorHAnsi" w:hAnsiTheme="minorHAnsi" w:cstheme="minorHAnsi"/>
          <w:sz w:val="22"/>
          <w:szCs w:val="22"/>
        </w:rPr>
        <w:t>The Securities Act does not define “public offering” and u</w:t>
      </w:r>
      <w:r w:rsidR="006577F6" w:rsidRPr="00A54018">
        <w:rPr>
          <w:rFonts w:asciiTheme="minorHAnsi" w:hAnsiTheme="minorHAnsi" w:cstheme="minorHAnsi"/>
          <w:sz w:val="22"/>
          <w:szCs w:val="22"/>
        </w:rPr>
        <w:t xml:space="preserve">nlike </w:t>
      </w:r>
      <w:r w:rsidR="00A11E12" w:rsidRPr="00A54018">
        <w:rPr>
          <w:rFonts w:asciiTheme="minorHAnsi" w:hAnsiTheme="minorHAnsi" w:cstheme="minorHAnsi"/>
          <w:sz w:val="22"/>
          <w:szCs w:val="22"/>
        </w:rPr>
        <w:t xml:space="preserve">the </w:t>
      </w:r>
      <w:r w:rsidR="006577F6" w:rsidRPr="00A54018">
        <w:rPr>
          <w:rFonts w:asciiTheme="minorHAnsi" w:hAnsiTheme="minorHAnsi" w:cstheme="minorHAnsi"/>
          <w:sz w:val="22"/>
          <w:szCs w:val="22"/>
        </w:rPr>
        <w:t>other registration exemption</w:t>
      </w:r>
      <w:r w:rsidR="00A11E12" w:rsidRPr="00A54018">
        <w:rPr>
          <w:rFonts w:asciiTheme="minorHAnsi" w:hAnsiTheme="minorHAnsi" w:cstheme="minorHAnsi"/>
          <w:sz w:val="22"/>
          <w:szCs w:val="22"/>
        </w:rPr>
        <w:t>s</w:t>
      </w:r>
      <w:r w:rsidR="006577F6" w:rsidRPr="00A54018">
        <w:rPr>
          <w:rFonts w:asciiTheme="minorHAnsi" w:hAnsiTheme="minorHAnsi" w:cstheme="minorHAnsi"/>
          <w:sz w:val="22"/>
          <w:szCs w:val="22"/>
        </w:rPr>
        <w:t>, Section 4(a)</w:t>
      </w:r>
      <w:r w:rsidR="00145CE3" w:rsidRPr="00A54018">
        <w:rPr>
          <w:rFonts w:asciiTheme="minorHAnsi" w:hAnsiTheme="minorHAnsi" w:cstheme="minorHAnsi"/>
          <w:sz w:val="22"/>
          <w:szCs w:val="22"/>
        </w:rPr>
        <w:t>(</w:t>
      </w:r>
      <w:r w:rsidR="006577F6" w:rsidRPr="00A54018">
        <w:rPr>
          <w:rFonts w:asciiTheme="minorHAnsi" w:hAnsiTheme="minorHAnsi" w:cstheme="minorHAnsi"/>
          <w:sz w:val="22"/>
          <w:szCs w:val="22"/>
        </w:rPr>
        <w:t>2</w:t>
      </w:r>
      <w:r w:rsidR="00145CE3" w:rsidRPr="00A54018">
        <w:rPr>
          <w:rFonts w:asciiTheme="minorHAnsi" w:hAnsiTheme="minorHAnsi" w:cstheme="minorHAnsi"/>
          <w:sz w:val="22"/>
          <w:szCs w:val="22"/>
        </w:rPr>
        <w:t>)</w:t>
      </w:r>
      <w:r w:rsidR="006577F6" w:rsidRPr="00A54018">
        <w:rPr>
          <w:rFonts w:asciiTheme="minorHAnsi" w:hAnsiTheme="minorHAnsi" w:cstheme="minorHAnsi"/>
          <w:sz w:val="22"/>
          <w:szCs w:val="22"/>
        </w:rPr>
        <w:t xml:space="preserve"> does not </w:t>
      </w:r>
      <w:r w:rsidR="00265D23" w:rsidRPr="00A54018">
        <w:rPr>
          <w:rFonts w:asciiTheme="minorHAnsi" w:hAnsiTheme="minorHAnsi" w:cstheme="minorHAnsi"/>
          <w:sz w:val="22"/>
          <w:szCs w:val="22"/>
        </w:rPr>
        <w:t xml:space="preserve">expressly define </w:t>
      </w:r>
      <w:r w:rsidR="006577F6" w:rsidRPr="00A54018">
        <w:rPr>
          <w:rFonts w:asciiTheme="minorHAnsi" w:hAnsiTheme="minorHAnsi" w:cstheme="minorHAnsi"/>
          <w:sz w:val="22"/>
          <w:szCs w:val="22"/>
        </w:rPr>
        <w:t>a maximum number of investors</w:t>
      </w:r>
      <w:r w:rsidR="00265D23" w:rsidRPr="00A54018">
        <w:rPr>
          <w:rFonts w:asciiTheme="minorHAnsi" w:hAnsiTheme="minorHAnsi" w:cstheme="minorHAnsi"/>
          <w:sz w:val="22"/>
          <w:szCs w:val="22"/>
        </w:rPr>
        <w:t>, investor suitability</w:t>
      </w:r>
      <w:r w:rsidR="006577F6" w:rsidRPr="00A54018">
        <w:rPr>
          <w:rFonts w:asciiTheme="minorHAnsi" w:hAnsiTheme="minorHAnsi" w:cstheme="minorHAnsi"/>
          <w:sz w:val="22"/>
          <w:szCs w:val="22"/>
        </w:rPr>
        <w:t xml:space="preserve"> or a maximum dollar value. </w:t>
      </w:r>
      <w:r w:rsidR="00C16425" w:rsidRPr="00A54018">
        <w:rPr>
          <w:rFonts w:asciiTheme="minorHAnsi" w:hAnsiTheme="minorHAnsi" w:cstheme="minorHAnsi"/>
          <w:sz w:val="22"/>
          <w:szCs w:val="22"/>
        </w:rPr>
        <w:t xml:space="preserve">However, </w:t>
      </w:r>
      <w:r w:rsidR="00EA2B9C" w:rsidRPr="00A54018">
        <w:rPr>
          <w:rFonts w:asciiTheme="minorHAnsi" w:hAnsiTheme="minorHAnsi" w:cstheme="minorHAnsi"/>
          <w:sz w:val="22"/>
          <w:szCs w:val="22"/>
        </w:rPr>
        <w:t>case law and SEC rulings have provided guidance which includes the following factors: the number of investors, whether the offer was only made to “sophisticated” investors, whether there was a general solicitation or public advertising, whether the securities are restricted and the information provided to prospective investors. A “sophisticated” investor is determined based on either 1) having sufficient knowledge and experience to evaluate the risks and merits of the investment, or 2) having sufficient financial resources able to bear the economic risk of investing. I</w:t>
      </w:r>
      <w:r w:rsidR="00C16425" w:rsidRPr="00A54018">
        <w:rPr>
          <w:rFonts w:asciiTheme="minorHAnsi" w:hAnsiTheme="minorHAnsi" w:cstheme="minorHAnsi"/>
          <w:sz w:val="22"/>
          <w:szCs w:val="22"/>
        </w:rPr>
        <w:t xml:space="preserve">f the securities are offered to just one person who does not meet the conditions, the entire offering may </w:t>
      </w:r>
      <w:r w:rsidR="00145CE3" w:rsidRPr="00A54018">
        <w:rPr>
          <w:rFonts w:asciiTheme="minorHAnsi" w:hAnsiTheme="minorHAnsi" w:cstheme="minorHAnsi"/>
          <w:sz w:val="22"/>
          <w:szCs w:val="22"/>
        </w:rPr>
        <w:t>violate</w:t>
      </w:r>
      <w:r w:rsidR="00C16425" w:rsidRPr="00A54018">
        <w:rPr>
          <w:rFonts w:asciiTheme="minorHAnsi" w:hAnsiTheme="minorHAnsi" w:cstheme="minorHAnsi"/>
          <w:sz w:val="22"/>
          <w:szCs w:val="22"/>
        </w:rPr>
        <w:t xml:space="preserve"> the Securities Act. </w:t>
      </w:r>
      <w:r w:rsidR="0006663C" w:rsidRPr="00A54018">
        <w:rPr>
          <w:rFonts w:asciiTheme="minorHAnsi" w:hAnsiTheme="minorHAnsi" w:cstheme="minorHAnsi"/>
          <w:sz w:val="22"/>
          <w:szCs w:val="22"/>
        </w:rPr>
        <w:t>A key aspect of Section 4(a)</w:t>
      </w:r>
      <w:r w:rsidR="00521FF1" w:rsidRPr="00A54018">
        <w:rPr>
          <w:rFonts w:asciiTheme="minorHAnsi" w:hAnsiTheme="minorHAnsi" w:cstheme="minorHAnsi"/>
          <w:sz w:val="22"/>
          <w:szCs w:val="22"/>
        </w:rPr>
        <w:t>(</w:t>
      </w:r>
      <w:r w:rsidR="0006663C" w:rsidRPr="00A54018">
        <w:rPr>
          <w:rFonts w:asciiTheme="minorHAnsi" w:hAnsiTheme="minorHAnsi" w:cstheme="minorHAnsi"/>
          <w:sz w:val="22"/>
          <w:szCs w:val="22"/>
        </w:rPr>
        <w:t>2</w:t>
      </w:r>
      <w:r w:rsidR="00521FF1" w:rsidRPr="00A54018">
        <w:rPr>
          <w:rFonts w:asciiTheme="minorHAnsi" w:hAnsiTheme="minorHAnsi" w:cstheme="minorHAnsi"/>
          <w:sz w:val="22"/>
          <w:szCs w:val="22"/>
        </w:rPr>
        <w:t>)</w:t>
      </w:r>
      <w:r w:rsidR="0006663C" w:rsidRPr="00A54018">
        <w:rPr>
          <w:rFonts w:asciiTheme="minorHAnsi" w:hAnsiTheme="minorHAnsi" w:cstheme="minorHAnsi"/>
          <w:sz w:val="22"/>
          <w:szCs w:val="22"/>
        </w:rPr>
        <w:t xml:space="preserve"> is that the issuer must ensure that investors agree not to resell or distribute the securities to the public. </w:t>
      </w:r>
      <w:r w:rsidR="001F7300" w:rsidRPr="00A54018">
        <w:rPr>
          <w:rFonts w:asciiTheme="minorHAnsi" w:hAnsiTheme="minorHAnsi" w:cstheme="minorHAnsi"/>
          <w:sz w:val="22"/>
          <w:szCs w:val="22"/>
        </w:rPr>
        <w:t>Securities offered under Section 4(a)</w:t>
      </w:r>
      <w:r w:rsidR="002C353E" w:rsidRPr="00A54018">
        <w:rPr>
          <w:rFonts w:asciiTheme="minorHAnsi" w:hAnsiTheme="minorHAnsi" w:cstheme="minorHAnsi"/>
          <w:sz w:val="22"/>
          <w:szCs w:val="22"/>
        </w:rPr>
        <w:t>(</w:t>
      </w:r>
      <w:r w:rsidR="001F7300" w:rsidRPr="00A54018">
        <w:rPr>
          <w:rFonts w:asciiTheme="minorHAnsi" w:hAnsiTheme="minorHAnsi" w:cstheme="minorHAnsi"/>
          <w:sz w:val="22"/>
          <w:szCs w:val="22"/>
        </w:rPr>
        <w:t>2</w:t>
      </w:r>
      <w:r w:rsidR="002C353E" w:rsidRPr="00A54018">
        <w:rPr>
          <w:rFonts w:asciiTheme="minorHAnsi" w:hAnsiTheme="minorHAnsi" w:cstheme="minorHAnsi"/>
          <w:sz w:val="22"/>
          <w:szCs w:val="22"/>
        </w:rPr>
        <w:t>)</w:t>
      </w:r>
      <w:r w:rsidR="001F7300" w:rsidRPr="00A54018">
        <w:rPr>
          <w:rFonts w:asciiTheme="minorHAnsi" w:hAnsiTheme="minorHAnsi" w:cstheme="minorHAnsi"/>
          <w:sz w:val="22"/>
          <w:szCs w:val="22"/>
        </w:rPr>
        <w:t xml:space="preserve"> are more </w:t>
      </w:r>
      <w:r w:rsidR="00044A18" w:rsidRPr="00A54018">
        <w:rPr>
          <w:rFonts w:asciiTheme="minorHAnsi" w:hAnsiTheme="minorHAnsi" w:cstheme="minorHAnsi"/>
          <w:sz w:val="22"/>
          <w:szCs w:val="22"/>
        </w:rPr>
        <w:t xml:space="preserve">likely to be </w:t>
      </w:r>
      <w:r w:rsidR="00C5725D" w:rsidRPr="00A54018">
        <w:rPr>
          <w:rFonts w:asciiTheme="minorHAnsi" w:hAnsiTheme="minorHAnsi" w:cstheme="minorHAnsi"/>
          <w:sz w:val="22"/>
          <w:szCs w:val="22"/>
        </w:rPr>
        <w:t xml:space="preserve">subject to legal issues if the SEC deems the </w:t>
      </w:r>
      <w:r w:rsidR="001755F9" w:rsidRPr="00A54018">
        <w:rPr>
          <w:rFonts w:asciiTheme="minorHAnsi" w:hAnsiTheme="minorHAnsi" w:cstheme="minorHAnsi"/>
          <w:sz w:val="22"/>
          <w:szCs w:val="22"/>
        </w:rPr>
        <w:t xml:space="preserve">security </w:t>
      </w:r>
      <w:r w:rsidR="00FE0176" w:rsidRPr="00A54018">
        <w:rPr>
          <w:rFonts w:asciiTheme="minorHAnsi" w:hAnsiTheme="minorHAnsi" w:cstheme="minorHAnsi"/>
          <w:sz w:val="22"/>
          <w:szCs w:val="22"/>
        </w:rPr>
        <w:lastRenderedPageBreak/>
        <w:t xml:space="preserve">offering did not comply with the </w:t>
      </w:r>
      <w:r w:rsidR="001755F9" w:rsidRPr="00A54018">
        <w:rPr>
          <w:rFonts w:asciiTheme="minorHAnsi" w:hAnsiTheme="minorHAnsi" w:cstheme="minorHAnsi"/>
          <w:sz w:val="22"/>
          <w:szCs w:val="22"/>
        </w:rPr>
        <w:t xml:space="preserve">exemption </w:t>
      </w:r>
      <w:r w:rsidR="00FE0176" w:rsidRPr="00A54018">
        <w:rPr>
          <w:rFonts w:asciiTheme="minorHAnsi" w:hAnsiTheme="minorHAnsi" w:cstheme="minorHAnsi"/>
          <w:sz w:val="22"/>
          <w:szCs w:val="22"/>
        </w:rPr>
        <w:t>requirements</w:t>
      </w:r>
      <w:r w:rsidR="00C5725D" w:rsidRPr="00A54018">
        <w:rPr>
          <w:rFonts w:asciiTheme="minorHAnsi" w:hAnsiTheme="minorHAnsi" w:cstheme="minorHAnsi"/>
          <w:sz w:val="22"/>
          <w:szCs w:val="22"/>
        </w:rPr>
        <w:t xml:space="preserve"> and from investors filing fraud claims based on inadequate disclosures</w:t>
      </w:r>
      <w:r w:rsidR="008F1391" w:rsidRPr="00A54018">
        <w:rPr>
          <w:rFonts w:asciiTheme="minorHAnsi" w:hAnsiTheme="minorHAnsi" w:cstheme="minorHAnsi"/>
          <w:sz w:val="22"/>
          <w:szCs w:val="22"/>
        </w:rPr>
        <w:t xml:space="preserve">. </w:t>
      </w:r>
    </w:p>
    <w:p w14:paraId="0691DACA" w14:textId="77777777" w:rsidR="00F80030" w:rsidRPr="00A54018" w:rsidRDefault="00F80030" w:rsidP="00F80030">
      <w:pPr>
        <w:pStyle w:val="BodyTextIndent"/>
        <w:spacing w:after="0"/>
        <w:ind w:left="720"/>
        <w:jc w:val="both"/>
        <w:rPr>
          <w:rFonts w:asciiTheme="minorHAnsi" w:hAnsiTheme="minorHAnsi" w:cstheme="minorHAnsi"/>
          <w:sz w:val="22"/>
          <w:szCs w:val="22"/>
        </w:rPr>
      </w:pPr>
    </w:p>
    <w:p w14:paraId="51144213" w14:textId="0CC66159" w:rsidR="009A02C9" w:rsidRPr="00A54018" w:rsidRDefault="00BE775E" w:rsidP="009A02C9">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Although exempt from SEC registration, private placements (Regulation D and Section 4(a)</w:t>
      </w:r>
      <w:r w:rsidR="00044A18" w:rsidRPr="00A54018">
        <w:rPr>
          <w:rFonts w:asciiTheme="minorHAnsi" w:hAnsiTheme="minorHAnsi" w:cstheme="minorHAnsi"/>
          <w:sz w:val="22"/>
          <w:szCs w:val="22"/>
        </w:rPr>
        <w:t>(</w:t>
      </w:r>
      <w:r w:rsidRPr="00A54018">
        <w:rPr>
          <w:rFonts w:asciiTheme="minorHAnsi" w:hAnsiTheme="minorHAnsi" w:cstheme="minorHAnsi"/>
          <w:sz w:val="22"/>
          <w:szCs w:val="22"/>
        </w:rPr>
        <w:t>2</w:t>
      </w:r>
      <w:r w:rsidR="00044A18" w:rsidRPr="00A54018">
        <w:rPr>
          <w:rFonts w:asciiTheme="minorHAnsi" w:hAnsiTheme="minorHAnsi" w:cstheme="minorHAnsi"/>
          <w:sz w:val="22"/>
          <w:szCs w:val="22"/>
        </w:rPr>
        <w:t>)</w:t>
      </w:r>
      <w:r w:rsidRPr="00A54018">
        <w:rPr>
          <w:rFonts w:asciiTheme="minorHAnsi" w:hAnsiTheme="minorHAnsi" w:cstheme="minorHAnsi"/>
          <w:sz w:val="22"/>
          <w:szCs w:val="22"/>
        </w:rPr>
        <w:t xml:space="preserve">) are required </w:t>
      </w:r>
      <w:r w:rsidR="002550D9" w:rsidRPr="00A54018">
        <w:rPr>
          <w:rFonts w:asciiTheme="minorHAnsi" w:hAnsiTheme="minorHAnsi" w:cstheme="minorHAnsi"/>
          <w:sz w:val="22"/>
          <w:szCs w:val="22"/>
        </w:rPr>
        <w:t xml:space="preserve">to </w:t>
      </w:r>
      <w:r w:rsidR="00613C23" w:rsidRPr="00A54018">
        <w:rPr>
          <w:rFonts w:asciiTheme="minorHAnsi" w:hAnsiTheme="minorHAnsi" w:cstheme="minorHAnsi"/>
          <w:sz w:val="22"/>
          <w:szCs w:val="22"/>
        </w:rPr>
        <w:t xml:space="preserve">provide investors with information about the investment, risks involved and the issuer’s financial situation. These details are often provided </w:t>
      </w:r>
      <w:r w:rsidR="00A055BC" w:rsidRPr="00A54018">
        <w:rPr>
          <w:rFonts w:asciiTheme="minorHAnsi" w:hAnsiTheme="minorHAnsi" w:cstheme="minorHAnsi"/>
          <w:sz w:val="22"/>
          <w:szCs w:val="22"/>
        </w:rPr>
        <w:t>via</w:t>
      </w:r>
      <w:r w:rsidR="00613C23" w:rsidRPr="00A54018">
        <w:rPr>
          <w:rFonts w:asciiTheme="minorHAnsi" w:hAnsiTheme="minorHAnsi" w:cstheme="minorHAnsi"/>
          <w:sz w:val="22"/>
          <w:szCs w:val="22"/>
        </w:rPr>
        <w:t xml:space="preserve"> a private placement memorandum</w:t>
      </w:r>
      <w:r w:rsidR="00ED70E1" w:rsidRPr="00A54018">
        <w:rPr>
          <w:rFonts w:asciiTheme="minorHAnsi" w:hAnsiTheme="minorHAnsi" w:cstheme="minorHAnsi"/>
          <w:sz w:val="22"/>
          <w:szCs w:val="22"/>
        </w:rPr>
        <w:t xml:space="preserve"> (PPM)</w:t>
      </w:r>
      <w:r w:rsidR="00A055BC" w:rsidRPr="00A54018">
        <w:rPr>
          <w:rFonts w:asciiTheme="minorHAnsi" w:hAnsiTheme="minorHAnsi" w:cstheme="minorHAnsi"/>
          <w:sz w:val="22"/>
          <w:szCs w:val="22"/>
        </w:rPr>
        <w:t>, although a PPM is not spe</w:t>
      </w:r>
      <w:r w:rsidR="00372CA1" w:rsidRPr="00A54018">
        <w:rPr>
          <w:rFonts w:asciiTheme="minorHAnsi" w:hAnsiTheme="minorHAnsi" w:cstheme="minorHAnsi"/>
          <w:sz w:val="22"/>
          <w:szCs w:val="22"/>
        </w:rPr>
        <w:t>cifically required under federal law or regulation</w:t>
      </w:r>
      <w:r w:rsidR="00613C23" w:rsidRPr="00A54018">
        <w:rPr>
          <w:rFonts w:asciiTheme="minorHAnsi" w:hAnsiTheme="minorHAnsi" w:cstheme="minorHAnsi"/>
          <w:sz w:val="22"/>
          <w:szCs w:val="22"/>
        </w:rPr>
        <w:t xml:space="preserve">. </w:t>
      </w:r>
      <w:r w:rsidR="00FD7296" w:rsidRPr="00A54018">
        <w:rPr>
          <w:rFonts w:asciiTheme="minorHAnsi" w:hAnsiTheme="minorHAnsi" w:cstheme="minorHAnsi"/>
          <w:sz w:val="22"/>
          <w:szCs w:val="22"/>
        </w:rPr>
        <w:t xml:space="preserve">Although private placement issuers </w:t>
      </w:r>
      <w:r w:rsidR="00EF7869" w:rsidRPr="00A54018">
        <w:rPr>
          <w:rFonts w:asciiTheme="minorHAnsi" w:hAnsiTheme="minorHAnsi" w:cstheme="minorHAnsi"/>
          <w:sz w:val="22"/>
          <w:szCs w:val="22"/>
        </w:rPr>
        <w:t xml:space="preserve">are exempt from public disclosure requirements, they must still comply with anti-fraud provisions under securities laws. </w:t>
      </w:r>
      <w:r w:rsidR="009C19DD" w:rsidRPr="00A54018">
        <w:rPr>
          <w:rFonts w:asciiTheme="minorHAnsi" w:hAnsiTheme="minorHAnsi" w:cstheme="minorHAnsi"/>
          <w:sz w:val="22"/>
          <w:szCs w:val="22"/>
        </w:rPr>
        <w:t xml:space="preserve">As such, if the issuer fails to provide adequate and complete information, it can result </w:t>
      </w:r>
      <w:r w:rsidR="00934041" w:rsidRPr="00A54018">
        <w:rPr>
          <w:rFonts w:asciiTheme="minorHAnsi" w:hAnsiTheme="minorHAnsi" w:cstheme="minorHAnsi"/>
          <w:sz w:val="22"/>
          <w:szCs w:val="22"/>
        </w:rPr>
        <w:t>in</w:t>
      </w:r>
      <w:r w:rsidR="009C19DD" w:rsidRPr="00A54018">
        <w:rPr>
          <w:rFonts w:asciiTheme="minorHAnsi" w:hAnsiTheme="minorHAnsi" w:cstheme="minorHAnsi"/>
          <w:sz w:val="22"/>
          <w:szCs w:val="22"/>
        </w:rPr>
        <w:t xml:space="preserve"> legal consequences. </w:t>
      </w:r>
      <w:r w:rsidR="00ED70E1" w:rsidRPr="00A54018">
        <w:rPr>
          <w:rFonts w:asciiTheme="minorHAnsi" w:hAnsiTheme="minorHAnsi" w:cstheme="minorHAnsi"/>
          <w:sz w:val="22"/>
          <w:szCs w:val="22"/>
        </w:rPr>
        <w:t>Items captured in a PPM typically include</w:t>
      </w:r>
      <w:r w:rsidR="009A02C9" w:rsidRPr="00A54018">
        <w:rPr>
          <w:rFonts w:asciiTheme="minorHAnsi" w:hAnsiTheme="minorHAnsi" w:cstheme="minorHAnsi"/>
          <w:sz w:val="22"/>
          <w:szCs w:val="22"/>
        </w:rPr>
        <w:t xml:space="preserve"> an executive summary, risk factors</w:t>
      </w:r>
      <w:r w:rsidR="00D177B8" w:rsidRPr="00A54018">
        <w:rPr>
          <w:rFonts w:asciiTheme="minorHAnsi" w:hAnsiTheme="minorHAnsi" w:cstheme="minorHAnsi"/>
          <w:sz w:val="22"/>
          <w:szCs w:val="22"/>
        </w:rPr>
        <w:t>, terms of the offering, use of the proceeds</w:t>
      </w:r>
      <w:r w:rsidR="001274BF" w:rsidRPr="00A54018">
        <w:rPr>
          <w:rFonts w:asciiTheme="minorHAnsi" w:hAnsiTheme="minorHAnsi" w:cstheme="minorHAnsi"/>
          <w:sz w:val="22"/>
          <w:szCs w:val="22"/>
        </w:rPr>
        <w:t xml:space="preserve"> (including an outline of fees), financial projections, </w:t>
      </w:r>
      <w:r w:rsidR="00D57356" w:rsidRPr="00A54018">
        <w:rPr>
          <w:rFonts w:asciiTheme="minorHAnsi" w:hAnsiTheme="minorHAnsi" w:cstheme="minorHAnsi"/>
          <w:sz w:val="22"/>
          <w:szCs w:val="22"/>
        </w:rPr>
        <w:t xml:space="preserve">as well as information on the management team, business structure and the securities law compliance. </w:t>
      </w:r>
    </w:p>
    <w:p w14:paraId="5F1AF0DE" w14:textId="77777777" w:rsidR="00FB1A68" w:rsidRPr="00A54018" w:rsidRDefault="00FB1A68" w:rsidP="009A02C9">
      <w:pPr>
        <w:pStyle w:val="BodyTextIndent"/>
        <w:spacing w:after="0"/>
        <w:ind w:left="0"/>
        <w:jc w:val="both"/>
        <w:rPr>
          <w:rFonts w:asciiTheme="minorHAnsi" w:hAnsiTheme="minorHAnsi" w:cstheme="minorHAnsi"/>
          <w:sz w:val="22"/>
          <w:szCs w:val="22"/>
        </w:rPr>
      </w:pPr>
    </w:p>
    <w:p w14:paraId="6A0A5215" w14:textId="289A3864" w:rsidR="00FB1A68" w:rsidRPr="00A54018" w:rsidRDefault="00FB1A68" w:rsidP="009A02C9">
      <w:pPr>
        <w:pStyle w:val="BodyTextIndent"/>
        <w:spacing w:after="0"/>
        <w:ind w:left="0"/>
        <w:jc w:val="both"/>
        <w:rPr>
          <w:rFonts w:asciiTheme="minorHAnsi" w:hAnsiTheme="minorHAnsi" w:cstheme="minorHAnsi"/>
          <w:sz w:val="22"/>
          <w:szCs w:val="22"/>
        </w:rPr>
      </w:pPr>
      <w:r w:rsidRPr="00A54018">
        <w:rPr>
          <w:rFonts w:asciiTheme="minorHAnsi" w:hAnsiTheme="minorHAnsi" w:cstheme="minorHAnsi"/>
          <w:sz w:val="22"/>
          <w:szCs w:val="22"/>
        </w:rPr>
        <w:t xml:space="preserve">Although </w:t>
      </w:r>
      <w:r w:rsidR="003E7C86" w:rsidRPr="00A54018">
        <w:rPr>
          <w:rFonts w:asciiTheme="minorHAnsi" w:hAnsiTheme="minorHAnsi" w:cstheme="minorHAnsi"/>
          <w:sz w:val="22"/>
          <w:szCs w:val="22"/>
        </w:rPr>
        <w:t xml:space="preserve">the SEC definition of </w:t>
      </w:r>
      <w:r w:rsidR="009B0207" w:rsidRPr="00A54018">
        <w:rPr>
          <w:rFonts w:asciiTheme="minorHAnsi" w:hAnsiTheme="minorHAnsi" w:cstheme="minorHAnsi"/>
          <w:sz w:val="22"/>
          <w:szCs w:val="22"/>
        </w:rPr>
        <w:t>security</w:t>
      </w:r>
      <w:r w:rsidR="003E7C86" w:rsidRPr="00A54018">
        <w:rPr>
          <w:rFonts w:asciiTheme="minorHAnsi" w:hAnsiTheme="minorHAnsi" w:cstheme="minorHAnsi"/>
          <w:sz w:val="22"/>
          <w:szCs w:val="22"/>
        </w:rPr>
        <w:t xml:space="preserve"> is broad, there could be limited situations </w:t>
      </w:r>
      <w:r w:rsidR="00490856" w:rsidRPr="00A54018">
        <w:rPr>
          <w:rFonts w:asciiTheme="minorHAnsi" w:hAnsiTheme="minorHAnsi" w:cstheme="minorHAnsi"/>
          <w:sz w:val="22"/>
          <w:szCs w:val="22"/>
        </w:rPr>
        <w:t xml:space="preserve">where an instrument </w:t>
      </w:r>
      <w:r w:rsidR="006850E8" w:rsidRPr="00A54018">
        <w:rPr>
          <w:rFonts w:asciiTheme="minorHAnsi" w:hAnsiTheme="minorHAnsi" w:cstheme="minorHAnsi"/>
          <w:sz w:val="22"/>
          <w:szCs w:val="22"/>
        </w:rPr>
        <w:t>is not subject to the registration requirement</w:t>
      </w:r>
      <w:r w:rsidR="00112C39" w:rsidRPr="00A54018">
        <w:rPr>
          <w:rFonts w:asciiTheme="minorHAnsi" w:hAnsiTheme="minorHAnsi" w:cstheme="minorHAnsi"/>
          <w:sz w:val="22"/>
          <w:szCs w:val="22"/>
        </w:rPr>
        <w:t xml:space="preserve"> “security” schedules</w:t>
      </w:r>
      <w:r w:rsidR="006850E8" w:rsidRPr="00A54018">
        <w:rPr>
          <w:rFonts w:asciiTheme="minorHAnsi" w:hAnsiTheme="minorHAnsi" w:cstheme="minorHAnsi"/>
          <w:sz w:val="22"/>
          <w:szCs w:val="22"/>
        </w:rPr>
        <w:t xml:space="preserve">. </w:t>
      </w:r>
      <w:r w:rsidR="00EA2B9C" w:rsidRPr="00A54018">
        <w:rPr>
          <w:rFonts w:asciiTheme="minorHAnsi" w:hAnsiTheme="minorHAnsi" w:cstheme="minorHAnsi"/>
          <w:sz w:val="22"/>
          <w:szCs w:val="22"/>
        </w:rPr>
        <w:t xml:space="preserve">The statutory accounting guidance adopts the U.S. GAAP definition for a “security,” but that definition does not match the SEC. As such, certain lending arrangements might not be securities according to the Securities Act (and therefore </w:t>
      </w:r>
      <w:proofErr w:type="gramStart"/>
      <w:r w:rsidR="00EA2B9C" w:rsidRPr="00A54018">
        <w:rPr>
          <w:rFonts w:asciiTheme="minorHAnsi" w:hAnsiTheme="minorHAnsi" w:cstheme="minorHAnsi"/>
          <w:sz w:val="22"/>
          <w:szCs w:val="22"/>
        </w:rPr>
        <w:t>not</w:t>
      </w:r>
      <w:proofErr w:type="gramEnd"/>
      <w:r w:rsidR="00EA2B9C" w:rsidRPr="00A54018">
        <w:rPr>
          <w:rFonts w:asciiTheme="minorHAnsi" w:hAnsiTheme="minorHAnsi" w:cstheme="minorHAnsi"/>
          <w:sz w:val="22"/>
          <w:szCs w:val="22"/>
        </w:rPr>
        <w:t xml:space="preserve"> require registration.) Also, exceptions exist for certain structures that are captured under </w:t>
      </w:r>
      <w:r w:rsidR="00EA2B9C" w:rsidRPr="00A54018">
        <w:rPr>
          <w:rFonts w:asciiTheme="minorHAnsi" w:hAnsiTheme="minorHAnsi" w:cstheme="minorHAnsi"/>
          <w:i/>
          <w:sz w:val="22"/>
          <w:szCs w:val="22"/>
        </w:rPr>
        <w:t>SSAP No. 26—Bonds</w:t>
      </w:r>
      <w:r w:rsidR="00EA2B9C" w:rsidRPr="00A54018">
        <w:rPr>
          <w:rFonts w:asciiTheme="minorHAnsi" w:hAnsiTheme="minorHAnsi" w:cstheme="minorHAnsi"/>
          <w:sz w:val="22"/>
          <w:szCs w:val="22"/>
        </w:rPr>
        <w:t xml:space="preserve"> that may not reflect securities. </w:t>
      </w:r>
      <w:r w:rsidR="00016A2B" w:rsidRPr="00A54018">
        <w:rPr>
          <w:rFonts w:asciiTheme="minorHAnsi" w:hAnsiTheme="minorHAnsi" w:cstheme="minorHAnsi"/>
          <w:sz w:val="22"/>
          <w:szCs w:val="22"/>
        </w:rPr>
        <w:t xml:space="preserve">For example, bank loans are in scope of </w:t>
      </w:r>
      <w:r w:rsidR="00016A2B" w:rsidRPr="006E3AFA">
        <w:rPr>
          <w:rFonts w:asciiTheme="minorHAnsi" w:hAnsiTheme="minorHAnsi" w:cstheme="minorHAnsi"/>
          <w:sz w:val="22"/>
          <w:szCs w:val="22"/>
        </w:rPr>
        <w:t>SSAP No. 26</w:t>
      </w:r>
      <w:r w:rsidR="00016A2B" w:rsidRPr="00A54018">
        <w:rPr>
          <w:rFonts w:asciiTheme="minorHAnsi" w:hAnsiTheme="minorHAnsi" w:cstheme="minorHAnsi"/>
          <w:sz w:val="22"/>
          <w:szCs w:val="22"/>
        </w:rPr>
        <w:t xml:space="preserve"> and reported on Schedule D-1-1: Issuer Creditor Obligations</w:t>
      </w:r>
      <w:r w:rsidR="00215053" w:rsidRPr="00A54018">
        <w:rPr>
          <w:rFonts w:asciiTheme="minorHAnsi" w:hAnsiTheme="minorHAnsi" w:cstheme="minorHAnsi"/>
          <w:sz w:val="22"/>
          <w:szCs w:val="22"/>
        </w:rPr>
        <w:t xml:space="preserve">, and they may not meet </w:t>
      </w:r>
      <w:r w:rsidR="00EA2B9C" w:rsidRPr="00A54018">
        <w:rPr>
          <w:rFonts w:asciiTheme="minorHAnsi" w:hAnsiTheme="minorHAnsi" w:cstheme="minorHAnsi"/>
          <w:sz w:val="22"/>
          <w:szCs w:val="22"/>
        </w:rPr>
        <w:t xml:space="preserve">the SAP securities definition, nor be required </w:t>
      </w:r>
      <w:r w:rsidR="00215053" w:rsidRPr="00A54018">
        <w:rPr>
          <w:rFonts w:asciiTheme="minorHAnsi" w:hAnsiTheme="minorHAnsi" w:cstheme="minorHAnsi"/>
          <w:sz w:val="22"/>
          <w:szCs w:val="22"/>
        </w:rPr>
        <w:t xml:space="preserve">to be registered with the </w:t>
      </w:r>
      <w:r w:rsidR="008F1391" w:rsidRPr="00A54018">
        <w:rPr>
          <w:rFonts w:asciiTheme="minorHAnsi" w:hAnsiTheme="minorHAnsi" w:cstheme="minorHAnsi"/>
          <w:sz w:val="22"/>
          <w:szCs w:val="22"/>
        </w:rPr>
        <w:t xml:space="preserve">SEC. </w:t>
      </w:r>
      <w:r w:rsidR="00112C39" w:rsidRPr="00A54018">
        <w:rPr>
          <w:rFonts w:asciiTheme="minorHAnsi" w:hAnsiTheme="minorHAnsi" w:cstheme="minorHAnsi"/>
          <w:sz w:val="22"/>
          <w:szCs w:val="22"/>
        </w:rPr>
        <w:t xml:space="preserve">Schedule BA: Other Invested Assets, includes both security and non-security investments, </w:t>
      </w:r>
      <w:r w:rsidR="00EA2B9C" w:rsidRPr="00A54018">
        <w:rPr>
          <w:rFonts w:asciiTheme="minorHAnsi" w:hAnsiTheme="minorHAnsi" w:cstheme="minorHAnsi"/>
          <w:sz w:val="22"/>
          <w:szCs w:val="22"/>
        </w:rPr>
        <w:t xml:space="preserve">as such, </w:t>
      </w:r>
      <w:r w:rsidR="00112C39" w:rsidRPr="00A54018">
        <w:rPr>
          <w:rFonts w:asciiTheme="minorHAnsi" w:hAnsiTheme="minorHAnsi" w:cstheme="minorHAnsi"/>
          <w:sz w:val="22"/>
          <w:szCs w:val="22"/>
        </w:rPr>
        <w:t xml:space="preserve">there could be entire categories of investments that are not subject to the </w:t>
      </w:r>
      <w:r w:rsidR="00EA2B9C" w:rsidRPr="00A54018">
        <w:rPr>
          <w:rFonts w:asciiTheme="minorHAnsi" w:hAnsiTheme="minorHAnsi" w:cstheme="minorHAnsi"/>
          <w:sz w:val="22"/>
          <w:szCs w:val="22"/>
        </w:rPr>
        <w:t xml:space="preserve">SEC </w:t>
      </w:r>
      <w:r w:rsidR="00112C39" w:rsidRPr="00A54018">
        <w:rPr>
          <w:rFonts w:asciiTheme="minorHAnsi" w:hAnsiTheme="minorHAnsi" w:cstheme="minorHAnsi"/>
          <w:sz w:val="22"/>
          <w:szCs w:val="22"/>
        </w:rPr>
        <w:t xml:space="preserve">registration requirement. </w:t>
      </w:r>
    </w:p>
    <w:p w14:paraId="2DD148E3" w14:textId="77777777" w:rsidR="001A0EA7" w:rsidRPr="00A54018" w:rsidRDefault="001A0EA7" w:rsidP="008F5AFD">
      <w:pPr>
        <w:pStyle w:val="BodyTextIndent"/>
        <w:spacing w:after="0"/>
        <w:ind w:left="0"/>
        <w:jc w:val="both"/>
        <w:rPr>
          <w:rFonts w:asciiTheme="minorHAnsi" w:hAnsiTheme="minorHAnsi" w:cstheme="minorHAnsi"/>
          <w:sz w:val="22"/>
          <w:szCs w:val="22"/>
        </w:rPr>
      </w:pPr>
    </w:p>
    <w:p w14:paraId="50A56175" w14:textId="53788256" w:rsidR="00BA40D6" w:rsidRPr="00A54018" w:rsidRDefault="002A1316" w:rsidP="00937619">
      <w:pPr>
        <w:rPr>
          <w:rFonts w:asciiTheme="minorHAnsi" w:hAnsiTheme="minorHAnsi" w:cstheme="minorHAnsi"/>
          <w:b/>
          <w:sz w:val="22"/>
          <w:szCs w:val="22"/>
        </w:rPr>
      </w:pPr>
      <w:r w:rsidRPr="00A54018">
        <w:rPr>
          <w:rFonts w:asciiTheme="minorHAnsi" w:hAnsiTheme="minorHAnsi" w:cstheme="minorHAnsi"/>
          <w:b/>
          <w:sz w:val="22"/>
          <w:szCs w:val="22"/>
        </w:rPr>
        <w:t>Existing Authoritative Literature:</w:t>
      </w:r>
      <w:r w:rsidR="00296E66" w:rsidRPr="00A54018">
        <w:rPr>
          <w:rFonts w:asciiTheme="minorHAnsi" w:hAnsiTheme="minorHAnsi" w:cstheme="minorHAnsi"/>
          <w:b/>
          <w:sz w:val="22"/>
          <w:szCs w:val="22"/>
        </w:rPr>
        <w:t xml:space="preserve"> </w:t>
      </w:r>
    </w:p>
    <w:p w14:paraId="702CEB93" w14:textId="77777777" w:rsidR="001D7122" w:rsidRPr="00A54018" w:rsidRDefault="001D7122" w:rsidP="00937619">
      <w:pPr>
        <w:rPr>
          <w:rFonts w:asciiTheme="minorHAnsi" w:hAnsiTheme="minorHAnsi" w:cstheme="minorHAnsi"/>
          <w:b/>
          <w:sz w:val="22"/>
          <w:szCs w:val="22"/>
        </w:rPr>
      </w:pPr>
    </w:p>
    <w:p w14:paraId="1FAF2D2C" w14:textId="07E0F15E" w:rsidR="00AE05FE" w:rsidRPr="00A54018" w:rsidRDefault="00AE05FE" w:rsidP="00785128">
      <w:pPr>
        <w:jc w:val="both"/>
        <w:rPr>
          <w:rFonts w:asciiTheme="minorHAnsi" w:hAnsiTheme="minorHAnsi" w:cstheme="minorHAnsi"/>
          <w:b/>
          <w:sz w:val="22"/>
          <w:szCs w:val="22"/>
          <w:u w:val="single"/>
        </w:rPr>
      </w:pPr>
      <w:r w:rsidRPr="00A54018">
        <w:rPr>
          <w:rFonts w:asciiTheme="minorHAnsi" w:hAnsiTheme="minorHAnsi" w:cstheme="minorHAnsi"/>
          <w:b/>
          <w:sz w:val="22"/>
          <w:szCs w:val="22"/>
          <w:u w:val="single"/>
        </w:rPr>
        <w:t xml:space="preserve">SSAP References: </w:t>
      </w:r>
    </w:p>
    <w:p w14:paraId="190E31A0" w14:textId="77777777" w:rsidR="00AE05FE" w:rsidRPr="00A54018" w:rsidRDefault="00AE05FE" w:rsidP="00785128">
      <w:pPr>
        <w:jc w:val="both"/>
        <w:rPr>
          <w:rFonts w:asciiTheme="minorHAnsi" w:hAnsiTheme="minorHAnsi" w:cstheme="minorHAnsi"/>
          <w:b/>
          <w:sz w:val="22"/>
          <w:szCs w:val="22"/>
        </w:rPr>
      </w:pPr>
    </w:p>
    <w:p w14:paraId="389D3D3C" w14:textId="07BE7CC3" w:rsidR="001D7122" w:rsidRPr="00A54018" w:rsidRDefault="001D7122" w:rsidP="00785128">
      <w:pPr>
        <w:jc w:val="both"/>
        <w:rPr>
          <w:rFonts w:asciiTheme="minorHAnsi" w:hAnsiTheme="minorHAnsi" w:cstheme="minorHAnsi"/>
          <w:b/>
          <w:sz w:val="22"/>
          <w:szCs w:val="22"/>
        </w:rPr>
      </w:pPr>
      <w:r w:rsidRPr="00A54018">
        <w:rPr>
          <w:rFonts w:asciiTheme="minorHAnsi" w:hAnsiTheme="minorHAnsi" w:cstheme="minorHAnsi"/>
          <w:b/>
          <w:sz w:val="22"/>
          <w:szCs w:val="22"/>
        </w:rPr>
        <w:t xml:space="preserve">There </w:t>
      </w:r>
      <w:r w:rsidR="00AE05FE" w:rsidRPr="00A54018">
        <w:rPr>
          <w:rFonts w:asciiTheme="minorHAnsi" w:hAnsiTheme="minorHAnsi" w:cstheme="minorHAnsi"/>
          <w:b/>
          <w:sz w:val="22"/>
          <w:szCs w:val="22"/>
        </w:rPr>
        <w:t>is</w:t>
      </w:r>
      <w:r w:rsidRPr="00A54018">
        <w:rPr>
          <w:rFonts w:asciiTheme="minorHAnsi" w:hAnsiTheme="minorHAnsi" w:cstheme="minorHAnsi"/>
          <w:b/>
          <w:sz w:val="22"/>
          <w:szCs w:val="22"/>
        </w:rPr>
        <w:t xml:space="preserve"> no specific SSAP guidance for the </w:t>
      </w:r>
      <w:r w:rsidR="00FB54F0" w:rsidRPr="00A54018">
        <w:rPr>
          <w:rFonts w:asciiTheme="minorHAnsi" w:hAnsiTheme="minorHAnsi" w:cstheme="minorHAnsi"/>
          <w:b/>
          <w:sz w:val="22"/>
          <w:szCs w:val="22"/>
        </w:rPr>
        <w:t xml:space="preserve">reporting of private placement securities. Various guidance addresses private placements, </w:t>
      </w:r>
      <w:r w:rsidR="00A84321" w:rsidRPr="00A54018">
        <w:rPr>
          <w:rFonts w:asciiTheme="minorHAnsi" w:hAnsiTheme="minorHAnsi" w:cstheme="minorHAnsi"/>
          <w:b/>
          <w:sz w:val="22"/>
          <w:szCs w:val="22"/>
        </w:rPr>
        <w:t xml:space="preserve">including the following: </w:t>
      </w:r>
    </w:p>
    <w:p w14:paraId="6816C1F1" w14:textId="77777777" w:rsidR="00A84321" w:rsidRPr="00A54018" w:rsidRDefault="00A84321" w:rsidP="00937619">
      <w:pPr>
        <w:rPr>
          <w:rFonts w:asciiTheme="minorHAnsi" w:hAnsiTheme="minorHAnsi" w:cstheme="minorHAnsi"/>
          <w:b/>
          <w:sz w:val="22"/>
          <w:szCs w:val="22"/>
        </w:rPr>
      </w:pPr>
    </w:p>
    <w:p w14:paraId="48A49293" w14:textId="385735B3" w:rsidR="00A84321" w:rsidRPr="00A54018" w:rsidRDefault="0060558C" w:rsidP="0060558C">
      <w:pPr>
        <w:pStyle w:val="ListParagraph"/>
        <w:numPr>
          <w:ilvl w:val="0"/>
          <w:numId w:val="36"/>
        </w:numPr>
        <w:rPr>
          <w:rFonts w:asciiTheme="minorHAnsi" w:hAnsiTheme="minorHAnsi" w:cstheme="minorHAnsi"/>
          <w:b/>
          <w:sz w:val="22"/>
          <w:szCs w:val="22"/>
        </w:rPr>
      </w:pPr>
      <w:r w:rsidRPr="00A54018">
        <w:rPr>
          <w:rFonts w:asciiTheme="minorHAnsi" w:hAnsiTheme="minorHAnsi" w:cstheme="minorHAnsi"/>
          <w:b/>
          <w:sz w:val="22"/>
          <w:szCs w:val="22"/>
        </w:rPr>
        <w:t>Various investment SSAP</w:t>
      </w:r>
      <w:r w:rsidR="004D4966" w:rsidRPr="00A54018">
        <w:rPr>
          <w:rFonts w:asciiTheme="minorHAnsi" w:hAnsiTheme="minorHAnsi" w:cstheme="minorHAnsi"/>
          <w:b/>
          <w:sz w:val="22"/>
          <w:szCs w:val="22"/>
        </w:rPr>
        <w:t xml:space="preserve">s: </w:t>
      </w:r>
      <w:r w:rsidR="004D4966" w:rsidRPr="00A54018">
        <w:rPr>
          <w:rFonts w:asciiTheme="minorHAnsi" w:hAnsiTheme="minorHAnsi" w:cstheme="minorHAnsi"/>
          <w:sz w:val="22"/>
          <w:szCs w:val="22"/>
        </w:rPr>
        <w:t>R</w:t>
      </w:r>
      <w:r w:rsidRPr="00A54018">
        <w:rPr>
          <w:rFonts w:asciiTheme="minorHAnsi" w:hAnsiTheme="minorHAnsi" w:cstheme="minorHAnsi"/>
          <w:sz w:val="22"/>
          <w:szCs w:val="22"/>
        </w:rPr>
        <w:t>eferences that private placements are recorded on the funding date</w:t>
      </w:r>
      <w:r w:rsidR="001B3BCF" w:rsidRPr="00A54018">
        <w:rPr>
          <w:rFonts w:asciiTheme="minorHAnsi" w:hAnsiTheme="minorHAnsi" w:cstheme="minorHAnsi"/>
          <w:sz w:val="22"/>
          <w:szCs w:val="22"/>
        </w:rPr>
        <w:t xml:space="preserve"> and not the trade date.</w:t>
      </w:r>
      <w:r w:rsidR="001B3BCF" w:rsidRPr="00A54018">
        <w:rPr>
          <w:rFonts w:asciiTheme="minorHAnsi" w:hAnsiTheme="minorHAnsi" w:cstheme="minorHAnsi"/>
          <w:b/>
          <w:sz w:val="22"/>
          <w:szCs w:val="22"/>
        </w:rPr>
        <w:t xml:space="preserve"> </w:t>
      </w:r>
    </w:p>
    <w:p w14:paraId="4FE65544" w14:textId="77777777" w:rsidR="00137F32" w:rsidRPr="00A54018" w:rsidRDefault="00137F32" w:rsidP="00137F32">
      <w:pPr>
        <w:pStyle w:val="ListParagraph"/>
        <w:rPr>
          <w:rFonts w:asciiTheme="minorHAnsi" w:hAnsiTheme="minorHAnsi" w:cstheme="minorHAnsi"/>
          <w:b/>
          <w:sz w:val="22"/>
          <w:szCs w:val="22"/>
        </w:rPr>
      </w:pPr>
    </w:p>
    <w:p w14:paraId="41E8CC09" w14:textId="4EC71CCB" w:rsidR="001B3BCF" w:rsidRPr="00A54018" w:rsidRDefault="001B3BCF" w:rsidP="004D4966">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i/>
          <w:sz w:val="22"/>
          <w:szCs w:val="22"/>
        </w:rPr>
        <w:t>SSAP No. 100—Fair Value</w:t>
      </w:r>
      <w:r w:rsidRPr="00A54018">
        <w:rPr>
          <w:rFonts w:asciiTheme="minorHAnsi" w:hAnsiTheme="minorHAnsi" w:cstheme="minorHAnsi"/>
          <w:b/>
          <w:sz w:val="22"/>
          <w:szCs w:val="22"/>
        </w:rPr>
        <w:t xml:space="preserve">: </w:t>
      </w:r>
      <w:r w:rsidR="00DE2C8B" w:rsidRPr="00A54018">
        <w:rPr>
          <w:rFonts w:asciiTheme="minorHAnsi" w:hAnsiTheme="minorHAnsi" w:cstheme="minorHAnsi"/>
          <w:sz w:val="22"/>
          <w:szCs w:val="22"/>
        </w:rPr>
        <w:t xml:space="preserve">Paragraphs 44-45 provides guidance on equity securities with contractual sale restrictions, and how those restrictions </w:t>
      </w:r>
      <w:r w:rsidR="004D4966" w:rsidRPr="00A54018">
        <w:rPr>
          <w:rFonts w:asciiTheme="minorHAnsi" w:hAnsiTheme="minorHAnsi" w:cstheme="minorHAnsi"/>
          <w:sz w:val="22"/>
          <w:szCs w:val="22"/>
        </w:rPr>
        <w:t xml:space="preserve">could impact the fair value of the equity security. </w:t>
      </w:r>
    </w:p>
    <w:p w14:paraId="195EFE60" w14:textId="77777777" w:rsidR="005A0EEB" w:rsidRPr="00A54018" w:rsidRDefault="005A0EEB" w:rsidP="005A0EEB">
      <w:pPr>
        <w:pStyle w:val="ListParagraph"/>
        <w:rPr>
          <w:rFonts w:asciiTheme="minorHAnsi" w:hAnsiTheme="minorHAnsi" w:cstheme="minorHAnsi"/>
          <w:b/>
          <w:sz w:val="22"/>
          <w:szCs w:val="22"/>
        </w:rPr>
      </w:pPr>
    </w:p>
    <w:p w14:paraId="47A4D3D2" w14:textId="414F31D5" w:rsidR="005A0EEB" w:rsidRPr="00A54018" w:rsidRDefault="005A0EEB" w:rsidP="004D4966">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i/>
          <w:sz w:val="22"/>
          <w:szCs w:val="22"/>
        </w:rPr>
        <w:t>SSAP No. 103</w:t>
      </w:r>
      <w:r w:rsidR="00E1268C" w:rsidRPr="00A54018">
        <w:rPr>
          <w:rFonts w:asciiTheme="minorHAnsi" w:hAnsiTheme="minorHAnsi" w:cstheme="minorHAnsi"/>
          <w:b/>
          <w:i/>
          <w:sz w:val="22"/>
          <w:szCs w:val="22"/>
        </w:rPr>
        <w:t>—Transfers and Servicing of Financial Assets and Extinguishments of Liabilities</w:t>
      </w:r>
      <w:r w:rsidR="00E1268C" w:rsidRPr="00A54018">
        <w:rPr>
          <w:rFonts w:asciiTheme="minorHAnsi" w:hAnsiTheme="minorHAnsi" w:cstheme="minorHAnsi"/>
          <w:b/>
          <w:sz w:val="22"/>
          <w:szCs w:val="22"/>
        </w:rPr>
        <w:t xml:space="preserve">: </w:t>
      </w:r>
      <w:r w:rsidR="00BC1765" w:rsidRPr="00A54018">
        <w:rPr>
          <w:rFonts w:asciiTheme="minorHAnsi" w:hAnsiTheme="minorHAnsi" w:cstheme="minorHAnsi"/>
          <w:sz w:val="22"/>
          <w:szCs w:val="22"/>
        </w:rPr>
        <w:t xml:space="preserve">Securities issued under </w:t>
      </w:r>
      <w:r w:rsidR="009A1F6D" w:rsidRPr="00A54018">
        <w:rPr>
          <w:rFonts w:asciiTheme="minorHAnsi" w:hAnsiTheme="minorHAnsi" w:cstheme="minorHAnsi"/>
          <w:sz w:val="22"/>
          <w:szCs w:val="22"/>
        </w:rPr>
        <w:t xml:space="preserve">Rule 144A or debt placed privately are examples that constrain a transferee from pledging or exchanging a financial asset. </w:t>
      </w:r>
    </w:p>
    <w:p w14:paraId="6009CE4E" w14:textId="77777777" w:rsidR="00E1091C" w:rsidRPr="00A54018" w:rsidRDefault="00E1091C" w:rsidP="00E1091C">
      <w:pPr>
        <w:pStyle w:val="ListParagraph"/>
        <w:rPr>
          <w:rFonts w:asciiTheme="minorHAnsi" w:hAnsiTheme="minorHAnsi" w:cstheme="minorHAnsi"/>
          <w:sz w:val="22"/>
          <w:szCs w:val="22"/>
        </w:rPr>
      </w:pPr>
    </w:p>
    <w:p w14:paraId="07657230" w14:textId="3504176E" w:rsidR="0057472B" w:rsidRPr="00A54018" w:rsidRDefault="00994A55" w:rsidP="00937619">
      <w:pPr>
        <w:rPr>
          <w:rFonts w:asciiTheme="minorHAnsi" w:hAnsiTheme="minorHAnsi" w:cstheme="minorHAnsi"/>
          <w:b/>
          <w:sz w:val="22"/>
          <w:szCs w:val="22"/>
        </w:rPr>
      </w:pPr>
      <w:r w:rsidRPr="00A54018">
        <w:rPr>
          <w:rFonts w:asciiTheme="minorHAnsi" w:hAnsiTheme="minorHAnsi" w:cstheme="minorHAnsi"/>
          <w:b/>
          <w:sz w:val="22"/>
          <w:szCs w:val="22"/>
          <w:u w:val="single"/>
        </w:rPr>
        <w:t>A</w:t>
      </w:r>
      <w:r w:rsidR="00F24687" w:rsidRPr="00A54018">
        <w:rPr>
          <w:rFonts w:asciiTheme="minorHAnsi" w:hAnsiTheme="minorHAnsi" w:cstheme="minorHAnsi"/>
          <w:b/>
          <w:sz w:val="22"/>
          <w:szCs w:val="22"/>
          <w:u w:val="single"/>
        </w:rPr>
        <w:t>nnual Statement Reporting that Separates Private Placements</w:t>
      </w:r>
      <w:r w:rsidR="00EA5E41" w:rsidRPr="00A54018">
        <w:rPr>
          <w:rFonts w:asciiTheme="minorHAnsi" w:hAnsiTheme="minorHAnsi" w:cstheme="minorHAnsi"/>
          <w:b/>
          <w:sz w:val="22"/>
          <w:szCs w:val="22"/>
          <w:u w:val="single"/>
        </w:rPr>
        <w:t xml:space="preserve"> / Securities</w:t>
      </w:r>
      <w:r w:rsidRPr="00A54018">
        <w:rPr>
          <w:rFonts w:asciiTheme="minorHAnsi" w:hAnsiTheme="minorHAnsi" w:cstheme="minorHAnsi"/>
          <w:b/>
          <w:sz w:val="22"/>
          <w:szCs w:val="22"/>
        </w:rPr>
        <w:t xml:space="preserve">: </w:t>
      </w:r>
    </w:p>
    <w:p w14:paraId="25517553" w14:textId="77777777" w:rsidR="00994A55" w:rsidRPr="00A54018" w:rsidRDefault="00994A55" w:rsidP="00937619">
      <w:pPr>
        <w:rPr>
          <w:rFonts w:asciiTheme="minorHAnsi" w:hAnsiTheme="minorHAnsi" w:cstheme="minorHAnsi"/>
          <w:b/>
          <w:sz w:val="22"/>
          <w:szCs w:val="22"/>
        </w:rPr>
      </w:pPr>
    </w:p>
    <w:p w14:paraId="6EC7ECDE" w14:textId="34D2D23B" w:rsidR="00994A55" w:rsidRPr="00A54018" w:rsidRDefault="00994A55" w:rsidP="00784B94">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sz w:val="22"/>
          <w:szCs w:val="22"/>
        </w:rPr>
        <w:t>Annual Audited Financial Reports</w:t>
      </w:r>
      <w:r w:rsidR="00647B47" w:rsidRPr="00A54018">
        <w:rPr>
          <w:rFonts w:asciiTheme="minorHAnsi" w:hAnsiTheme="minorHAnsi" w:cstheme="minorHAnsi"/>
          <w:b/>
          <w:sz w:val="22"/>
          <w:szCs w:val="22"/>
        </w:rPr>
        <w:t xml:space="preserve">: </w:t>
      </w:r>
      <w:r w:rsidR="00F256A9" w:rsidRPr="00A54018">
        <w:rPr>
          <w:rFonts w:asciiTheme="minorHAnsi" w:hAnsiTheme="minorHAnsi" w:cstheme="minorHAnsi"/>
          <w:sz w:val="22"/>
          <w:szCs w:val="22"/>
        </w:rPr>
        <w:t>The report divides total</w:t>
      </w:r>
      <w:r w:rsidR="00EF702B" w:rsidRPr="00A54018">
        <w:rPr>
          <w:rFonts w:asciiTheme="minorHAnsi" w:hAnsiTheme="minorHAnsi" w:cstheme="minorHAnsi"/>
          <w:sz w:val="22"/>
          <w:szCs w:val="22"/>
        </w:rPr>
        <w:t xml:space="preserve"> </w:t>
      </w:r>
      <w:r w:rsidR="00F256A9" w:rsidRPr="00A54018">
        <w:rPr>
          <w:rFonts w:asciiTheme="minorHAnsi" w:hAnsiTheme="minorHAnsi" w:cstheme="minorHAnsi"/>
          <w:sz w:val="22"/>
          <w:szCs w:val="22"/>
        </w:rPr>
        <w:t>bonds between those publicly traded and privately placed.</w:t>
      </w:r>
      <w:r w:rsidR="00F256A9" w:rsidRPr="00A54018">
        <w:rPr>
          <w:rFonts w:asciiTheme="minorHAnsi" w:hAnsiTheme="minorHAnsi" w:cstheme="minorHAnsi"/>
          <w:b/>
          <w:sz w:val="22"/>
          <w:szCs w:val="22"/>
        </w:rPr>
        <w:t xml:space="preserve"> </w:t>
      </w:r>
    </w:p>
    <w:p w14:paraId="04230074" w14:textId="77777777" w:rsidR="00647B47" w:rsidRPr="00A54018" w:rsidRDefault="00647B47" w:rsidP="00647B47">
      <w:pPr>
        <w:pStyle w:val="ListParagraph"/>
        <w:rPr>
          <w:rFonts w:asciiTheme="minorHAnsi" w:hAnsiTheme="minorHAnsi" w:cstheme="minorHAnsi"/>
          <w:b/>
          <w:sz w:val="22"/>
          <w:szCs w:val="22"/>
        </w:rPr>
      </w:pPr>
    </w:p>
    <w:p w14:paraId="15D22E55" w14:textId="7B8A831B" w:rsidR="00225B29" w:rsidRPr="00A54018" w:rsidRDefault="00647B47" w:rsidP="000B7179">
      <w:pPr>
        <w:pStyle w:val="ListParagraph"/>
        <w:numPr>
          <w:ilvl w:val="0"/>
          <w:numId w:val="36"/>
        </w:numPr>
        <w:jc w:val="both"/>
        <w:rPr>
          <w:rFonts w:asciiTheme="minorHAnsi" w:hAnsiTheme="minorHAnsi" w:cstheme="minorHAnsi"/>
          <w:b/>
          <w:sz w:val="22"/>
          <w:szCs w:val="22"/>
        </w:rPr>
      </w:pPr>
      <w:r w:rsidRPr="00A54018">
        <w:rPr>
          <w:rFonts w:asciiTheme="minorHAnsi" w:hAnsiTheme="minorHAnsi" w:cstheme="minorHAnsi"/>
          <w:b/>
          <w:sz w:val="22"/>
          <w:szCs w:val="22"/>
        </w:rPr>
        <w:t xml:space="preserve">AVR </w:t>
      </w:r>
      <w:r w:rsidR="002D2EA1" w:rsidRPr="00A54018">
        <w:rPr>
          <w:rFonts w:asciiTheme="minorHAnsi" w:hAnsiTheme="minorHAnsi" w:cstheme="minorHAnsi"/>
          <w:b/>
          <w:sz w:val="22"/>
          <w:szCs w:val="22"/>
        </w:rPr>
        <w:t xml:space="preserve">Equity and Other Invested Asset Component – Basic Contribution, </w:t>
      </w:r>
      <w:r w:rsidRPr="00A54018">
        <w:rPr>
          <w:rFonts w:asciiTheme="minorHAnsi" w:hAnsiTheme="minorHAnsi" w:cstheme="minorHAnsi"/>
          <w:b/>
          <w:sz w:val="22"/>
          <w:szCs w:val="22"/>
        </w:rPr>
        <w:t>Reserve Objective and Maximum Reserve Calculations:  Line 2 – Unaffiliated Common Stocks Private</w:t>
      </w:r>
      <w:r w:rsidR="000B7179" w:rsidRPr="00A54018">
        <w:rPr>
          <w:rFonts w:asciiTheme="minorHAnsi" w:hAnsiTheme="minorHAnsi" w:cstheme="minorHAnsi"/>
          <w:b/>
          <w:sz w:val="22"/>
          <w:szCs w:val="22"/>
        </w:rPr>
        <w:t xml:space="preserve">: </w:t>
      </w:r>
      <w:r w:rsidR="000B7179" w:rsidRPr="00A54018">
        <w:rPr>
          <w:rFonts w:asciiTheme="minorHAnsi" w:hAnsiTheme="minorHAnsi" w:cstheme="minorHAnsi"/>
          <w:sz w:val="22"/>
          <w:szCs w:val="22"/>
        </w:rPr>
        <w:t>This category captures the book/adjusted carrying value of all privately held common stocks, including mutual funds, unit investment trusts, closed-end funds, and ETFs reported as common stock, owned in unaffiliated companies.</w:t>
      </w:r>
      <w:r w:rsidR="000B7179" w:rsidRPr="00A54018">
        <w:rPr>
          <w:rFonts w:asciiTheme="minorHAnsi" w:hAnsiTheme="minorHAnsi" w:cstheme="minorHAnsi"/>
          <w:b/>
          <w:sz w:val="22"/>
          <w:szCs w:val="22"/>
        </w:rPr>
        <w:t xml:space="preserve"> </w:t>
      </w:r>
    </w:p>
    <w:p w14:paraId="2C80476B" w14:textId="7EC06DDC" w:rsidR="00B4378F" w:rsidRPr="00A54018" w:rsidRDefault="00B4378F" w:rsidP="000B7179">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sz w:val="22"/>
          <w:szCs w:val="22"/>
        </w:rPr>
        <w:lastRenderedPageBreak/>
        <w:t>Schedule D – Part 1A – Section 1</w:t>
      </w:r>
      <w:r w:rsidR="007155C3" w:rsidRPr="00A54018">
        <w:rPr>
          <w:rFonts w:asciiTheme="minorHAnsi" w:hAnsiTheme="minorHAnsi" w:cstheme="minorHAnsi"/>
          <w:b/>
          <w:sz w:val="22"/>
          <w:szCs w:val="22"/>
        </w:rPr>
        <w:t xml:space="preserve">: Quality and Maturity Distribution of all Bonds Owned December 31 by Major Type and NAIC Designation: </w:t>
      </w:r>
      <w:r w:rsidR="0097603F" w:rsidRPr="00A54018">
        <w:rPr>
          <w:rFonts w:asciiTheme="minorHAnsi" w:hAnsiTheme="minorHAnsi" w:cstheme="minorHAnsi"/>
          <w:sz w:val="22"/>
          <w:szCs w:val="22"/>
        </w:rPr>
        <w:t xml:space="preserve">Section </w:t>
      </w:r>
      <w:r w:rsidR="00E52419" w:rsidRPr="00A54018">
        <w:rPr>
          <w:rFonts w:asciiTheme="minorHAnsi" w:hAnsiTheme="minorHAnsi" w:cstheme="minorHAnsi"/>
          <w:sz w:val="22"/>
          <w:szCs w:val="22"/>
        </w:rPr>
        <w:t>5</w:t>
      </w:r>
      <w:r w:rsidR="00720339" w:rsidRPr="00A54018">
        <w:rPr>
          <w:rFonts w:asciiTheme="minorHAnsi" w:hAnsiTheme="minorHAnsi" w:cstheme="minorHAnsi"/>
          <w:sz w:val="22"/>
          <w:szCs w:val="22"/>
        </w:rPr>
        <w:t>4 (as of 2025)</w:t>
      </w:r>
      <w:r w:rsidR="0097603F" w:rsidRPr="00A54018">
        <w:rPr>
          <w:rFonts w:asciiTheme="minorHAnsi" w:hAnsiTheme="minorHAnsi" w:cstheme="minorHAnsi"/>
          <w:sz w:val="22"/>
          <w:szCs w:val="22"/>
        </w:rPr>
        <w:t xml:space="preserve"> is for total bonds privately placed.</w:t>
      </w:r>
      <w:r w:rsidR="0097603F" w:rsidRPr="00A54018">
        <w:rPr>
          <w:rFonts w:asciiTheme="minorHAnsi" w:hAnsiTheme="minorHAnsi" w:cstheme="minorHAnsi"/>
          <w:b/>
          <w:sz w:val="22"/>
          <w:szCs w:val="22"/>
        </w:rPr>
        <w:t xml:space="preserve"> </w:t>
      </w:r>
      <w:r w:rsidR="00180D76" w:rsidRPr="00A54018">
        <w:rPr>
          <w:rFonts w:asciiTheme="minorHAnsi" w:hAnsiTheme="minorHAnsi" w:cstheme="minorHAnsi"/>
          <w:sz w:val="22"/>
          <w:szCs w:val="22"/>
        </w:rPr>
        <w:t>Also</w:t>
      </w:r>
      <w:r w:rsidR="0012330E" w:rsidRPr="00A54018">
        <w:rPr>
          <w:rFonts w:asciiTheme="minorHAnsi" w:hAnsiTheme="minorHAnsi" w:cstheme="minorHAnsi"/>
          <w:sz w:val="22"/>
          <w:szCs w:val="22"/>
        </w:rPr>
        <w:t>,</w:t>
      </w:r>
      <w:r w:rsidR="00180D76" w:rsidRPr="00A54018">
        <w:rPr>
          <w:rFonts w:asciiTheme="minorHAnsi" w:hAnsiTheme="minorHAnsi" w:cstheme="minorHAnsi"/>
          <w:sz w:val="22"/>
          <w:szCs w:val="22"/>
        </w:rPr>
        <w:t xml:space="preserve"> Column 12</w:t>
      </w:r>
      <w:r w:rsidR="00481F98" w:rsidRPr="00A54018">
        <w:rPr>
          <w:rFonts w:asciiTheme="minorHAnsi" w:hAnsiTheme="minorHAnsi" w:cstheme="minorHAnsi"/>
          <w:sz w:val="22"/>
          <w:szCs w:val="22"/>
        </w:rPr>
        <w:t xml:space="preserve"> identifies </w:t>
      </w:r>
      <w:r w:rsidR="0012330E" w:rsidRPr="00A54018">
        <w:rPr>
          <w:rFonts w:asciiTheme="minorHAnsi" w:hAnsiTheme="minorHAnsi" w:cstheme="minorHAnsi"/>
          <w:sz w:val="22"/>
          <w:szCs w:val="22"/>
        </w:rPr>
        <w:t xml:space="preserve">total </w:t>
      </w:r>
      <w:r w:rsidR="00481F98" w:rsidRPr="00A54018">
        <w:rPr>
          <w:rFonts w:asciiTheme="minorHAnsi" w:hAnsiTheme="minorHAnsi" w:cstheme="minorHAnsi"/>
          <w:sz w:val="22"/>
          <w:szCs w:val="22"/>
        </w:rPr>
        <w:t>private</w:t>
      </w:r>
      <w:r w:rsidR="0012330E" w:rsidRPr="00A54018">
        <w:rPr>
          <w:rFonts w:asciiTheme="minorHAnsi" w:hAnsiTheme="minorHAnsi" w:cstheme="minorHAnsi"/>
          <w:sz w:val="22"/>
          <w:szCs w:val="22"/>
        </w:rPr>
        <w:t>ly</w:t>
      </w:r>
      <w:r w:rsidR="00481F98" w:rsidRPr="00A54018">
        <w:rPr>
          <w:rFonts w:asciiTheme="minorHAnsi" w:hAnsiTheme="minorHAnsi" w:cstheme="minorHAnsi"/>
          <w:sz w:val="22"/>
          <w:szCs w:val="22"/>
        </w:rPr>
        <w:t xml:space="preserve"> placed</w:t>
      </w:r>
      <w:r w:rsidR="0012330E" w:rsidRPr="00A54018">
        <w:rPr>
          <w:rFonts w:asciiTheme="minorHAnsi" w:hAnsiTheme="minorHAnsi" w:cstheme="minorHAnsi"/>
          <w:sz w:val="22"/>
          <w:szCs w:val="22"/>
        </w:rPr>
        <w:t xml:space="preserve"> for all categories </w:t>
      </w:r>
      <w:r w:rsidR="009F4AD8" w:rsidRPr="00A54018">
        <w:rPr>
          <w:rFonts w:asciiTheme="minorHAnsi" w:hAnsiTheme="minorHAnsi" w:cstheme="minorHAnsi"/>
          <w:sz w:val="22"/>
          <w:szCs w:val="22"/>
        </w:rPr>
        <w:t xml:space="preserve">(Schedule D-1-1 and Schedule D-1-2 reporting lines) </w:t>
      </w:r>
      <w:r w:rsidR="0012330E" w:rsidRPr="00A54018">
        <w:rPr>
          <w:rFonts w:asciiTheme="minorHAnsi" w:hAnsiTheme="minorHAnsi" w:cstheme="minorHAnsi"/>
          <w:sz w:val="22"/>
          <w:szCs w:val="22"/>
        </w:rPr>
        <w:t xml:space="preserve">except for Section </w:t>
      </w:r>
      <w:r w:rsidR="009F4AD8" w:rsidRPr="00A54018">
        <w:rPr>
          <w:rFonts w:asciiTheme="minorHAnsi" w:hAnsiTheme="minorHAnsi" w:cstheme="minorHAnsi"/>
          <w:sz w:val="22"/>
          <w:szCs w:val="22"/>
        </w:rPr>
        <w:t>53</w:t>
      </w:r>
      <w:r w:rsidR="0012330E" w:rsidRPr="00A54018">
        <w:rPr>
          <w:rFonts w:asciiTheme="minorHAnsi" w:hAnsiTheme="minorHAnsi" w:cstheme="minorHAnsi"/>
          <w:sz w:val="22"/>
          <w:szCs w:val="22"/>
        </w:rPr>
        <w:t xml:space="preserve"> that addresses publicly traded bonds. A footnote to this schedule identifies the total that is freely tradeable under SEC Rule 144 or qualified for resale under Sec Rule 144A. </w:t>
      </w:r>
      <w:r w:rsidR="00062770" w:rsidRPr="00A54018">
        <w:rPr>
          <w:rFonts w:asciiTheme="minorHAnsi" w:hAnsiTheme="minorHAnsi" w:cstheme="minorHAnsi"/>
          <w:sz w:val="22"/>
          <w:szCs w:val="22"/>
        </w:rPr>
        <w:t xml:space="preserve">(Column 11 </w:t>
      </w:r>
      <w:r w:rsidR="00AA27BF" w:rsidRPr="00A54018">
        <w:rPr>
          <w:rFonts w:asciiTheme="minorHAnsi" w:hAnsiTheme="minorHAnsi" w:cstheme="minorHAnsi"/>
          <w:sz w:val="22"/>
          <w:szCs w:val="22"/>
        </w:rPr>
        <w:t xml:space="preserve">includes publicly traded, with instruction that all short-term investments are considered publicly traded for annual statement purposes.) </w:t>
      </w:r>
    </w:p>
    <w:p w14:paraId="00AA7DC7" w14:textId="77777777" w:rsidR="00AD3D8D" w:rsidRPr="00A54018" w:rsidRDefault="00AD3D8D" w:rsidP="00AD3D8D">
      <w:pPr>
        <w:pStyle w:val="ListParagraph"/>
        <w:rPr>
          <w:rFonts w:asciiTheme="minorHAnsi" w:hAnsiTheme="minorHAnsi" w:cstheme="minorHAnsi"/>
          <w:sz w:val="22"/>
          <w:szCs w:val="22"/>
          <w:highlight w:val="yellow"/>
        </w:rPr>
      </w:pPr>
    </w:p>
    <w:p w14:paraId="2390AF86" w14:textId="4EB27EEC" w:rsidR="00AD3D8D" w:rsidRPr="00A54018" w:rsidRDefault="00AD3D8D" w:rsidP="000B7179">
      <w:pPr>
        <w:pStyle w:val="ListParagraph"/>
        <w:numPr>
          <w:ilvl w:val="0"/>
          <w:numId w:val="36"/>
        </w:numPr>
        <w:jc w:val="both"/>
        <w:rPr>
          <w:rFonts w:asciiTheme="minorHAnsi" w:hAnsiTheme="minorHAnsi" w:cstheme="minorHAnsi"/>
          <w:sz w:val="22"/>
          <w:szCs w:val="22"/>
        </w:rPr>
      </w:pPr>
      <w:r w:rsidRPr="00A54018">
        <w:rPr>
          <w:rFonts w:asciiTheme="minorHAnsi" w:hAnsiTheme="minorHAnsi" w:cstheme="minorHAnsi"/>
          <w:b/>
          <w:sz w:val="22"/>
          <w:szCs w:val="22"/>
        </w:rPr>
        <w:t>Supplemental Investment Risks Inter</w:t>
      </w:r>
      <w:r w:rsidR="001A3CC0" w:rsidRPr="00A54018">
        <w:rPr>
          <w:rFonts w:asciiTheme="minorHAnsi" w:hAnsiTheme="minorHAnsi" w:cstheme="minorHAnsi"/>
          <w:b/>
          <w:sz w:val="22"/>
          <w:szCs w:val="22"/>
        </w:rPr>
        <w:t>rogatories – Line 14</w:t>
      </w:r>
      <w:r w:rsidR="008D2835" w:rsidRPr="00A54018">
        <w:rPr>
          <w:rFonts w:asciiTheme="minorHAnsi" w:hAnsiTheme="minorHAnsi" w:cstheme="minorHAnsi"/>
          <w:b/>
          <w:sz w:val="22"/>
          <w:szCs w:val="22"/>
        </w:rPr>
        <w:t xml:space="preserve"> – Amounts and </w:t>
      </w:r>
      <w:r w:rsidR="008A7112" w:rsidRPr="00A54018">
        <w:rPr>
          <w:rFonts w:asciiTheme="minorHAnsi" w:hAnsiTheme="minorHAnsi" w:cstheme="minorHAnsi"/>
          <w:b/>
          <w:sz w:val="22"/>
          <w:szCs w:val="22"/>
        </w:rPr>
        <w:t xml:space="preserve">percentages of the reporting entity’s total admitted assets held in </w:t>
      </w:r>
      <w:r w:rsidR="00A24B51" w:rsidRPr="00A54018">
        <w:rPr>
          <w:rFonts w:asciiTheme="minorHAnsi" w:hAnsiTheme="minorHAnsi" w:cstheme="minorHAnsi"/>
          <w:b/>
          <w:sz w:val="22"/>
          <w:szCs w:val="22"/>
        </w:rPr>
        <w:t>nonaffiliated</w:t>
      </w:r>
      <w:r w:rsidR="008A7112" w:rsidRPr="00A54018">
        <w:rPr>
          <w:rFonts w:asciiTheme="minorHAnsi" w:hAnsiTheme="minorHAnsi" w:cstheme="minorHAnsi"/>
          <w:b/>
          <w:sz w:val="22"/>
          <w:szCs w:val="22"/>
        </w:rPr>
        <w:t>, privately placed equities</w:t>
      </w:r>
      <w:r w:rsidR="008A7112" w:rsidRPr="00A54018">
        <w:rPr>
          <w:rFonts w:asciiTheme="minorHAnsi" w:hAnsiTheme="minorHAnsi" w:cstheme="minorHAnsi"/>
          <w:sz w:val="22"/>
          <w:szCs w:val="22"/>
        </w:rPr>
        <w:t xml:space="preserve">. </w:t>
      </w:r>
      <w:r w:rsidR="001353F3" w:rsidRPr="00A54018">
        <w:rPr>
          <w:rFonts w:asciiTheme="minorHAnsi" w:hAnsiTheme="minorHAnsi" w:cstheme="minorHAnsi"/>
          <w:sz w:val="22"/>
          <w:szCs w:val="22"/>
        </w:rPr>
        <w:t xml:space="preserve">This identifies whether the private placement equities are less than 2.5% of total admitted assets, the aggregate statement value </w:t>
      </w:r>
      <w:r w:rsidR="00A24B51" w:rsidRPr="00A54018">
        <w:rPr>
          <w:rFonts w:asciiTheme="minorHAnsi" w:hAnsiTheme="minorHAnsi" w:cstheme="minorHAnsi"/>
          <w:sz w:val="22"/>
          <w:szCs w:val="22"/>
        </w:rPr>
        <w:t>of nonaffiliated privately placed equities, and the largest three investments held per this description</w:t>
      </w:r>
      <w:r w:rsidR="00095A12" w:rsidRPr="00A54018">
        <w:rPr>
          <w:rFonts w:asciiTheme="minorHAnsi" w:hAnsiTheme="minorHAnsi" w:cstheme="minorHAnsi"/>
          <w:sz w:val="22"/>
          <w:szCs w:val="22"/>
        </w:rPr>
        <w:t xml:space="preserve">. </w:t>
      </w:r>
    </w:p>
    <w:p w14:paraId="0FDC7984" w14:textId="77777777" w:rsidR="00922A71" w:rsidRPr="00A54018" w:rsidRDefault="00922A71" w:rsidP="00937619">
      <w:pPr>
        <w:rPr>
          <w:rFonts w:asciiTheme="minorHAnsi" w:hAnsiTheme="minorHAnsi" w:cstheme="minorHAnsi"/>
          <w:b/>
          <w:sz w:val="22"/>
          <w:szCs w:val="22"/>
        </w:rPr>
      </w:pPr>
    </w:p>
    <w:p w14:paraId="0FAF5ABB" w14:textId="7BC78BFA" w:rsidR="00991517" w:rsidRPr="00A54018" w:rsidRDefault="00991517" w:rsidP="00991517">
      <w:pPr>
        <w:pStyle w:val="BodyText2"/>
        <w:rPr>
          <w:rFonts w:asciiTheme="minorHAnsi" w:hAnsiTheme="minorHAnsi" w:cstheme="minorHAnsi"/>
          <w:szCs w:val="22"/>
        </w:rPr>
      </w:pPr>
      <w:r w:rsidRPr="00A54018">
        <w:rPr>
          <w:rFonts w:asciiTheme="minorHAnsi" w:hAnsiTheme="minorHAnsi" w:cstheme="minorHAnsi"/>
          <w:szCs w:val="22"/>
        </w:rPr>
        <w:t xml:space="preserve">Activity to Date (issues previously addressed by the Working Group, Emerging Accounting Issues (E) Working Group, SEC, FASB, other State Departments of Insurance or other NAIC groups): </w:t>
      </w:r>
      <w:r w:rsidR="00540DB9" w:rsidRPr="00A54018">
        <w:rPr>
          <w:rFonts w:asciiTheme="minorHAnsi" w:hAnsiTheme="minorHAnsi" w:cstheme="minorHAnsi"/>
          <w:szCs w:val="22"/>
        </w:rPr>
        <w:t>None</w:t>
      </w:r>
    </w:p>
    <w:p w14:paraId="74290148" w14:textId="77777777" w:rsidR="00991517" w:rsidRPr="00A54018" w:rsidRDefault="00991517" w:rsidP="00B30CA0">
      <w:pPr>
        <w:pStyle w:val="BodyText2"/>
        <w:rPr>
          <w:rFonts w:asciiTheme="minorHAnsi" w:hAnsiTheme="minorHAnsi" w:cstheme="minorHAnsi"/>
          <w:szCs w:val="22"/>
        </w:rPr>
      </w:pPr>
    </w:p>
    <w:p w14:paraId="1A7C9804" w14:textId="37F353B2" w:rsidR="002A1316" w:rsidRPr="00A54018" w:rsidRDefault="002A1316" w:rsidP="00B30CA0">
      <w:pPr>
        <w:pStyle w:val="BodyText"/>
        <w:rPr>
          <w:rFonts w:asciiTheme="minorHAnsi" w:hAnsiTheme="minorHAnsi" w:cstheme="minorHAnsi"/>
          <w:b/>
          <w:sz w:val="22"/>
          <w:szCs w:val="22"/>
        </w:rPr>
      </w:pPr>
      <w:r w:rsidRPr="00A54018">
        <w:rPr>
          <w:rFonts w:asciiTheme="minorHAnsi" w:hAnsiTheme="minorHAnsi" w:cstheme="minorHAnsi"/>
          <w:b/>
          <w:sz w:val="22"/>
          <w:szCs w:val="22"/>
        </w:rPr>
        <w:t xml:space="preserve">Information or </w:t>
      </w:r>
      <w:r w:rsidR="00DF407B" w:rsidRPr="00A54018">
        <w:rPr>
          <w:rFonts w:asciiTheme="minorHAnsi" w:hAnsiTheme="minorHAnsi" w:cstheme="minorHAnsi"/>
          <w:b/>
          <w:sz w:val="22"/>
          <w:szCs w:val="22"/>
        </w:rPr>
        <w:t>i</w:t>
      </w:r>
      <w:r w:rsidRPr="00A54018">
        <w:rPr>
          <w:rFonts w:asciiTheme="minorHAnsi" w:hAnsiTheme="minorHAnsi" w:cstheme="minorHAnsi"/>
          <w:b/>
          <w:sz w:val="22"/>
          <w:szCs w:val="22"/>
        </w:rPr>
        <w:t xml:space="preserve">ssues (included in </w:t>
      </w:r>
      <w:r w:rsidRPr="00A54018">
        <w:rPr>
          <w:rFonts w:asciiTheme="minorHAnsi" w:hAnsiTheme="minorHAnsi" w:cstheme="minorHAnsi"/>
          <w:b/>
          <w:i/>
          <w:sz w:val="22"/>
          <w:szCs w:val="22"/>
        </w:rPr>
        <w:t>Description of Issue</w:t>
      </w:r>
      <w:r w:rsidRPr="00A54018">
        <w:rPr>
          <w:rFonts w:asciiTheme="minorHAnsi" w:hAnsiTheme="minorHAnsi" w:cstheme="minorHAnsi"/>
          <w:b/>
          <w:sz w:val="22"/>
          <w:szCs w:val="22"/>
        </w:rPr>
        <w:t xml:space="preserve">) not previously contemplated by the </w:t>
      </w:r>
      <w:r w:rsidR="00004652" w:rsidRPr="00A54018">
        <w:rPr>
          <w:rFonts w:asciiTheme="minorHAnsi" w:hAnsiTheme="minorHAnsi" w:cstheme="minorHAnsi"/>
          <w:b/>
          <w:sz w:val="22"/>
          <w:szCs w:val="22"/>
        </w:rPr>
        <w:t>Working Group</w:t>
      </w:r>
      <w:r w:rsidRPr="00A54018">
        <w:rPr>
          <w:rFonts w:asciiTheme="minorHAnsi" w:hAnsiTheme="minorHAnsi" w:cstheme="minorHAnsi"/>
          <w:b/>
          <w:sz w:val="22"/>
          <w:szCs w:val="22"/>
        </w:rPr>
        <w:t>:</w:t>
      </w:r>
    </w:p>
    <w:p w14:paraId="38E08ED2" w14:textId="77777777" w:rsidR="002A1316" w:rsidRPr="00A54018" w:rsidRDefault="00FE7FAA" w:rsidP="00B30CA0">
      <w:pPr>
        <w:pStyle w:val="BodyText"/>
        <w:rPr>
          <w:rFonts w:asciiTheme="minorHAnsi" w:hAnsiTheme="minorHAnsi" w:cstheme="minorHAnsi"/>
          <w:sz w:val="22"/>
          <w:szCs w:val="22"/>
        </w:rPr>
      </w:pPr>
      <w:r w:rsidRPr="00A54018">
        <w:rPr>
          <w:rFonts w:asciiTheme="minorHAnsi" w:hAnsiTheme="minorHAnsi" w:cstheme="minorHAnsi"/>
          <w:sz w:val="22"/>
          <w:szCs w:val="22"/>
        </w:rPr>
        <w:t>None</w:t>
      </w:r>
    </w:p>
    <w:p w14:paraId="70213B4E" w14:textId="4B3051E9" w:rsidR="00490996" w:rsidRPr="00A54018" w:rsidRDefault="00490996" w:rsidP="00490996">
      <w:pPr>
        <w:pStyle w:val="Default"/>
        <w:rPr>
          <w:rFonts w:asciiTheme="minorHAnsi" w:hAnsiTheme="minorHAnsi" w:cstheme="minorHAnsi"/>
          <w:sz w:val="22"/>
          <w:szCs w:val="22"/>
        </w:rPr>
      </w:pPr>
      <w:r w:rsidRPr="00A54018">
        <w:rPr>
          <w:rFonts w:asciiTheme="minorHAnsi" w:hAnsiTheme="minorHAnsi" w:cstheme="minorHAnsi"/>
          <w:b/>
          <w:sz w:val="22"/>
          <w:szCs w:val="22"/>
        </w:rPr>
        <w:t>Convergence with International Financial Reporting Standards (IFRS):</w:t>
      </w:r>
      <w:r w:rsidR="002408D3" w:rsidRPr="00A54018">
        <w:rPr>
          <w:rFonts w:asciiTheme="minorHAnsi" w:hAnsiTheme="minorHAnsi" w:cstheme="minorHAnsi"/>
          <w:b/>
          <w:sz w:val="22"/>
          <w:szCs w:val="22"/>
        </w:rPr>
        <w:t xml:space="preserve"> </w:t>
      </w:r>
      <w:r w:rsidR="002408D3" w:rsidRPr="00A54018">
        <w:rPr>
          <w:rFonts w:asciiTheme="minorHAnsi" w:hAnsiTheme="minorHAnsi" w:cstheme="minorHAnsi"/>
          <w:sz w:val="22"/>
          <w:szCs w:val="22"/>
        </w:rPr>
        <w:t>N</w:t>
      </w:r>
      <w:r w:rsidR="006E0775" w:rsidRPr="00A54018">
        <w:rPr>
          <w:rFonts w:asciiTheme="minorHAnsi" w:hAnsiTheme="minorHAnsi" w:cstheme="minorHAnsi"/>
          <w:sz w:val="22"/>
          <w:szCs w:val="22"/>
        </w:rPr>
        <w:t>/</w:t>
      </w:r>
      <w:r w:rsidR="002408D3" w:rsidRPr="00A54018">
        <w:rPr>
          <w:rFonts w:asciiTheme="minorHAnsi" w:hAnsiTheme="minorHAnsi" w:cstheme="minorHAnsi"/>
          <w:sz w:val="22"/>
          <w:szCs w:val="22"/>
        </w:rPr>
        <w:t>A</w:t>
      </w:r>
    </w:p>
    <w:p w14:paraId="61C563F4" w14:textId="77777777" w:rsidR="00E30DBE" w:rsidRPr="00A54018" w:rsidRDefault="00E30DBE" w:rsidP="00490996">
      <w:pPr>
        <w:pStyle w:val="Default"/>
        <w:rPr>
          <w:rFonts w:asciiTheme="minorHAnsi" w:hAnsiTheme="minorHAnsi" w:cstheme="minorHAnsi"/>
          <w:sz w:val="22"/>
          <w:szCs w:val="22"/>
        </w:rPr>
      </w:pPr>
    </w:p>
    <w:p w14:paraId="5557637B" w14:textId="33A9AB14" w:rsidR="00237383" w:rsidRPr="00A54018" w:rsidRDefault="00711CBA" w:rsidP="004E2BB9">
      <w:pPr>
        <w:pStyle w:val="BodyText2"/>
        <w:rPr>
          <w:rFonts w:asciiTheme="minorHAnsi" w:hAnsiTheme="minorHAnsi" w:cstheme="minorHAnsi"/>
          <w:i/>
          <w:szCs w:val="22"/>
        </w:rPr>
      </w:pPr>
      <w:r w:rsidRPr="00A54018">
        <w:rPr>
          <w:rFonts w:asciiTheme="minorHAnsi" w:hAnsiTheme="minorHAnsi" w:cstheme="minorHAnsi"/>
          <w:i/>
          <w:szCs w:val="22"/>
        </w:rPr>
        <w:t xml:space="preserve">Staff </w:t>
      </w:r>
      <w:r w:rsidR="002A1316" w:rsidRPr="00A54018">
        <w:rPr>
          <w:rFonts w:asciiTheme="minorHAnsi" w:hAnsiTheme="minorHAnsi" w:cstheme="minorHAnsi"/>
          <w:i/>
          <w:szCs w:val="22"/>
        </w:rPr>
        <w:t>Recommendation:</w:t>
      </w:r>
      <w:r w:rsidR="004128F1" w:rsidRPr="00A54018">
        <w:rPr>
          <w:rFonts w:asciiTheme="minorHAnsi" w:hAnsiTheme="minorHAnsi" w:cstheme="minorHAnsi"/>
          <w:i/>
          <w:szCs w:val="22"/>
        </w:rPr>
        <w:t xml:space="preserve"> </w:t>
      </w:r>
    </w:p>
    <w:p w14:paraId="589CA2CF" w14:textId="77777777" w:rsidR="00E3556C" w:rsidRDefault="00E3556C" w:rsidP="00E3556C">
      <w:pPr>
        <w:jc w:val="both"/>
        <w:rPr>
          <w:rFonts w:asciiTheme="minorHAnsi" w:hAnsiTheme="minorHAnsi" w:cstheme="minorHAnsi"/>
          <w:b/>
          <w:sz w:val="22"/>
          <w:szCs w:val="22"/>
        </w:rPr>
      </w:pPr>
      <w:r w:rsidRPr="00E34A88">
        <w:rPr>
          <w:rFonts w:asciiTheme="minorHAnsi" w:hAnsiTheme="minorHAnsi" w:cstheme="minorHAnsi"/>
          <w:b/>
          <w:bCs/>
          <w:sz w:val="22"/>
          <w:szCs w:val="22"/>
        </w:rPr>
        <w:t xml:space="preserve">NAIC staff recommend the Working Group move this item to the active listing, categorized as a SAP clarification, and expose revisions to </w:t>
      </w:r>
      <w:r>
        <w:rPr>
          <w:rFonts w:asciiTheme="minorHAnsi" w:hAnsiTheme="minorHAnsi" w:cstheme="minorHAnsi"/>
          <w:b/>
          <w:bCs/>
          <w:sz w:val="22"/>
          <w:szCs w:val="22"/>
        </w:rPr>
        <w:t>incorporate a new</w:t>
      </w:r>
      <w:r w:rsidRPr="00E34A88">
        <w:rPr>
          <w:rFonts w:asciiTheme="minorHAnsi" w:hAnsiTheme="minorHAnsi" w:cstheme="minorHAnsi"/>
          <w:b/>
          <w:bCs/>
          <w:sz w:val="22"/>
          <w:szCs w:val="22"/>
        </w:rPr>
        <w:t xml:space="preserve"> disclosure to identify private placement securities in the investment schedules and to </w:t>
      </w:r>
      <w:r>
        <w:rPr>
          <w:rFonts w:asciiTheme="minorHAnsi" w:hAnsiTheme="minorHAnsi" w:cstheme="minorHAnsi"/>
          <w:b/>
          <w:bCs/>
          <w:sz w:val="22"/>
          <w:szCs w:val="22"/>
        </w:rPr>
        <w:t xml:space="preserve">incorporate </w:t>
      </w:r>
      <w:r w:rsidRPr="00E34A88">
        <w:rPr>
          <w:rFonts w:asciiTheme="minorHAnsi" w:hAnsiTheme="minorHAnsi" w:cstheme="minorHAnsi"/>
          <w:b/>
          <w:bCs/>
          <w:sz w:val="22"/>
          <w:szCs w:val="22"/>
        </w:rPr>
        <w:t>an aggregate disclosure that details key investment information by type security (public and private placement type)</w:t>
      </w:r>
      <w:r>
        <w:rPr>
          <w:rFonts w:asciiTheme="minorHAnsi" w:hAnsiTheme="minorHAnsi" w:cstheme="minorHAnsi"/>
          <w:b/>
          <w:bCs/>
          <w:sz w:val="22"/>
          <w:szCs w:val="22"/>
        </w:rPr>
        <w:t xml:space="preserve"> as detailed in the agenda item.</w:t>
      </w:r>
      <w:r w:rsidRPr="00E34A88">
        <w:rPr>
          <w:rFonts w:asciiTheme="minorHAnsi" w:hAnsiTheme="minorHAnsi" w:cstheme="minorHAnsi"/>
          <w:b/>
          <w:bCs/>
          <w:sz w:val="22"/>
          <w:szCs w:val="22"/>
        </w:rPr>
        <w:t xml:space="preserve"> </w:t>
      </w:r>
      <w:r>
        <w:rPr>
          <w:rFonts w:asciiTheme="minorHAnsi" w:hAnsiTheme="minorHAnsi" w:cstheme="minorHAnsi"/>
          <w:b/>
          <w:bCs/>
          <w:sz w:val="22"/>
          <w:szCs w:val="22"/>
        </w:rPr>
        <w:t xml:space="preserve">This item is proposed to be effective December 31, 2026. This item is proposed to have a shortened comment period ending September 19, 2025. After assessing comments from the </w:t>
      </w:r>
      <w:r w:rsidRPr="00E34A88">
        <w:rPr>
          <w:rFonts w:asciiTheme="minorHAnsi" w:hAnsiTheme="minorHAnsi" w:cstheme="minorHAnsi"/>
          <w:b/>
          <w:sz w:val="22"/>
          <w:szCs w:val="22"/>
        </w:rPr>
        <w:t xml:space="preserve">exposure, </w:t>
      </w:r>
      <w:r>
        <w:rPr>
          <w:rFonts w:asciiTheme="minorHAnsi" w:hAnsiTheme="minorHAnsi" w:cstheme="minorHAnsi"/>
          <w:b/>
          <w:bCs/>
          <w:sz w:val="22"/>
          <w:szCs w:val="22"/>
        </w:rPr>
        <w:t xml:space="preserve">the </w:t>
      </w:r>
      <w:r w:rsidRPr="00E34A88">
        <w:rPr>
          <w:rFonts w:asciiTheme="minorHAnsi" w:hAnsiTheme="minorHAnsi" w:cstheme="minorHAnsi"/>
          <w:b/>
          <w:sz w:val="22"/>
          <w:szCs w:val="22"/>
        </w:rPr>
        <w:t xml:space="preserve">Working Group </w:t>
      </w:r>
      <w:r>
        <w:rPr>
          <w:rFonts w:asciiTheme="minorHAnsi" w:hAnsiTheme="minorHAnsi" w:cstheme="minorHAnsi"/>
          <w:b/>
          <w:bCs/>
          <w:sz w:val="22"/>
          <w:szCs w:val="22"/>
        </w:rPr>
        <w:t>will consider sponsoring</w:t>
      </w:r>
      <w:r w:rsidRPr="00E34A88">
        <w:rPr>
          <w:rFonts w:asciiTheme="minorHAnsi" w:hAnsiTheme="minorHAnsi" w:cstheme="minorHAnsi"/>
          <w:b/>
          <w:sz w:val="22"/>
          <w:szCs w:val="22"/>
        </w:rPr>
        <w:t xml:space="preserve"> a blanks proposal </w:t>
      </w:r>
      <w:r>
        <w:rPr>
          <w:rFonts w:asciiTheme="minorHAnsi" w:hAnsiTheme="minorHAnsi" w:cstheme="minorHAnsi"/>
          <w:b/>
          <w:bCs/>
          <w:sz w:val="22"/>
          <w:szCs w:val="22"/>
        </w:rPr>
        <w:t>to incorporate</w:t>
      </w:r>
      <w:r w:rsidRPr="00E34A88">
        <w:rPr>
          <w:rFonts w:asciiTheme="minorHAnsi" w:hAnsiTheme="minorHAnsi" w:cstheme="minorHAnsi"/>
          <w:b/>
          <w:sz w:val="22"/>
          <w:szCs w:val="22"/>
        </w:rPr>
        <w:t xml:space="preserve"> the </w:t>
      </w:r>
      <w:r>
        <w:rPr>
          <w:rFonts w:asciiTheme="minorHAnsi" w:hAnsiTheme="minorHAnsi" w:cstheme="minorHAnsi"/>
          <w:b/>
          <w:sz w:val="22"/>
          <w:szCs w:val="22"/>
        </w:rPr>
        <w:t xml:space="preserve">reporting </w:t>
      </w:r>
      <w:r>
        <w:rPr>
          <w:rFonts w:asciiTheme="minorHAnsi" w:hAnsiTheme="minorHAnsi" w:cstheme="minorHAnsi"/>
          <w:b/>
          <w:bCs/>
          <w:sz w:val="22"/>
          <w:szCs w:val="22"/>
        </w:rPr>
        <w:t>changes.</w:t>
      </w:r>
      <w:r>
        <w:rPr>
          <w:rFonts w:asciiTheme="minorHAnsi" w:hAnsiTheme="minorHAnsi" w:cstheme="minorHAnsi"/>
          <w:b/>
          <w:sz w:val="22"/>
          <w:szCs w:val="22"/>
        </w:rPr>
        <w:t xml:space="preserve"> </w:t>
      </w:r>
    </w:p>
    <w:p w14:paraId="06724F9D" w14:textId="77777777" w:rsidR="00D82763" w:rsidRPr="00A54018" w:rsidRDefault="00D82763" w:rsidP="00C168E5">
      <w:pPr>
        <w:jc w:val="both"/>
        <w:rPr>
          <w:rFonts w:asciiTheme="minorHAnsi" w:hAnsiTheme="minorHAnsi" w:cstheme="minorHAnsi"/>
          <w:b/>
          <w:sz w:val="22"/>
          <w:szCs w:val="22"/>
        </w:rPr>
      </w:pPr>
    </w:p>
    <w:p w14:paraId="3E3D5DA6" w14:textId="62AAEA91" w:rsidR="00D82763" w:rsidRPr="00A54018" w:rsidRDefault="00D82763" w:rsidP="00C168E5">
      <w:pPr>
        <w:jc w:val="both"/>
        <w:rPr>
          <w:rFonts w:asciiTheme="minorHAnsi" w:hAnsiTheme="minorHAnsi" w:cstheme="minorHAnsi"/>
          <w:sz w:val="22"/>
          <w:szCs w:val="22"/>
        </w:rPr>
      </w:pPr>
      <w:r w:rsidRPr="00A54018">
        <w:rPr>
          <w:rFonts w:asciiTheme="minorHAnsi" w:hAnsiTheme="minorHAnsi" w:cstheme="minorHAnsi"/>
          <w:sz w:val="22"/>
          <w:szCs w:val="22"/>
        </w:rPr>
        <w:t>The following disclosure</w:t>
      </w:r>
      <w:r w:rsidR="00E049A4" w:rsidRPr="00A54018">
        <w:rPr>
          <w:rFonts w:asciiTheme="minorHAnsi" w:hAnsiTheme="minorHAnsi" w:cstheme="minorHAnsi"/>
          <w:sz w:val="22"/>
          <w:szCs w:val="22"/>
        </w:rPr>
        <w:t>s</w:t>
      </w:r>
      <w:r w:rsidRPr="00A54018">
        <w:rPr>
          <w:rFonts w:asciiTheme="minorHAnsi" w:hAnsiTheme="minorHAnsi" w:cstheme="minorHAnsi"/>
          <w:sz w:val="22"/>
          <w:szCs w:val="22"/>
        </w:rPr>
        <w:t xml:space="preserve"> </w:t>
      </w:r>
      <w:r w:rsidR="00E049A4" w:rsidRPr="00A54018">
        <w:rPr>
          <w:rFonts w:asciiTheme="minorHAnsi" w:hAnsiTheme="minorHAnsi" w:cstheme="minorHAnsi"/>
          <w:sz w:val="22"/>
          <w:szCs w:val="22"/>
        </w:rPr>
        <w:t>are</w:t>
      </w:r>
      <w:r w:rsidRPr="00A54018">
        <w:rPr>
          <w:rFonts w:asciiTheme="minorHAnsi" w:hAnsiTheme="minorHAnsi" w:cstheme="minorHAnsi"/>
          <w:sz w:val="22"/>
          <w:szCs w:val="22"/>
        </w:rPr>
        <w:t xml:space="preserve"> proposed for all investment SSAPs</w:t>
      </w:r>
      <w:r w:rsidR="00F94838" w:rsidRPr="00A54018">
        <w:rPr>
          <w:rFonts w:asciiTheme="minorHAnsi" w:hAnsiTheme="minorHAnsi" w:cstheme="minorHAnsi"/>
          <w:sz w:val="22"/>
          <w:szCs w:val="22"/>
        </w:rPr>
        <w:t xml:space="preserve"> that capture debt and equity securities. </w:t>
      </w:r>
      <w:r w:rsidR="00853120" w:rsidRPr="00A54018">
        <w:rPr>
          <w:rFonts w:asciiTheme="minorHAnsi" w:hAnsiTheme="minorHAnsi" w:cstheme="minorHAnsi"/>
          <w:sz w:val="22"/>
          <w:szCs w:val="22"/>
        </w:rPr>
        <w:t xml:space="preserve">It is shown once for brevity, but would be captured in each of the following SSAPs: </w:t>
      </w:r>
    </w:p>
    <w:p w14:paraId="55FDD33A" w14:textId="77777777" w:rsidR="00853120" w:rsidRPr="00A54018" w:rsidRDefault="00853120" w:rsidP="00C168E5">
      <w:pPr>
        <w:jc w:val="both"/>
        <w:rPr>
          <w:rFonts w:asciiTheme="minorHAnsi" w:hAnsiTheme="minorHAnsi" w:cstheme="minorHAnsi"/>
          <w:sz w:val="22"/>
          <w:szCs w:val="22"/>
        </w:rPr>
      </w:pPr>
    </w:p>
    <w:p w14:paraId="7C7EF312" w14:textId="190C8D6B" w:rsidR="00853120" w:rsidRPr="00A54018" w:rsidRDefault="00853120"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w:t>
      </w:r>
      <w:r w:rsidR="00A23C33" w:rsidRPr="00A54018">
        <w:rPr>
          <w:rFonts w:asciiTheme="minorHAnsi" w:hAnsiTheme="minorHAnsi" w:cstheme="minorHAnsi"/>
          <w:sz w:val="22"/>
          <w:szCs w:val="22"/>
        </w:rPr>
        <w:t xml:space="preserve">—Cash, Cash Equivalents, Drafts and Short-Term Investments, paragraph 18f. </w:t>
      </w:r>
    </w:p>
    <w:p w14:paraId="3E64FCC6" w14:textId="7E87E189" w:rsidR="00FF526F" w:rsidRPr="00A54018" w:rsidRDefault="00FF526F"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21—Other Admitted Assets, paragraph </w:t>
      </w:r>
      <w:r w:rsidR="00F66E20" w:rsidRPr="00A54018">
        <w:rPr>
          <w:rFonts w:asciiTheme="minorHAnsi" w:hAnsiTheme="minorHAnsi" w:cstheme="minorHAnsi"/>
          <w:sz w:val="22"/>
          <w:szCs w:val="22"/>
        </w:rPr>
        <w:t>27m</w:t>
      </w:r>
    </w:p>
    <w:p w14:paraId="79BAB7F2" w14:textId="10580830" w:rsidR="00BB01EE" w:rsidRPr="00A54018" w:rsidRDefault="00BB01EE"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21—Other Admitted Assets, paragraph </w:t>
      </w:r>
      <w:r w:rsidR="00614B62" w:rsidRPr="00A54018">
        <w:rPr>
          <w:rFonts w:asciiTheme="minorHAnsi" w:hAnsiTheme="minorHAnsi" w:cstheme="minorHAnsi"/>
          <w:sz w:val="22"/>
          <w:szCs w:val="22"/>
        </w:rPr>
        <w:t>38</w:t>
      </w:r>
      <w:r w:rsidR="000B4270" w:rsidRPr="00A54018">
        <w:rPr>
          <w:rFonts w:asciiTheme="minorHAnsi" w:hAnsiTheme="minorHAnsi" w:cstheme="minorHAnsi"/>
          <w:sz w:val="22"/>
          <w:szCs w:val="22"/>
        </w:rPr>
        <w:t xml:space="preserve"> </w:t>
      </w:r>
      <w:r w:rsidR="00614B62" w:rsidRPr="00A54018">
        <w:rPr>
          <w:rFonts w:asciiTheme="minorHAnsi" w:hAnsiTheme="minorHAnsi" w:cstheme="minorHAnsi"/>
          <w:sz w:val="22"/>
          <w:szCs w:val="22"/>
        </w:rPr>
        <w:t>(remaining paragraphs to be renumbered)</w:t>
      </w:r>
    </w:p>
    <w:p w14:paraId="59BC90A2" w14:textId="405956D5" w:rsidR="00A23C33" w:rsidRPr="00A54018" w:rsidRDefault="00FF526F"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26—Bonds, paragraph 40m.</w:t>
      </w:r>
    </w:p>
    <w:p w14:paraId="43956245" w14:textId="4CF7E9D9" w:rsidR="00151EF4" w:rsidRPr="00A54018" w:rsidRDefault="000709E0" w:rsidP="00510381">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43—Asset-Backed Securities, paragraph </w:t>
      </w:r>
      <w:r w:rsidR="00AE7D31">
        <w:rPr>
          <w:rFonts w:asciiTheme="minorHAnsi" w:hAnsiTheme="minorHAnsi" w:cstheme="minorHAnsi"/>
          <w:sz w:val="22"/>
          <w:szCs w:val="22"/>
        </w:rPr>
        <w:t>44</w:t>
      </w:r>
      <w:r w:rsidR="00EB6CF1">
        <w:rPr>
          <w:rFonts w:asciiTheme="minorHAnsi" w:hAnsiTheme="minorHAnsi" w:cstheme="minorHAnsi"/>
          <w:sz w:val="22"/>
          <w:szCs w:val="22"/>
        </w:rPr>
        <w:t>.</w:t>
      </w:r>
      <w:r w:rsidRPr="00A54018">
        <w:rPr>
          <w:rFonts w:asciiTheme="minorHAnsi" w:hAnsiTheme="minorHAnsi" w:cstheme="minorHAnsi"/>
          <w:sz w:val="22"/>
          <w:szCs w:val="22"/>
        </w:rPr>
        <w:t>m. (Remaining paragraph to be renumbered.)</w:t>
      </w:r>
    </w:p>
    <w:p w14:paraId="181D8A8F" w14:textId="77777777" w:rsidR="00FF526F" w:rsidRPr="00A54018" w:rsidRDefault="00FF526F" w:rsidP="00C168E5">
      <w:pPr>
        <w:jc w:val="both"/>
        <w:rPr>
          <w:rFonts w:asciiTheme="minorHAnsi" w:hAnsiTheme="minorHAnsi" w:cstheme="minorHAnsi"/>
          <w:sz w:val="22"/>
          <w:szCs w:val="22"/>
        </w:rPr>
      </w:pPr>
    </w:p>
    <w:p w14:paraId="5715EC0B" w14:textId="4FF28FBD" w:rsidR="00206DC5" w:rsidRPr="00A54018" w:rsidRDefault="00F7193E" w:rsidP="00C168E5">
      <w:pPr>
        <w:jc w:val="both"/>
        <w:rPr>
          <w:rFonts w:asciiTheme="minorHAnsi" w:hAnsiTheme="minorHAnsi" w:cstheme="minorHAnsi"/>
          <w:i/>
          <w:sz w:val="22"/>
          <w:szCs w:val="22"/>
        </w:rPr>
      </w:pPr>
      <w:r w:rsidRPr="00A54018">
        <w:rPr>
          <w:rFonts w:asciiTheme="minorHAnsi" w:hAnsiTheme="minorHAnsi" w:cstheme="minorHAnsi"/>
          <w:i/>
          <w:sz w:val="22"/>
          <w:szCs w:val="22"/>
        </w:rPr>
        <w:t xml:space="preserve">Note: </w:t>
      </w:r>
      <w:r w:rsidR="004833F3" w:rsidRPr="00A54018">
        <w:rPr>
          <w:rFonts w:asciiTheme="minorHAnsi" w:hAnsiTheme="minorHAnsi" w:cstheme="minorHAnsi"/>
          <w:i/>
          <w:sz w:val="22"/>
          <w:szCs w:val="22"/>
        </w:rPr>
        <w:t xml:space="preserve">With the move of the residual guidance to SSAP No. 21, specific disclosure requirements were not included. A separate agenda item will either incorporate disclosure requirements or refer to the disclosure requirements in </w:t>
      </w:r>
      <w:r w:rsidR="00F1752A" w:rsidRPr="00A54018">
        <w:rPr>
          <w:rFonts w:asciiTheme="minorHAnsi" w:hAnsiTheme="minorHAnsi" w:cstheme="minorHAnsi"/>
          <w:i/>
          <w:sz w:val="22"/>
          <w:szCs w:val="22"/>
        </w:rPr>
        <w:t xml:space="preserve">other SSAPs. The placement of paragraph 38 for this disclosure may be revised with those additional changes. </w:t>
      </w:r>
    </w:p>
    <w:p w14:paraId="75A657DC" w14:textId="77777777" w:rsidR="00D96707" w:rsidRPr="00A54018" w:rsidRDefault="00D96707" w:rsidP="00D96707">
      <w:pPr>
        <w:pStyle w:val="Heading3"/>
        <w:rPr>
          <w:rFonts w:asciiTheme="minorHAnsi" w:hAnsiTheme="minorHAnsi" w:cstheme="minorHAnsi"/>
          <w:sz w:val="22"/>
          <w:szCs w:val="22"/>
        </w:rPr>
      </w:pPr>
      <w:r w:rsidRPr="00A54018">
        <w:rPr>
          <w:rFonts w:asciiTheme="minorHAnsi" w:hAnsiTheme="minorHAnsi" w:cstheme="minorHAnsi"/>
          <w:sz w:val="22"/>
          <w:szCs w:val="22"/>
        </w:rPr>
        <w:t>Disclosures</w:t>
      </w:r>
    </w:p>
    <w:p w14:paraId="0985918F" w14:textId="7197C5EB" w:rsidR="00D96707" w:rsidRPr="00A54018" w:rsidRDefault="00D96707" w:rsidP="00D96707">
      <w:pPr>
        <w:pStyle w:val="ListContinue"/>
        <w:rPr>
          <w:rFonts w:asciiTheme="minorHAnsi" w:hAnsiTheme="minorHAnsi" w:cstheme="minorHAnsi"/>
          <w:szCs w:val="22"/>
        </w:rPr>
      </w:pPr>
      <w:r w:rsidRPr="00A54018">
        <w:rPr>
          <w:rFonts w:asciiTheme="minorHAnsi" w:hAnsiTheme="minorHAnsi" w:cstheme="minorHAnsi"/>
          <w:szCs w:val="22"/>
        </w:rPr>
        <w:t>40.</w:t>
      </w:r>
      <w:r w:rsidRPr="00A54018">
        <w:rPr>
          <w:rFonts w:asciiTheme="minorHAnsi" w:hAnsiTheme="minorHAnsi" w:cstheme="minorHAnsi"/>
          <w:szCs w:val="22"/>
        </w:rPr>
        <w:tab/>
        <w:t>The financial statements shall include the following disclosures:</w:t>
      </w:r>
    </w:p>
    <w:p w14:paraId="5DFECE31" w14:textId="77777777" w:rsidR="00B32610" w:rsidRDefault="00B32610" w:rsidP="00B32610">
      <w:pPr>
        <w:pStyle w:val="ListNumber2"/>
        <w:numPr>
          <w:ilvl w:val="0"/>
          <w:numId w:val="1"/>
        </w:numPr>
        <w:jc w:val="both"/>
        <w:rPr>
          <w:ins w:id="1" w:author="Gann, Julie" w:date="2025-05-29T10:20:00Z" w16du:dateUtc="2025-05-29T15:20:00Z"/>
          <w:rFonts w:asciiTheme="minorHAnsi" w:hAnsiTheme="minorHAnsi" w:cstheme="minorHAnsi"/>
          <w:sz w:val="22"/>
          <w:szCs w:val="22"/>
        </w:rPr>
      </w:pPr>
      <w:ins w:id="2" w:author="Gann, Julie" w:date="2025-05-29T10:20:00Z" w16du:dateUtc="2025-05-29T15:20:00Z">
        <w:r w:rsidRPr="00A54018">
          <w:rPr>
            <w:rFonts w:asciiTheme="minorHAnsi" w:hAnsiTheme="minorHAnsi" w:cstheme="minorHAnsi"/>
            <w:sz w:val="22"/>
            <w:szCs w:val="22"/>
          </w:rPr>
          <w:t xml:space="preserve">For all securities in scope, identify whether each security is </w:t>
        </w:r>
        <w:r>
          <w:rPr>
            <w:rFonts w:asciiTheme="minorHAnsi" w:hAnsiTheme="minorHAnsi" w:cstheme="minorHAnsi"/>
            <w:sz w:val="22"/>
            <w:szCs w:val="22"/>
          </w:rPr>
          <w:t xml:space="preserve">not subject to SEC security registration, </w:t>
        </w:r>
        <w:r w:rsidRPr="00A54018">
          <w:rPr>
            <w:rFonts w:asciiTheme="minorHAnsi" w:hAnsiTheme="minorHAnsi" w:cstheme="minorHAnsi"/>
            <w:sz w:val="22"/>
            <w:szCs w:val="22"/>
          </w:rPr>
          <w:t xml:space="preserve">publicly registered, is a private placement under Rule 144A (collectively capturing all exclusions for resales that do not involve the issuer, underwriter or dealer), Regulation D, </w:t>
        </w:r>
        <w:bookmarkStart w:id="3" w:name="_Hlk197330002"/>
        <w:r>
          <w:rPr>
            <w:rFonts w:asciiTheme="minorHAnsi" w:hAnsiTheme="minorHAnsi" w:cstheme="minorHAnsi"/>
            <w:sz w:val="22"/>
            <w:szCs w:val="22"/>
          </w:rPr>
          <w:t xml:space="preserve">or as </w:t>
        </w:r>
        <w:r w:rsidRPr="00A54018">
          <w:rPr>
            <w:rFonts w:asciiTheme="minorHAnsi" w:hAnsiTheme="minorHAnsi" w:cstheme="minorHAnsi"/>
            <w:sz w:val="22"/>
            <w:szCs w:val="22"/>
          </w:rPr>
          <w:t>a general exemption pursuant to Section 4(a)2 of the Securities Act of 1933</w:t>
        </w:r>
        <w:bookmarkEnd w:id="3"/>
        <w:r w:rsidRPr="00A54018">
          <w:rPr>
            <w:rFonts w:asciiTheme="minorHAnsi" w:hAnsiTheme="minorHAnsi" w:cstheme="minorHAnsi"/>
            <w:sz w:val="22"/>
            <w:szCs w:val="22"/>
          </w:rPr>
          <w:t xml:space="preserve">. </w:t>
        </w:r>
        <w:r>
          <w:rPr>
            <w:rFonts w:asciiTheme="minorHAnsi" w:hAnsiTheme="minorHAnsi" w:cstheme="minorHAnsi"/>
            <w:sz w:val="22"/>
            <w:szCs w:val="22"/>
          </w:rPr>
          <w:t xml:space="preserve"> (The individual security </w:t>
        </w:r>
        <w:r>
          <w:rPr>
            <w:rFonts w:asciiTheme="minorHAnsi" w:hAnsiTheme="minorHAnsi" w:cstheme="minorHAnsi"/>
            <w:sz w:val="22"/>
            <w:szCs w:val="22"/>
          </w:rPr>
          <w:lastRenderedPageBreak/>
          <w:t>disclosure shall be completed within the investment schedules.) For all securities in scope, the reporting entity must</w:t>
        </w:r>
        <w:r w:rsidRPr="00A54018">
          <w:rPr>
            <w:rFonts w:asciiTheme="minorHAnsi" w:hAnsiTheme="minorHAnsi" w:cstheme="minorHAnsi"/>
            <w:sz w:val="22"/>
            <w:szCs w:val="22"/>
          </w:rPr>
          <w:t xml:space="preserve"> aggregate </w:t>
        </w:r>
        <w:r>
          <w:rPr>
            <w:rFonts w:asciiTheme="minorHAnsi" w:hAnsiTheme="minorHAnsi" w:cstheme="minorHAnsi"/>
            <w:sz w:val="22"/>
            <w:szCs w:val="22"/>
          </w:rPr>
          <w:t>each type</w:t>
        </w:r>
        <w:r w:rsidRPr="00A54018">
          <w:rPr>
            <w:rFonts w:asciiTheme="minorHAnsi" w:hAnsiTheme="minorHAnsi" w:cstheme="minorHAnsi"/>
            <w:sz w:val="22"/>
            <w:szCs w:val="22"/>
          </w:rPr>
          <w:t xml:space="preserve"> by investment schedule, captur</w:t>
        </w:r>
        <w:r>
          <w:rPr>
            <w:rFonts w:asciiTheme="minorHAnsi" w:hAnsiTheme="minorHAnsi" w:cstheme="minorHAnsi"/>
            <w:sz w:val="22"/>
            <w:szCs w:val="22"/>
          </w:rPr>
          <w:t>ing</w:t>
        </w:r>
        <w:r w:rsidRPr="00A54018">
          <w:rPr>
            <w:rFonts w:asciiTheme="minorHAnsi" w:hAnsiTheme="minorHAnsi" w:cstheme="minorHAnsi"/>
            <w:sz w:val="22"/>
            <w:szCs w:val="22"/>
          </w:rPr>
          <w:t xml:space="preserve"> the total BACV, fair value</w:t>
        </w:r>
        <w:r>
          <w:rPr>
            <w:rFonts w:asciiTheme="minorHAnsi" w:hAnsiTheme="minorHAnsi" w:cstheme="minorHAnsi"/>
            <w:sz w:val="22"/>
            <w:szCs w:val="22"/>
          </w:rPr>
          <w:t xml:space="preserve"> (with fair values determined by level 2 and level 3 reported)</w:t>
        </w:r>
        <w:r w:rsidRPr="00A54018">
          <w:rPr>
            <w:rFonts w:asciiTheme="minorHAnsi" w:hAnsiTheme="minorHAnsi" w:cstheme="minorHAnsi"/>
            <w:sz w:val="22"/>
            <w:szCs w:val="22"/>
          </w:rPr>
          <w:t xml:space="preserve">, the total amount of aggregate deferred interest and paid-in-kind interest, and the total BACV supported by private letter ratings. </w:t>
        </w:r>
      </w:ins>
    </w:p>
    <w:p w14:paraId="28BFAE8E" w14:textId="77777777" w:rsidR="007D7C7C" w:rsidRPr="00A54018" w:rsidRDefault="007D7C7C" w:rsidP="007D7C7C">
      <w:pPr>
        <w:pStyle w:val="ListNumber2"/>
        <w:numPr>
          <w:ilvl w:val="0"/>
          <w:numId w:val="0"/>
        </w:numPr>
        <w:ind w:left="1440"/>
        <w:jc w:val="both"/>
        <w:rPr>
          <w:ins w:id="4" w:author="Gann, Julie" w:date="2025-05-05T09:24:00Z" w16du:dateUtc="2025-05-05T14:24:00Z"/>
          <w:rFonts w:asciiTheme="minorHAnsi" w:hAnsiTheme="minorHAnsi" w:cstheme="minorHAnsi"/>
          <w:sz w:val="22"/>
          <w:szCs w:val="22"/>
        </w:rPr>
      </w:pPr>
    </w:p>
    <w:p w14:paraId="6C8DB5E8" w14:textId="093C0C1F" w:rsidR="00E049A4" w:rsidRPr="00A54018" w:rsidRDefault="007025CA" w:rsidP="00C168E5">
      <w:pPr>
        <w:jc w:val="both"/>
        <w:rPr>
          <w:rFonts w:asciiTheme="minorHAnsi" w:hAnsiTheme="minorHAnsi" w:cstheme="minorHAnsi"/>
          <w:b/>
          <w:sz w:val="22"/>
          <w:szCs w:val="22"/>
        </w:rPr>
      </w:pPr>
      <w:r w:rsidRPr="00A54018">
        <w:rPr>
          <w:rFonts w:asciiTheme="minorHAnsi" w:hAnsiTheme="minorHAnsi" w:cstheme="minorHAnsi"/>
          <w:b/>
          <w:sz w:val="22"/>
          <w:szCs w:val="22"/>
        </w:rPr>
        <w:t xml:space="preserve">The proposed disclosure is anticipated to be satisfied with Blanks revisions as follows: </w:t>
      </w:r>
    </w:p>
    <w:p w14:paraId="0E64B2DE" w14:textId="77777777" w:rsidR="007025CA" w:rsidRPr="00A54018" w:rsidRDefault="007025CA" w:rsidP="00C168E5">
      <w:pPr>
        <w:jc w:val="both"/>
        <w:rPr>
          <w:rFonts w:asciiTheme="minorHAnsi" w:hAnsiTheme="minorHAnsi" w:cstheme="minorHAnsi"/>
          <w:b/>
          <w:sz w:val="22"/>
          <w:szCs w:val="22"/>
        </w:rPr>
      </w:pPr>
    </w:p>
    <w:p w14:paraId="6C5AA2A6" w14:textId="368849BC" w:rsidR="00B32610" w:rsidRPr="00A54018" w:rsidRDefault="00B32610" w:rsidP="00B32610">
      <w:pPr>
        <w:pStyle w:val="ListParagraph"/>
        <w:numPr>
          <w:ilvl w:val="0"/>
          <w:numId w:val="37"/>
        </w:numPr>
        <w:jc w:val="both"/>
        <w:rPr>
          <w:ins w:id="5" w:author="Gann, Julie" w:date="2025-05-29T10:20:00Z" w16du:dateUtc="2025-05-29T15:20:00Z"/>
          <w:rFonts w:asciiTheme="minorHAnsi" w:hAnsiTheme="minorHAnsi" w:cstheme="minorHAnsi"/>
          <w:sz w:val="22"/>
          <w:szCs w:val="22"/>
        </w:rPr>
      </w:pPr>
      <w:ins w:id="6" w:author="Gann, Julie" w:date="2025-05-29T10:20:00Z" w16du:dateUtc="2025-05-29T15:20:00Z">
        <w:r w:rsidRPr="00A54018">
          <w:rPr>
            <w:rFonts w:asciiTheme="minorHAnsi" w:hAnsiTheme="minorHAnsi" w:cstheme="minorHAnsi"/>
            <w:sz w:val="22"/>
            <w:szCs w:val="22"/>
          </w:rPr>
          <w:t xml:space="preserve">New </w:t>
        </w:r>
      </w:ins>
      <w:ins w:id="7" w:author="Jacks, Wendy" w:date="2025-11-17T14:03:00Z" w16du:dateUtc="2025-11-17T20:03:00Z">
        <w:r w:rsidR="00FF1398">
          <w:rPr>
            <w:rFonts w:asciiTheme="minorHAnsi" w:hAnsiTheme="minorHAnsi" w:cstheme="minorHAnsi"/>
            <w:sz w:val="22"/>
            <w:szCs w:val="22"/>
          </w:rPr>
          <w:t>e</w:t>
        </w:r>
      </w:ins>
      <w:ins w:id="8" w:author="Gann, Julie" w:date="2025-05-29T10:20:00Z" w16du:dateUtc="2025-05-29T15:20:00Z">
        <w:r w:rsidRPr="00A54018">
          <w:rPr>
            <w:rFonts w:asciiTheme="minorHAnsi" w:hAnsiTheme="minorHAnsi" w:cstheme="minorHAnsi"/>
            <w:sz w:val="22"/>
            <w:szCs w:val="22"/>
          </w:rPr>
          <w:t xml:space="preserve">lectronic column in all investment reporting schedules (held, acquired, disposed) for Schedule DA, Schedule E, Schedule D-1-1, Schedule D-1-2, Schedule D-2-1, Schedule D-2-2, and Schedule BA: </w:t>
        </w:r>
      </w:ins>
    </w:p>
    <w:p w14:paraId="6C1EAF57" w14:textId="77777777" w:rsidR="00B32610" w:rsidRPr="00A54018" w:rsidRDefault="00B32610" w:rsidP="00B32610">
      <w:pPr>
        <w:pStyle w:val="ListParagraph"/>
        <w:jc w:val="both"/>
        <w:rPr>
          <w:ins w:id="9" w:author="Gann, Julie" w:date="2025-05-29T10:20:00Z" w16du:dateUtc="2025-05-29T15:20:00Z"/>
          <w:rFonts w:asciiTheme="minorHAnsi" w:hAnsiTheme="minorHAnsi" w:cstheme="minorHAnsi"/>
          <w:b/>
          <w:sz w:val="22"/>
          <w:szCs w:val="22"/>
        </w:rPr>
      </w:pPr>
    </w:p>
    <w:p w14:paraId="70399251" w14:textId="77777777" w:rsidR="00B32610" w:rsidRPr="00A54018" w:rsidRDefault="00B32610" w:rsidP="00B32610">
      <w:pPr>
        <w:pStyle w:val="ListParagraph"/>
        <w:jc w:val="both"/>
        <w:rPr>
          <w:ins w:id="10" w:author="Gann, Julie" w:date="2025-05-29T10:20:00Z" w16du:dateUtc="2025-05-29T15:20:00Z"/>
          <w:rFonts w:asciiTheme="minorHAnsi" w:hAnsiTheme="minorHAnsi" w:cstheme="minorHAnsi"/>
          <w:sz w:val="22"/>
          <w:szCs w:val="22"/>
        </w:rPr>
      </w:pPr>
      <w:ins w:id="11" w:author="Gann, Julie" w:date="2025-05-29T10:20:00Z" w16du:dateUtc="2025-05-29T15:20:00Z">
        <w:r w:rsidRPr="00A54018">
          <w:rPr>
            <w:rFonts w:asciiTheme="minorHAnsi" w:hAnsiTheme="minorHAnsi" w:cstheme="minorHAnsi"/>
            <w:sz w:val="22"/>
            <w:szCs w:val="22"/>
          </w:rPr>
          <w:t xml:space="preserve">Identify whether the security is not required to be </w:t>
        </w:r>
        <w:r>
          <w:rPr>
            <w:rFonts w:asciiTheme="minorHAnsi" w:hAnsiTheme="minorHAnsi" w:cstheme="minorHAnsi"/>
            <w:sz w:val="22"/>
            <w:szCs w:val="22"/>
          </w:rPr>
          <w:t xml:space="preserve">SEC </w:t>
        </w:r>
        <w:r w:rsidRPr="00A54018">
          <w:rPr>
            <w:rFonts w:asciiTheme="minorHAnsi" w:hAnsiTheme="minorHAnsi" w:cstheme="minorHAnsi"/>
            <w:sz w:val="22"/>
            <w:szCs w:val="22"/>
          </w:rPr>
          <w:t xml:space="preserve">registered, publicly registered, or is a private placement under Rule 144A (collectively capturing all exclusions for resales that do not involve the issuer, underwriter or dealer), Regulation D (collectively included those under Rule 504 and 506), </w:t>
        </w:r>
        <w:r>
          <w:rPr>
            <w:rFonts w:asciiTheme="minorHAnsi" w:hAnsiTheme="minorHAnsi" w:cstheme="minorHAnsi"/>
            <w:sz w:val="22"/>
            <w:szCs w:val="22"/>
          </w:rPr>
          <w:t xml:space="preserve">or </w:t>
        </w:r>
        <w:r w:rsidRPr="00A54018">
          <w:rPr>
            <w:rFonts w:asciiTheme="minorHAnsi" w:hAnsiTheme="minorHAnsi" w:cstheme="minorHAnsi"/>
            <w:sz w:val="22"/>
            <w:szCs w:val="22"/>
          </w:rPr>
          <w:t xml:space="preserve">as a general exemption pursuant to Section 4(a)2 of the Securities Act of 1933. One of the following codes shall be captured for each reported security: </w:t>
        </w:r>
      </w:ins>
    </w:p>
    <w:p w14:paraId="4AC97B65" w14:textId="77777777" w:rsidR="00EA2B9C" w:rsidRPr="00A54018" w:rsidRDefault="00EA2B9C" w:rsidP="00EA2B9C">
      <w:pPr>
        <w:pStyle w:val="ListParagraph"/>
        <w:jc w:val="both"/>
        <w:rPr>
          <w:ins w:id="12" w:author="Gann, Julie" w:date="2025-05-22T09:37:00Z" w16du:dateUtc="2025-05-22T14:37:00Z"/>
          <w:rFonts w:asciiTheme="minorHAnsi" w:hAnsiTheme="minorHAnsi" w:cstheme="minorHAnsi"/>
          <w:sz w:val="22"/>
          <w:szCs w:val="22"/>
        </w:rPr>
      </w:pPr>
    </w:p>
    <w:p w14:paraId="2E8FA47D" w14:textId="77777777" w:rsidR="00EA2B9C" w:rsidRPr="00A54018" w:rsidRDefault="00EA2B9C" w:rsidP="006865A8">
      <w:pPr>
        <w:pStyle w:val="ListParagraph"/>
        <w:numPr>
          <w:ilvl w:val="0"/>
          <w:numId w:val="38"/>
        </w:numPr>
        <w:ind w:left="1350" w:hanging="450"/>
        <w:jc w:val="both"/>
        <w:rPr>
          <w:ins w:id="13" w:author="Gann, Julie" w:date="2025-05-22T09:37:00Z" w16du:dateUtc="2025-05-22T14:37:00Z"/>
          <w:rFonts w:asciiTheme="minorHAnsi" w:hAnsiTheme="minorHAnsi" w:cstheme="minorHAnsi"/>
          <w:sz w:val="22"/>
          <w:szCs w:val="22"/>
        </w:rPr>
      </w:pPr>
      <w:ins w:id="14" w:author="Gann, Julie" w:date="2025-05-22T09:37:00Z" w16du:dateUtc="2025-05-22T14:37:00Z">
        <w:r w:rsidRPr="00A54018">
          <w:rPr>
            <w:rFonts w:asciiTheme="minorHAnsi" w:hAnsiTheme="minorHAnsi" w:cstheme="minorHAnsi"/>
            <w:sz w:val="22"/>
            <w:szCs w:val="22"/>
          </w:rPr>
          <w:t>Public</w:t>
        </w:r>
      </w:ins>
    </w:p>
    <w:p w14:paraId="57A61E3C" w14:textId="77777777" w:rsidR="00EA2B9C" w:rsidRPr="00A54018" w:rsidRDefault="00EA2B9C" w:rsidP="006865A8">
      <w:pPr>
        <w:pStyle w:val="ListParagraph"/>
        <w:numPr>
          <w:ilvl w:val="0"/>
          <w:numId w:val="38"/>
        </w:numPr>
        <w:ind w:left="1350" w:hanging="450"/>
        <w:jc w:val="both"/>
        <w:rPr>
          <w:ins w:id="15" w:author="Gann, Julie" w:date="2025-05-22T09:37:00Z" w16du:dateUtc="2025-05-22T14:37:00Z"/>
          <w:rFonts w:asciiTheme="minorHAnsi" w:hAnsiTheme="minorHAnsi" w:cstheme="minorHAnsi"/>
          <w:sz w:val="22"/>
          <w:szCs w:val="22"/>
        </w:rPr>
      </w:pPr>
      <w:ins w:id="16" w:author="Gann, Julie" w:date="2025-05-22T09:37:00Z" w16du:dateUtc="2025-05-22T14:37:00Z">
        <w:r w:rsidRPr="00A54018">
          <w:rPr>
            <w:rFonts w:asciiTheme="minorHAnsi" w:hAnsiTheme="minorHAnsi" w:cstheme="minorHAnsi"/>
            <w:sz w:val="22"/>
            <w:szCs w:val="22"/>
          </w:rPr>
          <w:t>144A – Includes all permitted exclusions for resales that do not involve the issuer, underwriter or dealer.</w:t>
        </w:r>
      </w:ins>
    </w:p>
    <w:p w14:paraId="1AE2C0EF" w14:textId="77777777" w:rsidR="00EA2B9C" w:rsidRPr="00A54018" w:rsidRDefault="00EA2B9C" w:rsidP="006865A8">
      <w:pPr>
        <w:pStyle w:val="ListParagraph"/>
        <w:numPr>
          <w:ilvl w:val="0"/>
          <w:numId w:val="38"/>
        </w:numPr>
        <w:ind w:left="1350" w:hanging="450"/>
        <w:jc w:val="both"/>
        <w:rPr>
          <w:ins w:id="17" w:author="Gann, Julie" w:date="2025-05-22T09:37:00Z" w16du:dateUtc="2025-05-22T14:37:00Z"/>
          <w:rFonts w:asciiTheme="minorHAnsi" w:hAnsiTheme="minorHAnsi" w:cstheme="minorHAnsi"/>
          <w:sz w:val="22"/>
          <w:szCs w:val="22"/>
        </w:rPr>
      </w:pPr>
      <w:ins w:id="18" w:author="Gann, Julie" w:date="2025-05-22T09:37:00Z" w16du:dateUtc="2025-05-22T14:37:00Z">
        <w:r w:rsidRPr="00A54018">
          <w:rPr>
            <w:rFonts w:asciiTheme="minorHAnsi" w:hAnsiTheme="minorHAnsi" w:cstheme="minorHAnsi"/>
            <w:sz w:val="22"/>
            <w:szCs w:val="22"/>
          </w:rPr>
          <w:t xml:space="preserve">Reg D – Includes both Exemptions under Rule 504 and 506. </w:t>
        </w:r>
      </w:ins>
    </w:p>
    <w:p w14:paraId="08106233" w14:textId="77777777" w:rsidR="00EA2B9C" w:rsidRPr="00A54018" w:rsidRDefault="00EA2B9C" w:rsidP="006865A8">
      <w:pPr>
        <w:pStyle w:val="ListParagraph"/>
        <w:numPr>
          <w:ilvl w:val="0"/>
          <w:numId w:val="38"/>
        </w:numPr>
        <w:ind w:left="1350" w:hanging="450"/>
        <w:jc w:val="both"/>
        <w:rPr>
          <w:ins w:id="19" w:author="Gann, Julie" w:date="2025-05-22T09:37:00Z" w16du:dateUtc="2025-05-22T14:37:00Z"/>
          <w:rFonts w:asciiTheme="minorHAnsi" w:hAnsiTheme="minorHAnsi" w:cstheme="minorHAnsi"/>
          <w:sz w:val="22"/>
          <w:szCs w:val="22"/>
        </w:rPr>
      </w:pPr>
      <w:ins w:id="20" w:author="Gann, Julie" w:date="2025-05-22T09:37:00Z" w16du:dateUtc="2025-05-22T14:37:00Z">
        <w:r w:rsidRPr="00A54018">
          <w:rPr>
            <w:rFonts w:asciiTheme="minorHAnsi" w:hAnsiTheme="minorHAnsi" w:cstheme="minorHAnsi"/>
            <w:sz w:val="22"/>
            <w:szCs w:val="22"/>
          </w:rPr>
          <w:t>Section 4(a)2 – General exemption</w:t>
        </w:r>
      </w:ins>
    </w:p>
    <w:p w14:paraId="7793FC0A" w14:textId="77777777" w:rsidR="00EA2B9C" w:rsidRPr="00A54018" w:rsidRDefault="00EA2B9C" w:rsidP="006865A8">
      <w:pPr>
        <w:pStyle w:val="ListParagraph"/>
        <w:numPr>
          <w:ilvl w:val="0"/>
          <w:numId w:val="38"/>
        </w:numPr>
        <w:ind w:left="1350" w:hanging="450"/>
        <w:jc w:val="both"/>
        <w:rPr>
          <w:ins w:id="21" w:author="Gann, Julie" w:date="2025-05-22T09:37:00Z" w16du:dateUtc="2025-05-22T14:37:00Z"/>
          <w:rFonts w:asciiTheme="minorHAnsi" w:hAnsiTheme="minorHAnsi" w:cstheme="minorHAnsi"/>
          <w:sz w:val="22"/>
          <w:szCs w:val="22"/>
        </w:rPr>
      </w:pPr>
      <w:ins w:id="22" w:author="Gann, Julie" w:date="2025-05-22T09:37:00Z" w16du:dateUtc="2025-05-22T14:37:00Z">
        <w:r w:rsidRPr="00A54018">
          <w:rPr>
            <w:rFonts w:asciiTheme="minorHAnsi" w:hAnsiTheme="minorHAnsi" w:cstheme="minorHAnsi"/>
            <w:sz w:val="22"/>
            <w:szCs w:val="22"/>
          </w:rPr>
          <w:t xml:space="preserve">N/A – Security is not required to be registered with the SEC. </w:t>
        </w:r>
      </w:ins>
    </w:p>
    <w:p w14:paraId="033910B6" w14:textId="77777777" w:rsidR="00EA2B9C" w:rsidRPr="00A54018" w:rsidRDefault="00EA2B9C" w:rsidP="00EA2B9C">
      <w:pPr>
        <w:pStyle w:val="ListParagraph"/>
        <w:jc w:val="both"/>
        <w:rPr>
          <w:ins w:id="23" w:author="Gann, Julie" w:date="2025-05-22T09:37:00Z" w16du:dateUtc="2025-05-22T14:37:00Z"/>
          <w:rFonts w:asciiTheme="minorHAnsi" w:hAnsiTheme="minorHAnsi" w:cstheme="minorHAnsi"/>
          <w:b/>
          <w:sz w:val="22"/>
          <w:szCs w:val="22"/>
        </w:rPr>
      </w:pPr>
    </w:p>
    <w:p w14:paraId="3F42BA02" w14:textId="77777777" w:rsidR="00EA2B9C" w:rsidRPr="00A54018" w:rsidRDefault="00EA2B9C" w:rsidP="00EA2B9C">
      <w:pPr>
        <w:pStyle w:val="ListParagraph"/>
        <w:numPr>
          <w:ilvl w:val="0"/>
          <w:numId w:val="37"/>
        </w:numPr>
        <w:jc w:val="both"/>
        <w:rPr>
          <w:ins w:id="24" w:author="Gann, Julie" w:date="2025-05-22T09:37:00Z" w16du:dateUtc="2025-05-22T14:37:00Z"/>
          <w:rFonts w:asciiTheme="minorHAnsi" w:hAnsiTheme="minorHAnsi" w:cstheme="minorHAnsi"/>
          <w:sz w:val="22"/>
          <w:szCs w:val="22"/>
        </w:rPr>
      </w:pPr>
      <w:ins w:id="25" w:author="Gann, Julie" w:date="2025-05-22T09:37:00Z" w16du:dateUtc="2025-05-22T14:37:00Z">
        <w:r w:rsidRPr="00A54018">
          <w:rPr>
            <w:rFonts w:asciiTheme="minorHAnsi" w:hAnsiTheme="minorHAnsi" w:cstheme="minorHAnsi"/>
            <w:sz w:val="22"/>
            <w:szCs w:val="22"/>
          </w:rPr>
          <w:t xml:space="preserve">The aggregate disclosure is proposed as follows: </w:t>
        </w:r>
      </w:ins>
    </w:p>
    <w:p w14:paraId="1C8ACCBD" w14:textId="77777777" w:rsidR="00BB6C25" w:rsidRPr="00A54018" w:rsidRDefault="00BB6C25" w:rsidP="00BB6C25">
      <w:pPr>
        <w:jc w:val="both"/>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1750"/>
        <w:gridCol w:w="840"/>
        <w:gridCol w:w="718"/>
        <w:gridCol w:w="616"/>
        <w:gridCol w:w="684"/>
        <w:gridCol w:w="1418"/>
        <w:gridCol w:w="1511"/>
        <w:gridCol w:w="1890"/>
      </w:tblGrid>
      <w:tr w:rsidR="00EA2B9C" w:rsidRPr="00A54018" w14:paraId="7C057160" w14:textId="5D0EB9A6" w:rsidTr="00FF1398">
        <w:tc>
          <w:tcPr>
            <w:tcW w:w="1750" w:type="dxa"/>
            <w:vAlign w:val="bottom"/>
          </w:tcPr>
          <w:p w14:paraId="3A586649" w14:textId="77777777" w:rsidR="00EA2B9C" w:rsidRPr="00A54018" w:rsidRDefault="00EA2B9C" w:rsidP="00BB6C25">
            <w:pPr>
              <w:jc w:val="both"/>
              <w:rPr>
                <w:rFonts w:asciiTheme="minorHAnsi" w:hAnsiTheme="minorHAnsi" w:cstheme="minorHAnsi"/>
                <w:b/>
                <w:sz w:val="22"/>
                <w:szCs w:val="22"/>
              </w:rPr>
            </w:pPr>
          </w:p>
        </w:tc>
        <w:tc>
          <w:tcPr>
            <w:tcW w:w="840" w:type="dxa"/>
            <w:vAlign w:val="bottom"/>
          </w:tcPr>
          <w:p w14:paraId="6C58CB8B" w14:textId="166D1AED"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Total BACV</w:t>
            </w:r>
          </w:p>
        </w:tc>
        <w:tc>
          <w:tcPr>
            <w:tcW w:w="718" w:type="dxa"/>
            <w:vAlign w:val="bottom"/>
          </w:tcPr>
          <w:p w14:paraId="25858936" w14:textId="07AE0440"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Total FV</w:t>
            </w:r>
          </w:p>
        </w:tc>
        <w:tc>
          <w:tcPr>
            <w:tcW w:w="616" w:type="dxa"/>
            <w:vAlign w:val="bottom"/>
          </w:tcPr>
          <w:p w14:paraId="4CCEA298" w14:textId="05918868"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FV L2</w:t>
            </w:r>
          </w:p>
        </w:tc>
        <w:tc>
          <w:tcPr>
            <w:tcW w:w="684" w:type="dxa"/>
            <w:vAlign w:val="bottom"/>
          </w:tcPr>
          <w:p w14:paraId="2E40839A" w14:textId="2935985A"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FV L3</w:t>
            </w:r>
          </w:p>
        </w:tc>
        <w:tc>
          <w:tcPr>
            <w:tcW w:w="1418" w:type="dxa"/>
            <w:vAlign w:val="bottom"/>
          </w:tcPr>
          <w:p w14:paraId="20D6D2A9" w14:textId="3514F744"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Aggregate Deferred Interest</w:t>
            </w:r>
          </w:p>
        </w:tc>
        <w:tc>
          <w:tcPr>
            <w:tcW w:w="1511" w:type="dxa"/>
            <w:vAlign w:val="bottom"/>
          </w:tcPr>
          <w:p w14:paraId="47D03057" w14:textId="4E14C689"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Aggregate Paid-In-Kind Interest</w:t>
            </w:r>
          </w:p>
        </w:tc>
        <w:tc>
          <w:tcPr>
            <w:tcW w:w="1890" w:type="dxa"/>
            <w:vAlign w:val="bottom"/>
          </w:tcPr>
          <w:p w14:paraId="18F50CAB" w14:textId="34E5A5D8" w:rsidR="00EA2B9C" w:rsidRPr="00A54018" w:rsidRDefault="00EA2B9C" w:rsidP="00A71E8B">
            <w:pPr>
              <w:jc w:val="center"/>
              <w:rPr>
                <w:rFonts w:asciiTheme="minorHAnsi" w:hAnsiTheme="minorHAnsi" w:cstheme="minorHAnsi"/>
                <w:b/>
                <w:sz w:val="22"/>
                <w:szCs w:val="22"/>
              </w:rPr>
            </w:pPr>
            <w:r w:rsidRPr="00A54018">
              <w:rPr>
                <w:rFonts w:asciiTheme="minorHAnsi" w:hAnsiTheme="minorHAnsi" w:cstheme="minorHAnsi"/>
                <w:b/>
                <w:sz w:val="22"/>
                <w:szCs w:val="22"/>
              </w:rPr>
              <w:t>BACV with PLR as NAIC Designation</w:t>
            </w:r>
          </w:p>
        </w:tc>
      </w:tr>
      <w:tr w:rsidR="00EA2B9C" w:rsidRPr="00A54018" w14:paraId="2E094016" w14:textId="18BD3F37" w:rsidTr="00E11CDE">
        <w:tc>
          <w:tcPr>
            <w:tcW w:w="1750" w:type="dxa"/>
          </w:tcPr>
          <w:p w14:paraId="77DB662F" w14:textId="7677F60E" w:rsidR="00EA2B9C" w:rsidRPr="00A54018" w:rsidRDefault="00EA2B9C" w:rsidP="00BB6C25">
            <w:pPr>
              <w:jc w:val="both"/>
              <w:rPr>
                <w:rFonts w:asciiTheme="minorHAnsi" w:hAnsiTheme="minorHAnsi" w:cstheme="minorHAnsi"/>
                <w:b/>
                <w:sz w:val="22"/>
                <w:szCs w:val="22"/>
              </w:rPr>
            </w:pPr>
            <w:bookmarkStart w:id="26" w:name="_Hlk197330415"/>
            <w:r w:rsidRPr="00A54018">
              <w:rPr>
                <w:rFonts w:asciiTheme="minorHAnsi" w:hAnsiTheme="minorHAnsi" w:cstheme="minorHAnsi"/>
                <w:b/>
                <w:sz w:val="22"/>
                <w:szCs w:val="22"/>
              </w:rPr>
              <w:t>Schedule DA</w:t>
            </w:r>
          </w:p>
        </w:tc>
        <w:tc>
          <w:tcPr>
            <w:tcW w:w="840" w:type="dxa"/>
          </w:tcPr>
          <w:p w14:paraId="36EC1216" w14:textId="77777777" w:rsidR="00EA2B9C" w:rsidRPr="00A54018" w:rsidRDefault="00EA2B9C" w:rsidP="00BB6C25">
            <w:pPr>
              <w:jc w:val="both"/>
              <w:rPr>
                <w:rFonts w:asciiTheme="minorHAnsi" w:hAnsiTheme="minorHAnsi" w:cstheme="minorHAnsi"/>
                <w:b/>
                <w:sz w:val="22"/>
                <w:szCs w:val="22"/>
              </w:rPr>
            </w:pPr>
          </w:p>
        </w:tc>
        <w:tc>
          <w:tcPr>
            <w:tcW w:w="718" w:type="dxa"/>
          </w:tcPr>
          <w:p w14:paraId="197E96F5" w14:textId="77777777" w:rsidR="00EA2B9C" w:rsidRPr="00A54018" w:rsidRDefault="00EA2B9C" w:rsidP="00BB6C25">
            <w:pPr>
              <w:jc w:val="both"/>
              <w:rPr>
                <w:rFonts w:asciiTheme="minorHAnsi" w:hAnsiTheme="minorHAnsi" w:cstheme="minorHAnsi"/>
                <w:b/>
                <w:sz w:val="22"/>
                <w:szCs w:val="22"/>
              </w:rPr>
            </w:pPr>
          </w:p>
        </w:tc>
        <w:tc>
          <w:tcPr>
            <w:tcW w:w="616" w:type="dxa"/>
          </w:tcPr>
          <w:p w14:paraId="37B6886A" w14:textId="77777777" w:rsidR="00EA2B9C" w:rsidRPr="00A54018" w:rsidRDefault="00EA2B9C" w:rsidP="00BB6C25">
            <w:pPr>
              <w:jc w:val="both"/>
              <w:rPr>
                <w:rFonts w:asciiTheme="minorHAnsi" w:hAnsiTheme="minorHAnsi" w:cstheme="minorHAnsi"/>
                <w:b/>
                <w:sz w:val="22"/>
                <w:szCs w:val="22"/>
              </w:rPr>
            </w:pPr>
          </w:p>
        </w:tc>
        <w:tc>
          <w:tcPr>
            <w:tcW w:w="684" w:type="dxa"/>
          </w:tcPr>
          <w:p w14:paraId="709C0F70" w14:textId="77777777" w:rsidR="00EA2B9C" w:rsidRPr="00A54018" w:rsidRDefault="00EA2B9C" w:rsidP="00BB6C25">
            <w:pPr>
              <w:jc w:val="both"/>
              <w:rPr>
                <w:rFonts w:asciiTheme="minorHAnsi" w:hAnsiTheme="minorHAnsi" w:cstheme="minorHAnsi"/>
                <w:b/>
                <w:sz w:val="22"/>
                <w:szCs w:val="22"/>
              </w:rPr>
            </w:pPr>
          </w:p>
        </w:tc>
        <w:tc>
          <w:tcPr>
            <w:tcW w:w="1418" w:type="dxa"/>
          </w:tcPr>
          <w:p w14:paraId="601B298A" w14:textId="77777777" w:rsidR="00EA2B9C" w:rsidRPr="00A54018" w:rsidRDefault="00EA2B9C" w:rsidP="00BB6C25">
            <w:pPr>
              <w:jc w:val="both"/>
              <w:rPr>
                <w:rFonts w:asciiTheme="minorHAnsi" w:hAnsiTheme="minorHAnsi" w:cstheme="minorHAnsi"/>
                <w:b/>
                <w:sz w:val="22"/>
                <w:szCs w:val="22"/>
              </w:rPr>
            </w:pPr>
          </w:p>
        </w:tc>
        <w:tc>
          <w:tcPr>
            <w:tcW w:w="1511" w:type="dxa"/>
          </w:tcPr>
          <w:p w14:paraId="41F86C09" w14:textId="77777777" w:rsidR="00EA2B9C" w:rsidRPr="00A54018" w:rsidRDefault="00EA2B9C" w:rsidP="00BB6C25">
            <w:pPr>
              <w:jc w:val="both"/>
              <w:rPr>
                <w:rFonts w:asciiTheme="minorHAnsi" w:hAnsiTheme="minorHAnsi" w:cstheme="minorHAnsi"/>
                <w:b/>
                <w:sz w:val="22"/>
                <w:szCs w:val="22"/>
              </w:rPr>
            </w:pPr>
          </w:p>
        </w:tc>
        <w:tc>
          <w:tcPr>
            <w:tcW w:w="1890" w:type="dxa"/>
          </w:tcPr>
          <w:p w14:paraId="2F2EE64A" w14:textId="77777777" w:rsidR="00EA2B9C" w:rsidRPr="00A54018" w:rsidRDefault="00EA2B9C" w:rsidP="00BB6C25">
            <w:pPr>
              <w:jc w:val="both"/>
              <w:rPr>
                <w:rFonts w:asciiTheme="minorHAnsi" w:hAnsiTheme="minorHAnsi" w:cstheme="minorHAnsi"/>
                <w:b/>
                <w:sz w:val="22"/>
                <w:szCs w:val="22"/>
              </w:rPr>
            </w:pPr>
          </w:p>
        </w:tc>
      </w:tr>
      <w:tr w:rsidR="00EA2B9C" w:rsidRPr="00A54018" w14:paraId="56B006F5" w14:textId="01745A26" w:rsidTr="00E11CDE">
        <w:tc>
          <w:tcPr>
            <w:tcW w:w="1750" w:type="dxa"/>
          </w:tcPr>
          <w:p w14:paraId="33EC6455" w14:textId="07D89C05"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0ED1F0A4" w14:textId="77777777" w:rsidR="00EA2B9C" w:rsidRPr="00A54018" w:rsidRDefault="00EA2B9C" w:rsidP="00BB6C25">
            <w:pPr>
              <w:jc w:val="both"/>
              <w:rPr>
                <w:rFonts w:asciiTheme="minorHAnsi" w:hAnsiTheme="minorHAnsi" w:cstheme="minorHAnsi"/>
                <w:b/>
                <w:sz w:val="22"/>
                <w:szCs w:val="22"/>
              </w:rPr>
            </w:pPr>
          </w:p>
        </w:tc>
        <w:tc>
          <w:tcPr>
            <w:tcW w:w="718" w:type="dxa"/>
          </w:tcPr>
          <w:p w14:paraId="27097C4D" w14:textId="77777777" w:rsidR="00EA2B9C" w:rsidRPr="00A54018" w:rsidRDefault="00EA2B9C" w:rsidP="00BB6C25">
            <w:pPr>
              <w:jc w:val="both"/>
              <w:rPr>
                <w:rFonts w:asciiTheme="minorHAnsi" w:hAnsiTheme="minorHAnsi" w:cstheme="minorHAnsi"/>
                <w:b/>
                <w:sz w:val="22"/>
                <w:szCs w:val="22"/>
              </w:rPr>
            </w:pPr>
          </w:p>
        </w:tc>
        <w:tc>
          <w:tcPr>
            <w:tcW w:w="616" w:type="dxa"/>
          </w:tcPr>
          <w:p w14:paraId="39DB5137" w14:textId="77777777" w:rsidR="00EA2B9C" w:rsidRPr="00A54018" w:rsidRDefault="00EA2B9C" w:rsidP="00BB6C25">
            <w:pPr>
              <w:jc w:val="both"/>
              <w:rPr>
                <w:rFonts w:asciiTheme="minorHAnsi" w:hAnsiTheme="minorHAnsi" w:cstheme="minorHAnsi"/>
                <w:b/>
                <w:sz w:val="22"/>
                <w:szCs w:val="22"/>
              </w:rPr>
            </w:pPr>
          </w:p>
        </w:tc>
        <w:tc>
          <w:tcPr>
            <w:tcW w:w="684" w:type="dxa"/>
          </w:tcPr>
          <w:p w14:paraId="2DC76D12" w14:textId="77777777" w:rsidR="00EA2B9C" w:rsidRPr="00A54018" w:rsidRDefault="00EA2B9C" w:rsidP="00BB6C25">
            <w:pPr>
              <w:jc w:val="both"/>
              <w:rPr>
                <w:rFonts w:asciiTheme="minorHAnsi" w:hAnsiTheme="minorHAnsi" w:cstheme="minorHAnsi"/>
                <w:b/>
                <w:sz w:val="22"/>
                <w:szCs w:val="22"/>
              </w:rPr>
            </w:pPr>
          </w:p>
        </w:tc>
        <w:tc>
          <w:tcPr>
            <w:tcW w:w="1418" w:type="dxa"/>
          </w:tcPr>
          <w:p w14:paraId="537C609F" w14:textId="77777777" w:rsidR="00EA2B9C" w:rsidRPr="00A54018" w:rsidRDefault="00EA2B9C" w:rsidP="00BB6C25">
            <w:pPr>
              <w:jc w:val="both"/>
              <w:rPr>
                <w:rFonts w:asciiTheme="minorHAnsi" w:hAnsiTheme="minorHAnsi" w:cstheme="minorHAnsi"/>
                <w:b/>
                <w:sz w:val="22"/>
                <w:szCs w:val="22"/>
              </w:rPr>
            </w:pPr>
          </w:p>
        </w:tc>
        <w:tc>
          <w:tcPr>
            <w:tcW w:w="1511" w:type="dxa"/>
          </w:tcPr>
          <w:p w14:paraId="0B48BCDD" w14:textId="77777777" w:rsidR="00EA2B9C" w:rsidRPr="00A54018" w:rsidRDefault="00EA2B9C" w:rsidP="00BB6C25">
            <w:pPr>
              <w:jc w:val="both"/>
              <w:rPr>
                <w:rFonts w:asciiTheme="minorHAnsi" w:hAnsiTheme="minorHAnsi" w:cstheme="minorHAnsi"/>
                <w:b/>
                <w:sz w:val="22"/>
                <w:szCs w:val="22"/>
              </w:rPr>
            </w:pPr>
          </w:p>
        </w:tc>
        <w:tc>
          <w:tcPr>
            <w:tcW w:w="1890" w:type="dxa"/>
          </w:tcPr>
          <w:p w14:paraId="67B30F09" w14:textId="77777777" w:rsidR="00EA2B9C" w:rsidRPr="00A54018" w:rsidRDefault="00EA2B9C" w:rsidP="00BB6C25">
            <w:pPr>
              <w:jc w:val="both"/>
              <w:rPr>
                <w:rFonts w:asciiTheme="minorHAnsi" w:hAnsiTheme="minorHAnsi" w:cstheme="minorHAnsi"/>
                <w:b/>
                <w:sz w:val="22"/>
                <w:szCs w:val="22"/>
              </w:rPr>
            </w:pPr>
          </w:p>
        </w:tc>
      </w:tr>
      <w:tr w:rsidR="00EA2B9C" w:rsidRPr="00A54018" w14:paraId="008FEE96" w14:textId="6E2245EA" w:rsidTr="00E11CDE">
        <w:tc>
          <w:tcPr>
            <w:tcW w:w="1750" w:type="dxa"/>
          </w:tcPr>
          <w:p w14:paraId="3A07C06B" w14:textId="6E3F0EE2"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566D936C" w14:textId="77777777" w:rsidR="00EA2B9C" w:rsidRPr="00A54018" w:rsidRDefault="00EA2B9C" w:rsidP="00BB6C25">
            <w:pPr>
              <w:jc w:val="both"/>
              <w:rPr>
                <w:rFonts w:asciiTheme="minorHAnsi" w:hAnsiTheme="minorHAnsi" w:cstheme="minorHAnsi"/>
                <w:b/>
                <w:sz w:val="22"/>
                <w:szCs w:val="22"/>
              </w:rPr>
            </w:pPr>
          </w:p>
        </w:tc>
        <w:tc>
          <w:tcPr>
            <w:tcW w:w="718" w:type="dxa"/>
          </w:tcPr>
          <w:p w14:paraId="44BD8C2C" w14:textId="77777777" w:rsidR="00EA2B9C" w:rsidRPr="00A54018" w:rsidRDefault="00EA2B9C" w:rsidP="00BB6C25">
            <w:pPr>
              <w:jc w:val="both"/>
              <w:rPr>
                <w:rFonts w:asciiTheme="minorHAnsi" w:hAnsiTheme="minorHAnsi" w:cstheme="minorHAnsi"/>
                <w:b/>
                <w:sz w:val="22"/>
                <w:szCs w:val="22"/>
              </w:rPr>
            </w:pPr>
          </w:p>
        </w:tc>
        <w:tc>
          <w:tcPr>
            <w:tcW w:w="616" w:type="dxa"/>
          </w:tcPr>
          <w:p w14:paraId="30A1AFCB" w14:textId="77777777" w:rsidR="00EA2B9C" w:rsidRPr="00A54018" w:rsidRDefault="00EA2B9C" w:rsidP="00BB6C25">
            <w:pPr>
              <w:jc w:val="both"/>
              <w:rPr>
                <w:rFonts w:asciiTheme="minorHAnsi" w:hAnsiTheme="minorHAnsi" w:cstheme="minorHAnsi"/>
                <w:b/>
                <w:sz w:val="22"/>
                <w:szCs w:val="22"/>
              </w:rPr>
            </w:pPr>
          </w:p>
        </w:tc>
        <w:tc>
          <w:tcPr>
            <w:tcW w:w="684" w:type="dxa"/>
          </w:tcPr>
          <w:p w14:paraId="45E1C002" w14:textId="77777777" w:rsidR="00EA2B9C" w:rsidRPr="00A54018" w:rsidRDefault="00EA2B9C" w:rsidP="00BB6C25">
            <w:pPr>
              <w:jc w:val="both"/>
              <w:rPr>
                <w:rFonts w:asciiTheme="minorHAnsi" w:hAnsiTheme="minorHAnsi" w:cstheme="minorHAnsi"/>
                <w:b/>
                <w:sz w:val="22"/>
                <w:szCs w:val="22"/>
              </w:rPr>
            </w:pPr>
          </w:p>
        </w:tc>
        <w:tc>
          <w:tcPr>
            <w:tcW w:w="1418" w:type="dxa"/>
          </w:tcPr>
          <w:p w14:paraId="7529156E" w14:textId="77777777" w:rsidR="00EA2B9C" w:rsidRPr="00A54018" w:rsidRDefault="00EA2B9C" w:rsidP="00BB6C25">
            <w:pPr>
              <w:jc w:val="both"/>
              <w:rPr>
                <w:rFonts w:asciiTheme="minorHAnsi" w:hAnsiTheme="minorHAnsi" w:cstheme="minorHAnsi"/>
                <w:b/>
                <w:sz w:val="22"/>
                <w:szCs w:val="22"/>
              </w:rPr>
            </w:pPr>
          </w:p>
        </w:tc>
        <w:tc>
          <w:tcPr>
            <w:tcW w:w="1511" w:type="dxa"/>
          </w:tcPr>
          <w:p w14:paraId="17BC1A08" w14:textId="77777777" w:rsidR="00EA2B9C" w:rsidRPr="00A54018" w:rsidRDefault="00EA2B9C" w:rsidP="00BB6C25">
            <w:pPr>
              <w:jc w:val="both"/>
              <w:rPr>
                <w:rFonts w:asciiTheme="minorHAnsi" w:hAnsiTheme="minorHAnsi" w:cstheme="minorHAnsi"/>
                <w:b/>
                <w:sz w:val="22"/>
                <w:szCs w:val="22"/>
              </w:rPr>
            </w:pPr>
          </w:p>
        </w:tc>
        <w:tc>
          <w:tcPr>
            <w:tcW w:w="1890" w:type="dxa"/>
          </w:tcPr>
          <w:p w14:paraId="33E10729" w14:textId="77777777" w:rsidR="00EA2B9C" w:rsidRPr="00A54018" w:rsidRDefault="00EA2B9C" w:rsidP="00BB6C25">
            <w:pPr>
              <w:jc w:val="both"/>
              <w:rPr>
                <w:rFonts w:asciiTheme="minorHAnsi" w:hAnsiTheme="minorHAnsi" w:cstheme="minorHAnsi"/>
                <w:b/>
                <w:sz w:val="22"/>
                <w:szCs w:val="22"/>
              </w:rPr>
            </w:pPr>
          </w:p>
        </w:tc>
      </w:tr>
      <w:tr w:rsidR="00EA2B9C" w:rsidRPr="00A54018" w14:paraId="5B9F025A" w14:textId="2CBED13D" w:rsidTr="00E11CDE">
        <w:tc>
          <w:tcPr>
            <w:tcW w:w="1750" w:type="dxa"/>
          </w:tcPr>
          <w:p w14:paraId="2CC0AC83" w14:textId="14B93BE2"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76A6E405" w14:textId="77777777" w:rsidR="00EA2B9C" w:rsidRPr="00A54018" w:rsidRDefault="00EA2B9C" w:rsidP="00BB6C25">
            <w:pPr>
              <w:jc w:val="both"/>
              <w:rPr>
                <w:rFonts w:asciiTheme="minorHAnsi" w:hAnsiTheme="minorHAnsi" w:cstheme="minorHAnsi"/>
                <w:b/>
                <w:sz w:val="22"/>
                <w:szCs w:val="22"/>
              </w:rPr>
            </w:pPr>
          </w:p>
        </w:tc>
        <w:tc>
          <w:tcPr>
            <w:tcW w:w="718" w:type="dxa"/>
          </w:tcPr>
          <w:p w14:paraId="7B8695A0" w14:textId="77777777" w:rsidR="00EA2B9C" w:rsidRPr="00A54018" w:rsidRDefault="00EA2B9C" w:rsidP="00BB6C25">
            <w:pPr>
              <w:jc w:val="both"/>
              <w:rPr>
                <w:rFonts w:asciiTheme="minorHAnsi" w:hAnsiTheme="minorHAnsi" w:cstheme="minorHAnsi"/>
                <w:b/>
                <w:sz w:val="22"/>
                <w:szCs w:val="22"/>
              </w:rPr>
            </w:pPr>
          </w:p>
        </w:tc>
        <w:tc>
          <w:tcPr>
            <w:tcW w:w="616" w:type="dxa"/>
          </w:tcPr>
          <w:p w14:paraId="796FAA54" w14:textId="77777777" w:rsidR="00EA2B9C" w:rsidRPr="00A54018" w:rsidRDefault="00EA2B9C" w:rsidP="00BB6C25">
            <w:pPr>
              <w:jc w:val="both"/>
              <w:rPr>
                <w:rFonts w:asciiTheme="minorHAnsi" w:hAnsiTheme="minorHAnsi" w:cstheme="minorHAnsi"/>
                <w:b/>
                <w:sz w:val="22"/>
                <w:szCs w:val="22"/>
              </w:rPr>
            </w:pPr>
          </w:p>
        </w:tc>
        <w:tc>
          <w:tcPr>
            <w:tcW w:w="684" w:type="dxa"/>
          </w:tcPr>
          <w:p w14:paraId="4BE642D7" w14:textId="77777777" w:rsidR="00EA2B9C" w:rsidRPr="00A54018" w:rsidRDefault="00EA2B9C" w:rsidP="00BB6C25">
            <w:pPr>
              <w:jc w:val="both"/>
              <w:rPr>
                <w:rFonts w:asciiTheme="minorHAnsi" w:hAnsiTheme="minorHAnsi" w:cstheme="minorHAnsi"/>
                <w:b/>
                <w:sz w:val="22"/>
                <w:szCs w:val="22"/>
              </w:rPr>
            </w:pPr>
          </w:p>
        </w:tc>
        <w:tc>
          <w:tcPr>
            <w:tcW w:w="1418" w:type="dxa"/>
          </w:tcPr>
          <w:p w14:paraId="126E85F5" w14:textId="77777777" w:rsidR="00EA2B9C" w:rsidRPr="00A54018" w:rsidRDefault="00EA2B9C" w:rsidP="00BB6C25">
            <w:pPr>
              <w:jc w:val="both"/>
              <w:rPr>
                <w:rFonts w:asciiTheme="minorHAnsi" w:hAnsiTheme="minorHAnsi" w:cstheme="minorHAnsi"/>
                <w:b/>
                <w:sz w:val="22"/>
                <w:szCs w:val="22"/>
              </w:rPr>
            </w:pPr>
          </w:p>
        </w:tc>
        <w:tc>
          <w:tcPr>
            <w:tcW w:w="1511" w:type="dxa"/>
          </w:tcPr>
          <w:p w14:paraId="7F99C3FB" w14:textId="77777777" w:rsidR="00EA2B9C" w:rsidRPr="00A54018" w:rsidRDefault="00EA2B9C" w:rsidP="00BB6C25">
            <w:pPr>
              <w:jc w:val="both"/>
              <w:rPr>
                <w:rFonts w:asciiTheme="minorHAnsi" w:hAnsiTheme="minorHAnsi" w:cstheme="minorHAnsi"/>
                <w:b/>
                <w:sz w:val="22"/>
                <w:szCs w:val="22"/>
              </w:rPr>
            </w:pPr>
          </w:p>
        </w:tc>
        <w:tc>
          <w:tcPr>
            <w:tcW w:w="1890" w:type="dxa"/>
          </w:tcPr>
          <w:p w14:paraId="2F6DE2FC" w14:textId="77777777" w:rsidR="00EA2B9C" w:rsidRPr="00A54018" w:rsidRDefault="00EA2B9C" w:rsidP="00BB6C25">
            <w:pPr>
              <w:jc w:val="both"/>
              <w:rPr>
                <w:rFonts w:asciiTheme="minorHAnsi" w:hAnsiTheme="minorHAnsi" w:cstheme="minorHAnsi"/>
                <w:b/>
                <w:sz w:val="22"/>
                <w:szCs w:val="22"/>
              </w:rPr>
            </w:pPr>
          </w:p>
        </w:tc>
      </w:tr>
      <w:tr w:rsidR="00EA2B9C" w:rsidRPr="00A54018" w14:paraId="2C763778" w14:textId="73054CE7" w:rsidTr="00E11CDE">
        <w:tc>
          <w:tcPr>
            <w:tcW w:w="1750" w:type="dxa"/>
          </w:tcPr>
          <w:p w14:paraId="7E2A2523" w14:textId="08FF8814"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31DFA5E1" w14:textId="77777777" w:rsidR="00EA2B9C" w:rsidRPr="00A54018" w:rsidRDefault="00EA2B9C" w:rsidP="00BB6C25">
            <w:pPr>
              <w:jc w:val="both"/>
              <w:rPr>
                <w:rFonts w:asciiTheme="minorHAnsi" w:hAnsiTheme="minorHAnsi" w:cstheme="minorHAnsi"/>
                <w:b/>
                <w:sz w:val="22"/>
                <w:szCs w:val="22"/>
              </w:rPr>
            </w:pPr>
          </w:p>
        </w:tc>
        <w:tc>
          <w:tcPr>
            <w:tcW w:w="718" w:type="dxa"/>
          </w:tcPr>
          <w:p w14:paraId="6BEB6D72" w14:textId="77777777" w:rsidR="00EA2B9C" w:rsidRPr="00A54018" w:rsidRDefault="00EA2B9C" w:rsidP="00BB6C25">
            <w:pPr>
              <w:jc w:val="both"/>
              <w:rPr>
                <w:rFonts w:asciiTheme="minorHAnsi" w:hAnsiTheme="minorHAnsi" w:cstheme="minorHAnsi"/>
                <w:b/>
                <w:sz w:val="22"/>
                <w:szCs w:val="22"/>
              </w:rPr>
            </w:pPr>
          </w:p>
        </w:tc>
        <w:tc>
          <w:tcPr>
            <w:tcW w:w="616" w:type="dxa"/>
          </w:tcPr>
          <w:p w14:paraId="4800B1E9" w14:textId="77777777" w:rsidR="00EA2B9C" w:rsidRPr="00A54018" w:rsidRDefault="00EA2B9C" w:rsidP="00BB6C25">
            <w:pPr>
              <w:jc w:val="both"/>
              <w:rPr>
                <w:rFonts w:asciiTheme="minorHAnsi" w:hAnsiTheme="minorHAnsi" w:cstheme="minorHAnsi"/>
                <w:b/>
                <w:sz w:val="22"/>
                <w:szCs w:val="22"/>
              </w:rPr>
            </w:pPr>
          </w:p>
        </w:tc>
        <w:tc>
          <w:tcPr>
            <w:tcW w:w="684" w:type="dxa"/>
          </w:tcPr>
          <w:p w14:paraId="5DB60F4F" w14:textId="77777777" w:rsidR="00EA2B9C" w:rsidRPr="00A54018" w:rsidRDefault="00EA2B9C" w:rsidP="00BB6C25">
            <w:pPr>
              <w:jc w:val="both"/>
              <w:rPr>
                <w:rFonts w:asciiTheme="minorHAnsi" w:hAnsiTheme="minorHAnsi" w:cstheme="minorHAnsi"/>
                <w:b/>
                <w:sz w:val="22"/>
                <w:szCs w:val="22"/>
              </w:rPr>
            </w:pPr>
          </w:p>
        </w:tc>
        <w:tc>
          <w:tcPr>
            <w:tcW w:w="1418" w:type="dxa"/>
          </w:tcPr>
          <w:p w14:paraId="1BA3438D" w14:textId="77777777" w:rsidR="00EA2B9C" w:rsidRPr="00A54018" w:rsidRDefault="00EA2B9C" w:rsidP="00BB6C25">
            <w:pPr>
              <w:jc w:val="both"/>
              <w:rPr>
                <w:rFonts w:asciiTheme="minorHAnsi" w:hAnsiTheme="minorHAnsi" w:cstheme="minorHAnsi"/>
                <w:b/>
                <w:sz w:val="22"/>
                <w:szCs w:val="22"/>
              </w:rPr>
            </w:pPr>
          </w:p>
        </w:tc>
        <w:tc>
          <w:tcPr>
            <w:tcW w:w="1511" w:type="dxa"/>
          </w:tcPr>
          <w:p w14:paraId="41A7E878" w14:textId="77777777" w:rsidR="00EA2B9C" w:rsidRPr="00A54018" w:rsidRDefault="00EA2B9C" w:rsidP="00BB6C25">
            <w:pPr>
              <w:jc w:val="both"/>
              <w:rPr>
                <w:rFonts w:asciiTheme="minorHAnsi" w:hAnsiTheme="minorHAnsi" w:cstheme="minorHAnsi"/>
                <w:b/>
                <w:sz w:val="22"/>
                <w:szCs w:val="22"/>
              </w:rPr>
            </w:pPr>
          </w:p>
        </w:tc>
        <w:tc>
          <w:tcPr>
            <w:tcW w:w="1890" w:type="dxa"/>
          </w:tcPr>
          <w:p w14:paraId="2D64254B" w14:textId="77777777" w:rsidR="00EA2B9C" w:rsidRPr="00A54018" w:rsidRDefault="00EA2B9C" w:rsidP="00BB6C25">
            <w:pPr>
              <w:jc w:val="both"/>
              <w:rPr>
                <w:rFonts w:asciiTheme="minorHAnsi" w:hAnsiTheme="minorHAnsi" w:cstheme="minorHAnsi"/>
                <w:b/>
                <w:sz w:val="22"/>
                <w:szCs w:val="22"/>
              </w:rPr>
            </w:pPr>
          </w:p>
        </w:tc>
      </w:tr>
      <w:tr w:rsidR="00EA2B9C" w:rsidRPr="00A54018" w14:paraId="3AC637C0" w14:textId="77777777" w:rsidTr="00E11CDE">
        <w:tc>
          <w:tcPr>
            <w:tcW w:w="1750" w:type="dxa"/>
          </w:tcPr>
          <w:p w14:paraId="7B156716" w14:textId="4AEE6267" w:rsidR="00EA2B9C" w:rsidRPr="00A54018" w:rsidRDefault="00EA2B9C" w:rsidP="00E11CDE">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7F20C32E" w14:textId="77777777" w:rsidR="00EA2B9C" w:rsidRPr="00A54018" w:rsidRDefault="00EA2B9C" w:rsidP="00BB6C25">
            <w:pPr>
              <w:jc w:val="both"/>
              <w:rPr>
                <w:rFonts w:asciiTheme="minorHAnsi" w:hAnsiTheme="minorHAnsi" w:cstheme="minorHAnsi"/>
                <w:b/>
                <w:sz w:val="22"/>
                <w:szCs w:val="22"/>
              </w:rPr>
            </w:pPr>
          </w:p>
        </w:tc>
        <w:tc>
          <w:tcPr>
            <w:tcW w:w="718" w:type="dxa"/>
          </w:tcPr>
          <w:p w14:paraId="26ECB638" w14:textId="77777777" w:rsidR="00EA2B9C" w:rsidRPr="00A54018" w:rsidRDefault="00EA2B9C" w:rsidP="00BB6C25">
            <w:pPr>
              <w:jc w:val="both"/>
              <w:rPr>
                <w:rFonts w:asciiTheme="minorHAnsi" w:hAnsiTheme="minorHAnsi" w:cstheme="minorHAnsi"/>
                <w:b/>
                <w:sz w:val="22"/>
                <w:szCs w:val="22"/>
              </w:rPr>
            </w:pPr>
          </w:p>
        </w:tc>
        <w:tc>
          <w:tcPr>
            <w:tcW w:w="616" w:type="dxa"/>
          </w:tcPr>
          <w:p w14:paraId="352149C8" w14:textId="77777777" w:rsidR="00EA2B9C" w:rsidRPr="00A54018" w:rsidRDefault="00EA2B9C" w:rsidP="00BB6C25">
            <w:pPr>
              <w:jc w:val="both"/>
              <w:rPr>
                <w:rFonts w:asciiTheme="minorHAnsi" w:hAnsiTheme="minorHAnsi" w:cstheme="minorHAnsi"/>
                <w:b/>
                <w:sz w:val="22"/>
                <w:szCs w:val="22"/>
              </w:rPr>
            </w:pPr>
          </w:p>
        </w:tc>
        <w:tc>
          <w:tcPr>
            <w:tcW w:w="684" w:type="dxa"/>
          </w:tcPr>
          <w:p w14:paraId="591851A6" w14:textId="77777777" w:rsidR="00EA2B9C" w:rsidRPr="00A54018" w:rsidRDefault="00EA2B9C" w:rsidP="00BB6C25">
            <w:pPr>
              <w:jc w:val="both"/>
              <w:rPr>
                <w:rFonts w:asciiTheme="minorHAnsi" w:hAnsiTheme="minorHAnsi" w:cstheme="minorHAnsi"/>
                <w:b/>
                <w:sz w:val="22"/>
                <w:szCs w:val="22"/>
              </w:rPr>
            </w:pPr>
          </w:p>
        </w:tc>
        <w:tc>
          <w:tcPr>
            <w:tcW w:w="1418" w:type="dxa"/>
          </w:tcPr>
          <w:p w14:paraId="15013EE6" w14:textId="77777777" w:rsidR="00EA2B9C" w:rsidRPr="00A54018" w:rsidRDefault="00EA2B9C" w:rsidP="00BB6C25">
            <w:pPr>
              <w:jc w:val="both"/>
              <w:rPr>
                <w:rFonts w:asciiTheme="minorHAnsi" w:hAnsiTheme="minorHAnsi" w:cstheme="minorHAnsi"/>
                <w:b/>
                <w:sz w:val="22"/>
                <w:szCs w:val="22"/>
              </w:rPr>
            </w:pPr>
          </w:p>
        </w:tc>
        <w:tc>
          <w:tcPr>
            <w:tcW w:w="1511" w:type="dxa"/>
          </w:tcPr>
          <w:p w14:paraId="6BD6BF1D" w14:textId="77777777" w:rsidR="00EA2B9C" w:rsidRPr="00A54018" w:rsidRDefault="00EA2B9C" w:rsidP="00BB6C25">
            <w:pPr>
              <w:jc w:val="both"/>
              <w:rPr>
                <w:rFonts w:asciiTheme="minorHAnsi" w:hAnsiTheme="minorHAnsi" w:cstheme="minorHAnsi"/>
                <w:b/>
                <w:sz w:val="22"/>
                <w:szCs w:val="22"/>
              </w:rPr>
            </w:pPr>
          </w:p>
        </w:tc>
        <w:tc>
          <w:tcPr>
            <w:tcW w:w="1890" w:type="dxa"/>
          </w:tcPr>
          <w:p w14:paraId="286EB944" w14:textId="77777777" w:rsidR="00EA2B9C" w:rsidRPr="00A54018" w:rsidRDefault="00EA2B9C" w:rsidP="00BB6C25">
            <w:pPr>
              <w:jc w:val="both"/>
              <w:rPr>
                <w:rFonts w:asciiTheme="minorHAnsi" w:hAnsiTheme="minorHAnsi" w:cstheme="minorHAnsi"/>
                <w:b/>
                <w:sz w:val="22"/>
                <w:szCs w:val="22"/>
              </w:rPr>
            </w:pPr>
          </w:p>
        </w:tc>
      </w:tr>
      <w:bookmarkEnd w:id="26"/>
      <w:tr w:rsidR="00EA2B9C" w:rsidRPr="00A54018" w14:paraId="02528724" w14:textId="77777777" w:rsidTr="00E11CDE">
        <w:tc>
          <w:tcPr>
            <w:tcW w:w="1750" w:type="dxa"/>
          </w:tcPr>
          <w:p w14:paraId="4D8FE466" w14:textId="77777777" w:rsidR="00EA2B9C" w:rsidRPr="00A54018" w:rsidRDefault="00EA2B9C" w:rsidP="00E11CDE">
            <w:pPr>
              <w:jc w:val="right"/>
              <w:rPr>
                <w:rFonts w:asciiTheme="minorHAnsi" w:hAnsiTheme="minorHAnsi" w:cstheme="minorHAnsi"/>
                <w:sz w:val="22"/>
                <w:szCs w:val="22"/>
              </w:rPr>
            </w:pPr>
          </w:p>
        </w:tc>
        <w:tc>
          <w:tcPr>
            <w:tcW w:w="840" w:type="dxa"/>
          </w:tcPr>
          <w:p w14:paraId="2439EDE8" w14:textId="77777777" w:rsidR="00EA2B9C" w:rsidRPr="00A54018" w:rsidRDefault="00EA2B9C" w:rsidP="00BB6C25">
            <w:pPr>
              <w:jc w:val="both"/>
              <w:rPr>
                <w:rFonts w:asciiTheme="minorHAnsi" w:hAnsiTheme="minorHAnsi" w:cstheme="minorHAnsi"/>
                <w:b/>
                <w:sz w:val="22"/>
                <w:szCs w:val="22"/>
              </w:rPr>
            </w:pPr>
          </w:p>
        </w:tc>
        <w:tc>
          <w:tcPr>
            <w:tcW w:w="718" w:type="dxa"/>
          </w:tcPr>
          <w:p w14:paraId="5D689062" w14:textId="77777777" w:rsidR="00EA2B9C" w:rsidRPr="00A54018" w:rsidRDefault="00EA2B9C" w:rsidP="00BB6C25">
            <w:pPr>
              <w:jc w:val="both"/>
              <w:rPr>
                <w:rFonts w:asciiTheme="minorHAnsi" w:hAnsiTheme="minorHAnsi" w:cstheme="minorHAnsi"/>
                <w:b/>
                <w:sz w:val="22"/>
                <w:szCs w:val="22"/>
              </w:rPr>
            </w:pPr>
          </w:p>
        </w:tc>
        <w:tc>
          <w:tcPr>
            <w:tcW w:w="616" w:type="dxa"/>
          </w:tcPr>
          <w:p w14:paraId="032B5DBF" w14:textId="77777777" w:rsidR="00EA2B9C" w:rsidRPr="00A54018" w:rsidRDefault="00EA2B9C" w:rsidP="00BB6C25">
            <w:pPr>
              <w:jc w:val="both"/>
              <w:rPr>
                <w:rFonts w:asciiTheme="minorHAnsi" w:hAnsiTheme="minorHAnsi" w:cstheme="minorHAnsi"/>
                <w:b/>
                <w:sz w:val="22"/>
                <w:szCs w:val="22"/>
              </w:rPr>
            </w:pPr>
          </w:p>
        </w:tc>
        <w:tc>
          <w:tcPr>
            <w:tcW w:w="684" w:type="dxa"/>
          </w:tcPr>
          <w:p w14:paraId="31B80E60" w14:textId="77777777" w:rsidR="00EA2B9C" w:rsidRPr="00A54018" w:rsidRDefault="00EA2B9C" w:rsidP="00BB6C25">
            <w:pPr>
              <w:jc w:val="both"/>
              <w:rPr>
                <w:rFonts w:asciiTheme="minorHAnsi" w:hAnsiTheme="minorHAnsi" w:cstheme="minorHAnsi"/>
                <w:b/>
                <w:sz w:val="22"/>
                <w:szCs w:val="22"/>
              </w:rPr>
            </w:pPr>
          </w:p>
        </w:tc>
        <w:tc>
          <w:tcPr>
            <w:tcW w:w="1418" w:type="dxa"/>
          </w:tcPr>
          <w:p w14:paraId="7D0C563C" w14:textId="77777777" w:rsidR="00EA2B9C" w:rsidRPr="00A54018" w:rsidRDefault="00EA2B9C" w:rsidP="00BB6C25">
            <w:pPr>
              <w:jc w:val="both"/>
              <w:rPr>
                <w:rFonts w:asciiTheme="minorHAnsi" w:hAnsiTheme="minorHAnsi" w:cstheme="minorHAnsi"/>
                <w:b/>
                <w:sz w:val="22"/>
                <w:szCs w:val="22"/>
              </w:rPr>
            </w:pPr>
          </w:p>
        </w:tc>
        <w:tc>
          <w:tcPr>
            <w:tcW w:w="1511" w:type="dxa"/>
          </w:tcPr>
          <w:p w14:paraId="5D553913" w14:textId="77777777" w:rsidR="00EA2B9C" w:rsidRPr="00A54018" w:rsidRDefault="00EA2B9C" w:rsidP="00BB6C25">
            <w:pPr>
              <w:jc w:val="both"/>
              <w:rPr>
                <w:rFonts w:asciiTheme="minorHAnsi" w:hAnsiTheme="minorHAnsi" w:cstheme="minorHAnsi"/>
                <w:b/>
                <w:sz w:val="22"/>
                <w:szCs w:val="22"/>
              </w:rPr>
            </w:pPr>
          </w:p>
        </w:tc>
        <w:tc>
          <w:tcPr>
            <w:tcW w:w="1890" w:type="dxa"/>
          </w:tcPr>
          <w:p w14:paraId="297B82B8" w14:textId="77777777" w:rsidR="00EA2B9C" w:rsidRPr="00A54018" w:rsidRDefault="00EA2B9C" w:rsidP="00BB6C25">
            <w:pPr>
              <w:jc w:val="both"/>
              <w:rPr>
                <w:rFonts w:asciiTheme="minorHAnsi" w:hAnsiTheme="minorHAnsi" w:cstheme="minorHAnsi"/>
                <w:b/>
                <w:sz w:val="22"/>
                <w:szCs w:val="22"/>
              </w:rPr>
            </w:pPr>
          </w:p>
        </w:tc>
      </w:tr>
      <w:tr w:rsidR="00EA2B9C" w:rsidRPr="00A54018" w14:paraId="387ADF5F" w14:textId="77777777" w:rsidTr="00E11CDE">
        <w:tc>
          <w:tcPr>
            <w:tcW w:w="1750" w:type="dxa"/>
          </w:tcPr>
          <w:p w14:paraId="5D177DE4" w14:textId="15AD5E02"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E2</w:t>
            </w:r>
          </w:p>
        </w:tc>
        <w:tc>
          <w:tcPr>
            <w:tcW w:w="840" w:type="dxa"/>
          </w:tcPr>
          <w:p w14:paraId="69458245" w14:textId="77777777" w:rsidR="00EA2B9C" w:rsidRPr="00A54018" w:rsidRDefault="00EA2B9C">
            <w:pPr>
              <w:jc w:val="both"/>
              <w:rPr>
                <w:rFonts w:asciiTheme="minorHAnsi" w:hAnsiTheme="minorHAnsi" w:cstheme="minorHAnsi"/>
                <w:b/>
                <w:sz w:val="22"/>
                <w:szCs w:val="22"/>
              </w:rPr>
            </w:pPr>
          </w:p>
        </w:tc>
        <w:tc>
          <w:tcPr>
            <w:tcW w:w="718" w:type="dxa"/>
          </w:tcPr>
          <w:p w14:paraId="2AA3873B" w14:textId="77777777" w:rsidR="00EA2B9C" w:rsidRPr="00A54018" w:rsidRDefault="00EA2B9C">
            <w:pPr>
              <w:jc w:val="both"/>
              <w:rPr>
                <w:rFonts w:asciiTheme="minorHAnsi" w:hAnsiTheme="minorHAnsi" w:cstheme="minorHAnsi"/>
                <w:b/>
                <w:sz w:val="22"/>
                <w:szCs w:val="22"/>
              </w:rPr>
            </w:pPr>
          </w:p>
        </w:tc>
        <w:tc>
          <w:tcPr>
            <w:tcW w:w="616" w:type="dxa"/>
          </w:tcPr>
          <w:p w14:paraId="15211FB4" w14:textId="77777777" w:rsidR="00EA2B9C" w:rsidRPr="00A54018" w:rsidRDefault="00EA2B9C">
            <w:pPr>
              <w:jc w:val="both"/>
              <w:rPr>
                <w:rFonts w:asciiTheme="minorHAnsi" w:hAnsiTheme="minorHAnsi" w:cstheme="minorHAnsi"/>
                <w:b/>
                <w:sz w:val="22"/>
                <w:szCs w:val="22"/>
              </w:rPr>
            </w:pPr>
          </w:p>
        </w:tc>
        <w:tc>
          <w:tcPr>
            <w:tcW w:w="684" w:type="dxa"/>
          </w:tcPr>
          <w:p w14:paraId="32C9FEC7" w14:textId="77777777" w:rsidR="00EA2B9C" w:rsidRPr="00A54018" w:rsidRDefault="00EA2B9C">
            <w:pPr>
              <w:jc w:val="both"/>
              <w:rPr>
                <w:rFonts w:asciiTheme="minorHAnsi" w:hAnsiTheme="minorHAnsi" w:cstheme="minorHAnsi"/>
                <w:b/>
                <w:sz w:val="22"/>
                <w:szCs w:val="22"/>
              </w:rPr>
            </w:pPr>
          </w:p>
        </w:tc>
        <w:tc>
          <w:tcPr>
            <w:tcW w:w="1418" w:type="dxa"/>
          </w:tcPr>
          <w:p w14:paraId="0A3FEF97" w14:textId="77777777" w:rsidR="00EA2B9C" w:rsidRPr="00A54018" w:rsidRDefault="00EA2B9C">
            <w:pPr>
              <w:jc w:val="both"/>
              <w:rPr>
                <w:rFonts w:asciiTheme="minorHAnsi" w:hAnsiTheme="minorHAnsi" w:cstheme="minorHAnsi"/>
                <w:b/>
                <w:sz w:val="22"/>
                <w:szCs w:val="22"/>
              </w:rPr>
            </w:pPr>
          </w:p>
        </w:tc>
        <w:tc>
          <w:tcPr>
            <w:tcW w:w="1511" w:type="dxa"/>
          </w:tcPr>
          <w:p w14:paraId="51D7186B" w14:textId="77777777" w:rsidR="00EA2B9C" w:rsidRPr="00A54018" w:rsidRDefault="00EA2B9C">
            <w:pPr>
              <w:jc w:val="both"/>
              <w:rPr>
                <w:rFonts w:asciiTheme="minorHAnsi" w:hAnsiTheme="minorHAnsi" w:cstheme="minorHAnsi"/>
                <w:b/>
                <w:sz w:val="22"/>
                <w:szCs w:val="22"/>
              </w:rPr>
            </w:pPr>
          </w:p>
        </w:tc>
        <w:tc>
          <w:tcPr>
            <w:tcW w:w="1890" w:type="dxa"/>
          </w:tcPr>
          <w:p w14:paraId="43D0B349" w14:textId="77777777" w:rsidR="00EA2B9C" w:rsidRPr="00A54018" w:rsidRDefault="00EA2B9C">
            <w:pPr>
              <w:jc w:val="both"/>
              <w:rPr>
                <w:rFonts w:asciiTheme="minorHAnsi" w:hAnsiTheme="minorHAnsi" w:cstheme="minorHAnsi"/>
                <w:b/>
                <w:sz w:val="22"/>
                <w:szCs w:val="22"/>
              </w:rPr>
            </w:pPr>
          </w:p>
        </w:tc>
      </w:tr>
      <w:tr w:rsidR="00EA2B9C" w:rsidRPr="00A54018" w14:paraId="57805916" w14:textId="77777777" w:rsidTr="00E11CDE">
        <w:tc>
          <w:tcPr>
            <w:tcW w:w="1750" w:type="dxa"/>
          </w:tcPr>
          <w:p w14:paraId="5CD80FE9"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7E733A9" w14:textId="77777777" w:rsidR="00EA2B9C" w:rsidRPr="00A54018" w:rsidRDefault="00EA2B9C">
            <w:pPr>
              <w:jc w:val="both"/>
              <w:rPr>
                <w:rFonts w:asciiTheme="minorHAnsi" w:hAnsiTheme="minorHAnsi" w:cstheme="minorHAnsi"/>
                <w:b/>
                <w:sz w:val="22"/>
                <w:szCs w:val="22"/>
              </w:rPr>
            </w:pPr>
          </w:p>
        </w:tc>
        <w:tc>
          <w:tcPr>
            <w:tcW w:w="718" w:type="dxa"/>
          </w:tcPr>
          <w:p w14:paraId="2BB5C851" w14:textId="77777777" w:rsidR="00EA2B9C" w:rsidRPr="00A54018" w:rsidRDefault="00EA2B9C">
            <w:pPr>
              <w:jc w:val="both"/>
              <w:rPr>
                <w:rFonts w:asciiTheme="minorHAnsi" w:hAnsiTheme="minorHAnsi" w:cstheme="minorHAnsi"/>
                <w:b/>
                <w:sz w:val="22"/>
                <w:szCs w:val="22"/>
              </w:rPr>
            </w:pPr>
          </w:p>
        </w:tc>
        <w:tc>
          <w:tcPr>
            <w:tcW w:w="616" w:type="dxa"/>
          </w:tcPr>
          <w:p w14:paraId="640A36AE" w14:textId="77777777" w:rsidR="00EA2B9C" w:rsidRPr="00A54018" w:rsidRDefault="00EA2B9C">
            <w:pPr>
              <w:jc w:val="both"/>
              <w:rPr>
                <w:rFonts w:asciiTheme="minorHAnsi" w:hAnsiTheme="minorHAnsi" w:cstheme="minorHAnsi"/>
                <w:b/>
                <w:sz w:val="22"/>
                <w:szCs w:val="22"/>
              </w:rPr>
            </w:pPr>
          </w:p>
        </w:tc>
        <w:tc>
          <w:tcPr>
            <w:tcW w:w="684" w:type="dxa"/>
          </w:tcPr>
          <w:p w14:paraId="76E0972F" w14:textId="77777777" w:rsidR="00EA2B9C" w:rsidRPr="00A54018" w:rsidRDefault="00EA2B9C">
            <w:pPr>
              <w:jc w:val="both"/>
              <w:rPr>
                <w:rFonts w:asciiTheme="minorHAnsi" w:hAnsiTheme="minorHAnsi" w:cstheme="minorHAnsi"/>
                <w:b/>
                <w:sz w:val="22"/>
                <w:szCs w:val="22"/>
              </w:rPr>
            </w:pPr>
          </w:p>
        </w:tc>
        <w:tc>
          <w:tcPr>
            <w:tcW w:w="1418" w:type="dxa"/>
          </w:tcPr>
          <w:p w14:paraId="2114EE72" w14:textId="77777777" w:rsidR="00EA2B9C" w:rsidRPr="00A54018" w:rsidRDefault="00EA2B9C">
            <w:pPr>
              <w:jc w:val="both"/>
              <w:rPr>
                <w:rFonts w:asciiTheme="minorHAnsi" w:hAnsiTheme="minorHAnsi" w:cstheme="minorHAnsi"/>
                <w:b/>
                <w:sz w:val="22"/>
                <w:szCs w:val="22"/>
              </w:rPr>
            </w:pPr>
          </w:p>
        </w:tc>
        <w:tc>
          <w:tcPr>
            <w:tcW w:w="1511" w:type="dxa"/>
          </w:tcPr>
          <w:p w14:paraId="3B0C555E" w14:textId="77777777" w:rsidR="00EA2B9C" w:rsidRPr="00A54018" w:rsidRDefault="00EA2B9C">
            <w:pPr>
              <w:jc w:val="both"/>
              <w:rPr>
                <w:rFonts w:asciiTheme="minorHAnsi" w:hAnsiTheme="minorHAnsi" w:cstheme="minorHAnsi"/>
                <w:b/>
                <w:sz w:val="22"/>
                <w:szCs w:val="22"/>
              </w:rPr>
            </w:pPr>
          </w:p>
        </w:tc>
        <w:tc>
          <w:tcPr>
            <w:tcW w:w="1890" w:type="dxa"/>
          </w:tcPr>
          <w:p w14:paraId="6333DBB3" w14:textId="77777777" w:rsidR="00EA2B9C" w:rsidRPr="00A54018" w:rsidRDefault="00EA2B9C">
            <w:pPr>
              <w:jc w:val="both"/>
              <w:rPr>
                <w:rFonts w:asciiTheme="minorHAnsi" w:hAnsiTheme="minorHAnsi" w:cstheme="minorHAnsi"/>
                <w:b/>
                <w:sz w:val="22"/>
                <w:szCs w:val="22"/>
              </w:rPr>
            </w:pPr>
          </w:p>
        </w:tc>
      </w:tr>
      <w:tr w:rsidR="00EA2B9C" w:rsidRPr="00A54018" w14:paraId="1A1AF20F" w14:textId="77777777" w:rsidTr="00E11CDE">
        <w:tc>
          <w:tcPr>
            <w:tcW w:w="1750" w:type="dxa"/>
          </w:tcPr>
          <w:p w14:paraId="71E692E1"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359DC58A" w14:textId="77777777" w:rsidR="00EA2B9C" w:rsidRPr="00A54018" w:rsidRDefault="00EA2B9C">
            <w:pPr>
              <w:jc w:val="both"/>
              <w:rPr>
                <w:rFonts w:asciiTheme="minorHAnsi" w:hAnsiTheme="minorHAnsi" w:cstheme="minorHAnsi"/>
                <w:b/>
                <w:sz w:val="22"/>
                <w:szCs w:val="22"/>
              </w:rPr>
            </w:pPr>
          </w:p>
        </w:tc>
        <w:tc>
          <w:tcPr>
            <w:tcW w:w="718" w:type="dxa"/>
          </w:tcPr>
          <w:p w14:paraId="00B00618" w14:textId="77777777" w:rsidR="00EA2B9C" w:rsidRPr="00A54018" w:rsidRDefault="00EA2B9C">
            <w:pPr>
              <w:jc w:val="both"/>
              <w:rPr>
                <w:rFonts w:asciiTheme="minorHAnsi" w:hAnsiTheme="minorHAnsi" w:cstheme="minorHAnsi"/>
                <w:b/>
                <w:sz w:val="22"/>
                <w:szCs w:val="22"/>
              </w:rPr>
            </w:pPr>
          </w:p>
        </w:tc>
        <w:tc>
          <w:tcPr>
            <w:tcW w:w="616" w:type="dxa"/>
          </w:tcPr>
          <w:p w14:paraId="53FEC0EE" w14:textId="77777777" w:rsidR="00EA2B9C" w:rsidRPr="00A54018" w:rsidRDefault="00EA2B9C">
            <w:pPr>
              <w:jc w:val="both"/>
              <w:rPr>
                <w:rFonts w:asciiTheme="minorHAnsi" w:hAnsiTheme="minorHAnsi" w:cstheme="minorHAnsi"/>
                <w:b/>
                <w:sz w:val="22"/>
                <w:szCs w:val="22"/>
              </w:rPr>
            </w:pPr>
          </w:p>
        </w:tc>
        <w:tc>
          <w:tcPr>
            <w:tcW w:w="684" w:type="dxa"/>
          </w:tcPr>
          <w:p w14:paraId="6F3C58FA" w14:textId="77777777" w:rsidR="00EA2B9C" w:rsidRPr="00A54018" w:rsidRDefault="00EA2B9C">
            <w:pPr>
              <w:jc w:val="both"/>
              <w:rPr>
                <w:rFonts w:asciiTheme="minorHAnsi" w:hAnsiTheme="minorHAnsi" w:cstheme="minorHAnsi"/>
                <w:b/>
                <w:sz w:val="22"/>
                <w:szCs w:val="22"/>
              </w:rPr>
            </w:pPr>
          </w:p>
        </w:tc>
        <w:tc>
          <w:tcPr>
            <w:tcW w:w="1418" w:type="dxa"/>
          </w:tcPr>
          <w:p w14:paraId="792E6BF3" w14:textId="77777777" w:rsidR="00EA2B9C" w:rsidRPr="00A54018" w:rsidRDefault="00EA2B9C">
            <w:pPr>
              <w:jc w:val="both"/>
              <w:rPr>
                <w:rFonts w:asciiTheme="minorHAnsi" w:hAnsiTheme="minorHAnsi" w:cstheme="minorHAnsi"/>
                <w:b/>
                <w:sz w:val="22"/>
                <w:szCs w:val="22"/>
              </w:rPr>
            </w:pPr>
          </w:p>
        </w:tc>
        <w:tc>
          <w:tcPr>
            <w:tcW w:w="1511" w:type="dxa"/>
          </w:tcPr>
          <w:p w14:paraId="04F0304F" w14:textId="77777777" w:rsidR="00EA2B9C" w:rsidRPr="00A54018" w:rsidRDefault="00EA2B9C">
            <w:pPr>
              <w:jc w:val="both"/>
              <w:rPr>
                <w:rFonts w:asciiTheme="minorHAnsi" w:hAnsiTheme="minorHAnsi" w:cstheme="minorHAnsi"/>
                <w:b/>
                <w:sz w:val="22"/>
                <w:szCs w:val="22"/>
              </w:rPr>
            </w:pPr>
          </w:p>
        </w:tc>
        <w:tc>
          <w:tcPr>
            <w:tcW w:w="1890" w:type="dxa"/>
          </w:tcPr>
          <w:p w14:paraId="0D79F0E3" w14:textId="77777777" w:rsidR="00EA2B9C" w:rsidRPr="00A54018" w:rsidRDefault="00EA2B9C">
            <w:pPr>
              <w:jc w:val="both"/>
              <w:rPr>
                <w:rFonts w:asciiTheme="minorHAnsi" w:hAnsiTheme="minorHAnsi" w:cstheme="minorHAnsi"/>
                <w:b/>
                <w:sz w:val="22"/>
                <w:szCs w:val="22"/>
              </w:rPr>
            </w:pPr>
          </w:p>
        </w:tc>
      </w:tr>
      <w:tr w:rsidR="00EA2B9C" w:rsidRPr="00A54018" w14:paraId="4607DF41" w14:textId="77777777" w:rsidTr="00E11CDE">
        <w:tc>
          <w:tcPr>
            <w:tcW w:w="1750" w:type="dxa"/>
          </w:tcPr>
          <w:p w14:paraId="16C4E8C4"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B226D57" w14:textId="77777777" w:rsidR="00EA2B9C" w:rsidRPr="00A54018" w:rsidRDefault="00EA2B9C">
            <w:pPr>
              <w:jc w:val="both"/>
              <w:rPr>
                <w:rFonts w:asciiTheme="minorHAnsi" w:hAnsiTheme="minorHAnsi" w:cstheme="minorHAnsi"/>
                <w:b/>
                <w:sz w:val="22"/>
                <w:szCs w:val="22"/>
              </w:rPr>
            </w:pPr>
          </w:p>
        </w:tc>
        <w:tc>
          <w:tcPr>
            <w:tcW w:w="718" w:type="dxa"/>
          </w:tcPr>
          <w:p w14:paraId="12C956AF" w14:textId="77777777" w:rsidR="00EA2B9C" w:rsidRPr="00A54018" w:rsidRDefault="00EA2B9C">
            <w:pPr>
              <w:jc w:val="both"/>
              <w:rPr>
                <w:rFonts w:asciiTheme="minorHAnsi" w:hAnsiTheme="minorHAnsi" w:cstheme="minorHAnsi"/>
                <w:b/>
                <w:sz w:val="22"/>
                <w:szCs w:val="22"/>
              </w:rPr>
            </w:pPr>
          </w:p>
        </w:tc>
        <w:tc>
          <w:tcPr>
            <w:tcW w:w="616" w:type="dxa"/>
          </w:tcPr>
          <w:p w14:paraId="4F54F37D" w14:textId="77777777" w:rsidR="00EA2B9C" w:rsidRPr="00A54018" w:rsidRDefault="00EA2B9C">
            <w:pPr>
              <w:jc w:val="both"/>
              <w:rPr>
                <w:rFonts w:asciiTheme="minorHAnsi" w:hAnsiTheme="minorHAnsi" w:cstheme="minorHAnsi"/>
                <w:b/>
                <w:sz w:val="22"/>
                <w:szCs w:val="22"/>
              </w:rPr>
            </w:pPr>
          </w:p>
        </w:tc>
        <w:tc>
          <w:tcPr>
            <w:tcW w:w="684" w:type="dxa"/>
          </w:tcPr>
          <w:p w14:paraId="090DD3A3" w14:textId="77777777" w:rsidR="00EA2B9C" w:rsidRPr="00A54018" w:rsidRDefault="00EA2B9C">
            <w:pPr>
              <w:jc w:val="both"/>
              <w:rPr>
                <w:rFonts w:asciiTheme="minorHAnsi" w:hAnsiTheme="minorHAnsi" w:cstheme="minorHAnsi"/>
                <w:b/>
                <w:sz w:val="22"/>
                <w:szCs w:val="22"/>
              </w:rPr>
            </w:pPr>
          </w:p>
        </w:tc>
        <w:tc>
          <w:tcPr>
            <w:tcW w:w="1418" w:type="dxa"/>
          </w:tcPr>
          <w:p w14:paraId="727CC3CB" w14:textId="77777777" w:rsidR="00EA2B9C" w:rsidRPr="00A54018" w:rsidRDefault="00EA2B9C">
            <w:pPr>
              <w:jc w:val="both"/>
              <w:rPr>
                <w:rFonts w:asciiTheme="minorHAnsi" w:hAnsiTheme="minorHAnsi" w:cstheme="minorHAnsi"/>
                <w:b/>
                <w:sz w:val="22"/>
                <w:szCs w:val="22"/>
              </w:rPr>
            </w:pPr>
          </w:p>
        </w:tc>
        <w:tc>
          <w:tcPr>
            <w:tcW w:w="1511" w:type="dxa"/>
          </w:tcPr>
          <w:p w14:paraId="377029B3" w14:textId="77777777" w:rsidR="00EA2B9C" w:rsidRPr="00A54018" w:rsidRDefault="00EA2B9C">
            <w:pPr>
              <w:jc w:val="both"/>
              <w:rPr>
                <w:rFonts w:asciiTheme="minorHAnsi" w:hAnsiTheme="minorHAnsi" w:cstheme="minorHAnsi"/>
                <w:b/>
                <w:sz w:val="22"/>
                <w:szCs w:val="22"/>
              </w:rPr>
            </w:pPr>
          </w:p>
        </w:tc>
        <w:tc>
          <w:tcPr>
            <w:tcW w:w="1890" w:type="dxa"/>
          </w:tcPr>
          <w:p w14:paraId="64FC81AE" w14:textId="77777777" w:rsidR="00EA2B9C" w:rsidRPr="00A54018" w:rsidRDefault="00EA2B9C">
            <w:pPr>
              <w:jc w:val="both"/>
              <w:rPr>
                <w:rFonts w:asciiTheme="minorHAnsi" w:hAnsiTheme="minorHAnsi" w:cstheme="minorHAnsi"/>
                <w:b/>
                <w:sz w:val="22"/>
                <w:szCs w:val="22"/>
              </w:rPr>
            </w:pPr>
          </w:p>
        </w:tc>
      </w:tr>
      <w:tr w:rsidR="00EA2B9C" w:rsidRPr="00A54018" w14:paraId="0E2FA611" w14:textId="77777777" w:rsidTr="00E11CDE">
        <w:tc>
          <w:tcPr>
            <w:tcW w:w="1750" w:type="dxa"/>
          </w:tcPr>
          <w:p w14:paraId="370CA1CC"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7AA7D923" w14:textId="77777777" w:rsidR="00EA2B9C" w:rsidRPr="00A54018" w:rsidRDefault="00EA2B9C">
            <w:pPr>
              <w:jc w:val="both"/>
              <w:rPr>
                <w:rFonts w:asciiTheme="minorHAnsi" w:hAnsiTheme="minorHAnsi" w:cstheme="minorHAnsi"/>
                <w:b/>
                <w:sz w:val="22"/>
                <w:szCs w:val="22"/>
              </w:rPr>
            </w:pPr>
          </w:p>
        </w:tc>
        <w:tc>
          <w:tcPr>
            <w:tcW w:w="718" w:type="dxa"/>
          </w:tcPr>
          <w:p w14:paraId="1441FF3D" w14:textId="77777777" w:rsidR="00EA2B9C" w:rsidRPr="00A54018" w:rsidRDefault="00EA2B9C">
            <w:pPr>
              <w:jc w:val="both"/>
              <w:rPr>
                <w:rFonts w:asciiTheme="minorHAnsi" w:hAnsiTheme="minorHAnsi" w:cstheme="minorHAnsi"/>
                <w:b/>
                <w:sz w:val="22"/>
                <w:szCs w:val="22"/>
              </w:rPr>
            </w:pPr>
          </w:p>
        </w:tc>
        <w:tc>
          <w:tcPr>
            <w:tcW w:w="616" w:type="dxa"/>
          </w:tcPr>
          <w:p w14:paraId="15D86570" w14:textId="77777777" w:rsidR="00EA2B9C" w:rsidRPr="00A54018" w:rsidRDefault="00EA2B9C">
            <w:pPr>
              <w:jc w:val="both"/>
              <w:rPr>
                <w:rFonts w:asciiTheme="minorHAnsi" w:hAnsiTheme="minorHAnsi" w:cstheme="minorHAnsi"/>
                <w:b/>
                <w:sz w:val="22"/>
                <w:szCs w:val="22"/>
              </w:rPr>
            </w:pPr>
          </w:p>
        </w:tc>
        <w:tc>
          <w:tcPr>
            <w:tcW w:w="684" w:type="dxa"/>
          </w:tcPr>
          <w:p w14:paraId="29B8291E" w14:textId="77777777" w:rsidR="00EA2B9C" w:rsidRPr="00A54018" w:rsidRDefault="00EA2B9C">
            <w:pPr>
              <w:jc w:val="both"/>
              <w:rPr>
                <w:rFonts w:asciiTheme="minorHAnsi" w:hAnsiTheme="minorHAnsi" w:cstheme="minorHAnsi"/>
                <w:b/>
                <w:sz w:val="22"/>
                <w:szCs w:val="22"/>
              </w:rPr>
            </w:pPr>
          </w:p>
        </w:tc>
        <w:tc>
          <w:tcPr>
            <w:tcW w:w="1418" w:type="dxa"/>
          </w:tcPr>
          <w:p w14:paraId="190E3CEA" w14:textId="77777777" w:rsidR="00EA2B9C" w:rsidRPr="00A54018" w:rsidRDefault="00EA2B9C">
            <w:pPr>
              <w:jc w:val="both"/>
              <w:rPr>
                <w:rFonts w:asciiTheme="minorHAnsi" w:hAnsiTheme="minorHAnsi" w:cstheme="minorHAnsi"/>
                <w:b/>
                <w:sz w:val="22"/>
                <w:szCs w:val="22"/>
              </w:rPr>
            </w:pPr>
          </w:p>
        </w:tc>
        <w:tc>
          <w:tcPr>
            <w:tcW w:w="1511" w:type="dxa"/>
          </w:tcPr>
          <w:p w14:paraId="5243AEC1" w14:textId="77777777" w:rsidR="00EA2B9C" w:rsidRPr="00A54018" w:rsidRDefault="00EA2B9C">
            <w:pPr>
              <w:jc w:val="both"/>
              <w:rPr>
                <w:rFonts w:asciiTheme="minorHAnsi" w:hAnsiTheme="minorHAnsi" w:cstheme="minorHAnsi"/>
                <w:b/>
                <w:sz w:val="22"/>
                <w:szCs w:val="22"/>
              </w:rPr>
            </w:pPr>
          </w:p>
        </w:tc>
        <w:tc>
          <w:tcPr>
            <w:tcW w:w="1890" w:type="dxa"/>
          </w:tcPr>
          <w:p w14:paraId="0994027A" w14:textId="77777777" w:rsidR="00EA2B9C" w:rsidRPr="00A54018" w:rsidRDefault="00EA2B9C">
            <w:pPr>
              <w:jc w:val="both"/>
              <w:rPr>
                <w:rFonts w:asciiTheme="minorHAnsi" w:hAnsiTheme="minorHAnsi" w:cstheme="minorHAnsi"/>
                <w:b/>
                <w:sz w:val="22"/>
                <w:szCs w:val="22"/>
              </w:rPr>
            </w:pPr>
          </w:p>
        </w:tc>
      </w:tr>
      <w:tr w:rsidR="00EA2B9C" w:rsidRPr="00A54018" w14:paraId="780EEEDC" w14:textId="77777777" w:rsidTr="00E11CDE">
        <w:tc>
          <w:tcPr>
            <w:tcW w:w="1750" w:type="dxa"/>
          </w:tcPr>
          <w:p w14:paraId="77A33EA9" w14:textId="6A5A37C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4CA7C1C5" w14:textId="77777777" w:rsidR="00EA2B9C" w:rsidRPr="00A54018" w:rsidRDefault="00EA2B9C">
            <w:pPr>
              <w:jc w:val="both"/>
              <w:rPr>
                <w:rFonts w:asciiTheme="minorHAnsi" w:hAnsiTheme="minorHAnsi" w:cstheme="minorHAnsi"/>
                <w:b/>
                <w:sz w:val="22"/>
                <w:szCs w:val="22"/>
              </w:rPr>
            </w:pPr>
          </w:p>
        </w:tc>
        <w:tc>
          <w:tcPr>
            <w:tcW w:w="718" w:type="dxa"/>
          </w:tcPr>
          <w:p w14:paraId="5AC17D74" w14:textId="77777777" w:rsidR="00EA2B9C" w:rsidRPr="00A54018" w:rsidRDefault="00EA2B9C">
            <w:pPr>
              <w:jc w:val="both"/>
              <w:rPr>
                <w:rFonts w:asciiTheme="minorHAnsi" w:hAnsiTheme="minorHAnsi" w:cstheme="minorHAnsi"/>
                <w:b/>
                <w:sz w:val="22"/>
                <w:szCs w:val="22"/>
              </w:rPr>
            </w:pPr>
          </w:p>
        </w:tc>
        <w:tc>
          <w:tcPr>
            <w:tcW w:w="616" w:type="dxa"/>
          </w:tcPr>
          <w:p w14:paraId="5209CD00" w14:textId="77777777" w:rsidR="00EA2B9C" w:rsidRPr="00A54018" w:rsidRDefault="00EA2B9C">
            <w:pPr>
              <w:jc w:val="both"/>
              <w:rPr>
                <w:rFonts w:asciiTheme="minorHAnsi" w:hAnsiTheme="minorHAnsi" w:cstheme="minorHAnsi"/>
                <w:b/>
                <w:sz w:val="22"/>
                <w:szCs w:val="22"/>
              </w:rPr>
            </w:pPr>
          </w:p>
        </w:tc>
        <w:tc>
          <w:tcPr>
            <w:tcW w:w="684" w:type="dxa"/>
          </w:tcPr>
          <w:p w14:paraId="5D0A4C78" w14:textId="77777777" w:rsidR="00EA2B9C" w:rsidRPr="00A54018" w:rsidRDefault="00EA2B9C">
            <w:pPr>
              <w:jc w:val="both"/>
              <w:rPr>
                <w:rFonts w:asciiTheme="minorHAnsi" w:hAnsiTheme="minorHAnsi" w:cstheme="minorHAnsi"/>
                <w:b/>
                <w:sz w:val="22"/>
                <w:szCs w:val="22"/>
              </w:rPr>
            </w:pPr>
          </w:p>
        </w:tc>
        <w:tc>
          <w:tcPr>
            <w:tcW w:w="1418" w:type="dxa"/>
          </w:tcPr>
          <w:p w14:paraId="6F247EC4" w14:textId="77777777" w:rsidR="00EA2B9C" w:rsidRPr="00A54018" w:rsidRDefault="00EA2B9C">
            <w:pPr>
              <w:jc w:val="both"/>
              <w:rPr>
                <w:rFonts w:asciiTheme="minorHAnsi" w:hAnsiTheme="minorHAnsi" w:cstheme="minorHAnsi"/>
                <w:b/>
                <w:sz w:val="22"/>
                <w:szCs w:val="22"/>
              </w:rPr>
            </w:pPr>
          </w:p>
        </w:tc>
        <w:tc>
          <w:tcPr>
            <w:tcW w:w="1511" w:type="dxa"/>
          </w:tcPr>
          <w:p w14:paraId="662029F9" w14:textId="77777777" w:rsidR="00EA2B9C" w:rsidRPr="00A54018" w:rsidRDefault="00EA2B9C">
            <w:pPr>
              <w:jc w:val="both"/>
              <w:rPr>
                <w:rFonts w:asciiTheme="minorHAnsi" w:hAnsiTheme="minorHAnsi" w:cstheme="minorHAnsi"/>
                <w:b/>
                <w:sz w:val="22"/>
                <w:szCs w:val="22"/>
              </w:rPr>
            </w:pPr>
          </w:p>
        </w:tc>
        <w:tc>
          <w:tcPr>
            <w:tcW w:w="1890" w:type="dxa"/>
          </w:tcPr>
          <w:p w14:paraId="7AF73090" w14:textId="77777777" w:rsidR="00EA2B9C" w:rsidRPr="00A54018" w:rsidRDefault="00EA2B9C">
            <w:pPr>
              <w:jc w:val="both"/>
              <w:rPr>
                <w:rFonts w:asciiTheme="minorHAnsi" w:hAnsiTheme="minorHAnsi" w:cstheme="minorHAnsi"/>
                <w:b/>
                <w:sz w:val="22"/>
                <w:szCs w:val="22"/>
              </w:rPr>
            </w:pPr>
          </w:p>
        </w:tc>
      </w:tr>
      <w:tr w:rsidR="00EA2B9C" w:rsidRPr="00A54018" w14:paraId="32BC9E09" w14:textId="77777777" w:rsidTr="00E11CDE">
        <w:tc>
          <w:tcPr>
            <w:tcW w:w="1750" w:type="dxa"/>
          </w:tcPr>
          <w:p w14:paraId="0B99804C" w14:textId="77777777" w:rsidR="00EA2B9C" w:rsidRPr="00A54018" w:rsidRDefault="00EA2B9C">
            <w:pPr>
              <w:jc w:val="right"/>
              <w:rPr>
                <w:rFonts w:asciiTheme="minorHAnsi" w:hAnsiTheme="minorHAnsi" w:cstheme="minorHAnsi"/>
                <w:sz w:val="22"/>
                <w:szCs w:val="22"/>
              </w:rPr>
            </w:pPr>
          </w:p>
        </w:tc>
        <w:tc>
          <w:tcPr>
            <w:tcW w:w="840" w:type="dxa"/>
          </w:tcPr>
          <w:p w14:paraId="1ADB907E" w14:textId="77777777" w:rsidR="00EA2B9C" w:rsidRPr="00A54018" w:rsidRDefault="00EA2B9C">
            <w:pPr>
              <w:jc w:val="both"/>
              <w:rPr>
                <w:rFonts w:asciiTheme="minorHAnsi" w:hAnsiTheme="minorHAnsi" w:cstheme="minorHAnsi"/>
                <w:b/>
                <w:sz w:val="22"/>
                <w:szCs w:val="22"/>
              </w:rPr>
            </w:pPr>
          </w:p>
        </w:tc>
        <w:tc>
          <w:tcPr>
            <w:tcW w:w="718" w:type="dxa"/>
          </w:tcPr>
          <w:p w14:paraId="7443040B" w14:textId="77777777" w:rsidR="00EA2B9C" w:rsidRPr="00A54018" w:rsidRDefault="00EA2B9C">
            <w:pPr>
              <w:jc w:val="both"/>
              <w:rPr>
                <w:rFonts w:asciiTheme="minorHAnsi" w:hAnsiTheme="minorHAnsi" w:cstheme="minorHAnsi"/>
                <w:b/>
                <w:sz w:val="22"/>
                <w:szCs w:val="22"/>
              </w:rPr>
            </w:pPr>
          </w:p>
        </w:tc>
        <w:tc>
          <w:tcPr>
            <w:tcW w:w="616" w:type="dxa"/>
          </w:tcPr>
          <w:p w14:paraId="5766CD43" w14:textId="77777777" w:rsidR="00EA2B9C" w:rsidRPr="00A54018" w:rsidRDefault="00EA2B9C">
            <w:pPr>
              <w:jc w:val="both"/>
              <w:rPr>
                <w:rFonts w:asciiTheme="minorHAnsi" w:hAnsiTheme="minorHAnsi" w:cstheme="minorHAnsi"/>
                <w:b/>
                <w:sz w:val="22"/>
                <w:szCs w:val="22"/>
              </w:rPr>
            </w:pPr>
          </w:p>
        </w:tc>
        <w:tc>
          <w:tcPr>
            <w:tcW w:w="684" w:type="dxa"/>
          </w:tcPr>
          <w:p w14:paraId="1DDD590F" w14:textId="77777777" w:rsidR="00EA2B9C" w:rsidRPr="00A54018" w:rsidRDefault="00EA2B9C">
            <w:pPr>
              <w:jc w:val="both"/>
              <w:rPr>
                <w:rFonts w:asciiTheme="minorHAnsi" w:hAnsiTheme="minorHAnsi" w:cstheme="minorHAnsi"/>
                <w:b/>
                <w:sz w:val="22"/>
                <w:szCs w:val="22"/>
              </w:rPr>
            </w:pPr>
          </w:p>
        </w:tc>
        <w:tc>
          <w:tcPr>
            <w:tcW w:w="1418" w:type="dxa"/>
          </w:tcPr>
          <w:p w14:paraId="4FAE667F" w14:textId="77777777" w:rsidR="00EA2B9C" w:rsidRPr="00A54018" w:rsidRDefault="00EA2B9C">
            <w:pPr>
              <w:jc w:val="both"/>
              <w:rPr>
                <w:rFonts w:asciiTheme="minorHAnsi" w:hAnsiTheme="minorHAnsi" w:cstheme="minorHAnsi"/>
                <w:b/>
                <w:sz w:val="22"/>
                <w:szCs w:val="22"/>
              </w:rPr>
            </w:pPr>
          </w:p>
        </w:tc>
        <w:tc>
          <w:tcPr>
            <w:tcW w:w="1511" w:type="dxa"/>
          </w:tcPr>
          <w:p w14:paraId="709EEC00" w14:textId="77777777" w:rsidR="00EA2B9C" w:rsidRPr="00A54018" w:rsidRDefault="00EA2B9C">
            <w:pPr>
              <w:jc w:val="both"/>
              <w:rPr>
                <w:rFonts w:asciiTheme="minorHAnsi" w:hAnsiTheme="minorHAnsi" w:cstheme="minorHAnsi"/>
                <w:b/>
                <w:sz w:val="22"/>
                <w:szCs w:val="22"/>
              </w:rPr>
            </w:pPr>
          </w:p>
        </w:tc>
        <w:tc>
          <w:tcPr>
            <w:tcW w:w="1890" w:type="dxa"/>
          </w:tcPr>
          <w:p w14:paraId="1BD0C259" w14:textId="77777777" w:rsidR="00EA2B9C" w:rsidRPr="00A54018" w:rsidRDefault="00EA2B9C">
            <w:pPr>
              <w:jc w:val="both"/>
              <w:rPr>
                <w:rFonts w:asciiTheme="minorHAnsi" w:hAnsiTheme="minorHAnsi" w:cstheme="minorHAnsi"/>
                <w:b/>
                <w:sz w:val="22"/>
                <w:szCs w:val="22"/>
              </w:rPr>
            </w:pPr>
          </w:p>
        </w:tc>
      </w:tr>
      <w:tr w:rsidR="00EA2B9C" w:rsidRPr="00A54018" w14:paraId="2FBE4B1B" w14:textId="77777777" w:rsidTr="00E11CDE">
        <w:tc>
          <w:tcPr>
            <w:tcW w:w="1750" w:type="dxa"/>
          </w:tcPr>
          <w:p w14:paraId="0907809C" w14:textId="7395CE99"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D-1-1</w:t>
            </w:r>
          </w:p>
        </w:tc>
        <w:tc>
          <w:tcPr>
            <w:tcW w:w="840" w:type="dxa"/>
          </w:tcPr>
          <w:p w14:paraId="7FDDA321" w14:textId="77777777" w:rsidR="00EA2B9C" w:rsidRPr="00A54018" w:rsidRDefault="00EA2B9C">
            <w:pPr>
              <w:jc w:val="both"/>
              <w:rPr>
                <w:rFonts w:asciiTheme="minorHAnsi" w:hAnsiTheme="minorHAnsi" w:cstheme="minorHAnsi"/>
                <w:b/>
                <w:sz w:val="22"/>
                <w:szCs w:val="22"/>
              </w:rPr>
            </w:pPr>
          </w:p>
        </w:tc>
        <w:tc>
          <w:tcPr>
            <w:tcW w:w="718" w:type="dxa"/>
          </w:tcPr>
          <w:p w14:paraId="74C82D9C" w14:textId="77777777" w:rsidR="00EA2B9C" w:rsidRPr="00A54018" w:rsidRDefault="00EA2B9C">
            <w:pPr>
              <w:jc w:val="both"/>
              <w:rPr>
                <w:rFonts w:asciiTheme="minorHAnsi" w:hAnsiTheme="minorHAnsi" w:cstheme="minorHAnsi"/>
                <w:b/>
                <w:sz w:val="22"/>
                <w:szCs w:val="22"/>
              </w:rPr>
            </w:pPr>
          </w:p>
        </w:tc>
        <w:tc>
          <w:tcPr>
            <w:tcW w:w="616" w:type="dxa"/>
          </w:tcPr>
          <w:p w14:paraId="683538B6" w14:textId="77777777" w:rsidR="00EA2B9C" w:rsidRPr="00A54018" w:rsidRDefault="00EA2B9C">
            <w:pPr>
              <w:jc w:val="both"/>
              <w:rPr>
                <w:rFonts w:asciiTheme="minorHAnsi" w:hAnsiTheme="minorHAnsi" w:cstheme="minorHAnsi"/>
                <w:b/>
                <w:sz w:val="22"/>
                <w:szCs w:val="22"/>
              </w:rPr>
            </w:pPr>
          </w:p>
        </w:tc>
        <w:tc>
          <w:tcPr>
            <w:tcW w:w="684" w:type="dxa"/>
          </w:tcPr>
          <w:p w14:paraId="5CCD812C" w14:textId="77777777" w:rsidR="00EA2B9C" w:rsidRPr="00A54018" w:rsidRDefault="00EA2B9C">
            <w:pPr>
              <w:jc w:val="both"/>
              <w:rPr>
                <w:rFonts w:asciiTheme="minorHAnsi" w:hAnsiTheme="minorHAnsi" w:cstheme="minorHAnsi"/>
                <w:b/>
                <w:sz w:val="22"/>
                <w:szCs w:val="22"/>
              </w:rPr>
            </w:pPr>
          </w:p>
        </w:tc>
        <w:tc>
          <w:tcPr>
            <w:tcW w:w="1418" w:type="dxa"/>
          </w:tcPr>
          <w:p w14:paraId="52E153C5" w14:textId="77777777" w:rsidR="00EA2B9C" w:rsidRPr="00A54018" w:rsidRDefault="00EA2B9C">
            <w:pPr>
              <w:jc w:val="both"/>
              <w:rPr>
                <w:rFonts w:asciiTheme="minorHAnsi" w:hAnsiTheme="minorHAnsi" w:cstheme="minorHAnsi"/>
                <w:b/>
                <w:sz w:val="22"/>
                <w:szCs w:val="22"/>
              </w:rPr>
            </w:pPr>
          </w:p>
        </w:tc>
        <w:tc>
          <w:tcPr>
            <w:tcW w:w="1511" w:type="dxa"/>
          </w:tcPr>
          <w:p w14:paraId="29577DCA" w14:textId="77777777" w:rsidR="00EA2B9C" w:rsidRPr="00A54018" w:rsidRDefault="00EA2B9C">
            <w:pPr>
              <w:jc w:val="both"/>
              <w:rPr>
                <w:rFonts w:asciiTheme="minorHAnsi" w:hAnsiTheme="minorHAnsi" w:cstheme="minorHAnsi"/>
                <w:b/>
                <w:sz w:val="22"/>
                <w:szCs w:val="22"/>
              </w:rPr>
            </w:pPr>
          </w:p>
        </w:tc>
        <w:tc>
          <w:tcPr>
            <w:tcW w:w="1890" w:type="dxa"/>
          </w:tcPr>
          <w:p w14:paraId="1C818454" w14:textId="77777777" w:rsidR="00EA2B9C" w:rsidRPr="00A54018" w:rsidRDefault="00EA2B9C">
            <w:pPr>
              <w:jc w:val="both"/>
              <w:rPr>
                <w:rFonts w:asciiTheme="minorHAnsi" w:hAnsiTheme="minorHAnsi" w:cstheme="minorHAnsi"/>
                <w:b/>
                <w:sz w:val="22"/>
                <w:szCs w:val="22"/>
              </w:rPr>
            </w:pPr>
          </w:p>
        </w:tc>
      </w:tr>
      <w:tr w:rsidR="00EA2B9C" w:rsidRPr="00A54018" w14:paraId="337269E9" w14:textId="77777777" w:rsidTr="00E11CDE">
        <w:tc>
          <w:tcPr>
            <w:tcW w:w="1750" w:type="dxa"/>
          </w:tcPr>
          <w:p w14:paraId="32541450"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5E9C222B" w14:textId="77777777" w:rsidR="00EA2B9C" w:rsidRPr="00A54018" w:rsidRDefault="00EA2B9C">
            <w:pPr>
              <w:jc w:val="both"/>
              <w:rPr>
                <w:rFonts w:asciiTheme="minorHAnsi" w:hAnsiTheme="minorHAnsi" w:cstheme="minorHAnsi"/>
                <w:b/>
                <w:sz w:val="22"/>
                <w:szCs w:val="22"/>
              </w:rPr>
            </w:pPr>
          </w:p>
        </w:tc>
        <w:tc>
          <w:tcPr>
            <w:tcW w:w="718" w:type="dxa"/>
          </w:tcPr>
          <w:p w14:paraId="26D7B50C" w14:textId="77777777" w:rsidR="00EA2B9C" w:rsidRPr="00A54018" w:rsidRDefault="00EA2B9C">
            <w:pPr>
              <w:jc w:val="both"/>
              <w:rPr>
                <w:rFonts w:asciiTheme="minorHAnsi" w:hAnsiTheme="minorHAnsi" w:cstheme="minorHAnsi"/>
                <w:b/>
                <w:sz w:val="22"/>
                <w:szCs w:val="22"/>
              </w:rPr>
            </w:pPr>
          </w:p>
        </w:tc>
        <w:tc>
          <w:tcPr>
            <w:tcW w:w="616" w:type="dxa"/>
          </w:tcPr>
          <w:p w14:paraId="648D9DC7" w14:textId="77777777" w:rsidR="00EA2B9C" w:rsidRPr="00A54018" w:rsidRDefault="00EA2B9C">
            <w:pPr>
              <w:jc w:val="both"/>
              <w:rPr>
                <w:rFonts w:asciiTheme="minorHAnsi" w:hAnsiTheme="minorHAnsi" w:cstheme="minorHAnsi"/>
                <w:b/>
                <w:sz w:val="22"/>
                <w:szCs w:val="22"/>
              </w:rPr>
            </w:pPr>
          </w:p>
        </w:tc>
        <w:tc>
          <w:tcPr>
            <w:tcW w:w="684" w:type="dxa"/>
          </w:tcPr>
          <w:p w14:paraId="27EAD115" w14:textId="77777777" w:rsidR="00EA2B9C" w:rsidRPr="00A54018" w:rsidRDefault="00EA2B9C">
            <w:pPr>
              <w:jc w:val="both"/>
              <w:rPr>
                <w:rFonts w:asciiTheme="minorHAnsi" w:hAnsiTheme="minorHAnsi" w:cstheme="minorHAnsi"/>
                <w:b/>
                <w:sz w:val="22"/>
                <w:szCs w:val="22"/>
              </w:rPr>
            </w:pPr>
          </w:p>
        </w:tc>
        <w:tc>
          <w:tcPr>
            <w:tcW w:w="1418" w:type="dxa"/>
          </w:tcPr>
          <w:p w14:paraId="7663DAC8" w14:textId="77777777" w:rsidR="00EA2B9C" w:rsidRPr="00A54018" w:rsidRDefault="00EA2B9C">
            <w:pPr>
              <w:jc w:val="both"/>
              <w:rPr>
                <w:rFonts w:asciiTheme="minorHAnsi" w:hAnsiTheme="minorHAnsi" w:cstheme="minorHAnsi"/>
                <w:b/>
                <w:sz w:val="22"/>
                <w:szCs w:val="22"/>
              </w:rPr>
            </w:pPr>
          </w:p>
        </w:tc>
        <w:tc>
          <w:tcPr>
            <w:tcW w:w="1511" w:type="dxa"/>
          </w:tcPr>
          <w:p w14:paraId="6FCD27C9" w14:textId="77777777" w:rsidR="00EA2B9C" w:rsidRPr="00A54018" w:rsidRDefault="00EA2B9C">
            <w:pPr>
              <w:jc w:val="both"/>
              <w:rPr>
                <w:rFonts w:asciiTheme="minorHAnsi" w:hAnsiTheme="minorHAnsi" w:cstheme="minorHAnsi"/>
                <w:b/>
                <w:sz w:val="22"/>
                <w:szCs w:val="22"/>
              </w:rPr>
            </w:pPr>
          </w:p>
        </w:tc>
        <w:tc>
          <w:tcPr>
            <w:tcW w:w="1890" w:type="dxa"/>
          </w:tcPr>
          <w:p w14:paraId="2C7C310C" w14:textId="77777777" w:rsidR="00EA2B9C" w:rsidRPr="00A54018" w:rsidRDefault="00EA2B9C">
            <w:pPr>
              <w:jc w:val="both"/>
              <w:rPr>
                <w:rFonts w:asciiTheme="minorHAnsi" w:hAnsiTheme="minorHAnsi" w:cstheme="minorHAnsi"/>
                <w:b/>
                <w:sz w:val="22"/>
                <w:szCs w:val="22"/>
              </w:rPr>
            </w:pPr>
          </w:p>
        </w:tc>
      </w:tr>
      <w:tr w:rsidR="00EA2B9C" w:rsidRPr="00A54018" w14:paraId="40BD19E6" w14:textId="77777777" w:rsidTr="00E11CDE">
        <w:tc>
          <w:tcPr>
            <w:tcW w:w="1750" w:type="dxa"/>
          </w:tcPr>
          <w:p w14:paraId="4755CD3C"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41AF5C7A" w14:textId="77777777" w:rsidR="00EA2B9C" w:rsidRPr="00A54018" w:rsidRDefault="00EA2B9C">
            <w:pPr>
              <w:jc w:val="both"/>
              <w:rPr>
                <w:rFonts w:asciiTheme="minorHAnsi" w:hAnsiTheme="minorHAnsi" w:cstheme="minorHAnsi"/>
                <w:b/>
                <w:sz w:val="22"/>
                <w:szCs w:val="22"/>
              </w:rPr>
            </w:pPr>
          </w:p>
        </w:tc>
        <w:tc>
          <w:tcPr>
            <w:tcW w:w="718" w:type="dxa"/>
          </w:tcPr>
          <w:p w14:paraId="7F7B7A73" w14:textId="77777777" w:rsidR="00EA2B9C" w:rsidRPr="00A54018" w:rsidRDefault="00EA2B9C">
            <w:pPr>
              <w:jc w:val="both"/>
              <w:rPr>
                <w:rFonts w:asciiTheme="minorHAnsi" w:hAnsiTheme="minorHAnsi" w:cstheme="minorHAnsi"/>
                <w:b/>
                <w:sz w:val="22"/>
                <w:szCs w:val="22"/>
              </w:rPr>
            </w:pPr>
          </w:p>
        </w:tc>
        <w:tc>
          <w:tcPr>
            <w:tcW w:w="616" w:type="dxa"/>
          </w:tcPr>
          <w:p w14:paraId="390BA6E6" w14:textId="77777777" w:rsidR="00EA2B9C" w:rsidRPr="00A54018" w:rsidRDefault="00EA2B9C">
            <w:pPr>
              <w:jc w:val="both"/>
              <w:rPr>
                <w:rFonts w:asciiTheme="minorHAnsi" w:hAnsiTheme="minorHAnsi" w:cstheme="minorHAnsi"/>
                <w:b/>
                <w:sz w:val="22"/>
                <w:szCs w:val="22"/>
              </w:rPr>
            </w:pPr>
          </w:p>
        </w:tc>
        <w:tc>
          <w:tcPr>
            <w:tcW w:w="684" w:type="dxa"/>
          </w:tcPr>
          <w:p w14:paraId="0F0E84F3" w14:textId="77777777" w:rsidR="00EA2B9C" w:rsidRPr="00A54018" w:rsidRDefault="00EA2B9C">
            <w:pPr>
              <w:jc w:val="both"/>
              <w:rPr>
                <w:rFonts w:asciiTheme="minorHAnsi" w:hAnsiTheme="minorHAnsi" w:cstheme="minorHAnsi"/>
                <w:b/>
                <w:sz w:val="22"/>
                <w:szCs w:val="22"/>
              </w:rPr>
            </w:pPr>
          </w:p>
        </w:tc>
        <w:tc>
          <w:tcPr>
            <w:tcW w:w="1418" w:type="dxa"/>
          </w:tcPr>
          <w:p w14:paraId="3B0F0504" w14:textId="77777777" w:rsidR="00EA2B9C" w:rsidRPr="00A54018" w:rsidRDefault="00EA2B9C">
            <w:pPr>
              <w:jc w:val="both"/>
              <w:rPr>
                <w:rFonts w:asciiTheme="minorHAnsi" w:hAnsiTheme="minorHAnsi" w:cstheme="minorHAnsi"/>
                <w:b/>
                <w:sz w:val="22"/>
                <w:szCs w:val="22"/>
              </w:rPr>
            </w:pPr>
          </w:p>
        </w:tc>
        <w:tc>
          <w:tcPr>
            <w:tcW w:w="1511" w:type="dxa"/>
          </w:tcPr>
          <w:p w14:paraId="4A4040C5" w14:textId="77777777" w:rsidR="00EA2B9C" w:rsidRPr="00A54018" w:rsidRDefault="00EA2B9C">
            <w:pPr>
              <w:jc w:val="both"/>
              <w:rPr>
                <w:rFonts w:asciiTheme="minorHAnsi" w:hAnsiTheme="minorHAnsi" w:cstheme="minorHAnsi"/>
                <w:b/>
                <w:sz w:val="22"/>
                <w:szCs w:val="22"/>
              </w:rPr>
            </w:pPr>
          </w:p>
        </w:tc>
        <w:tc>
          <w:tcPr>
            <w:tcW w:w="1890" w:type="dxa"/>
          </w:tcPr>
          <w:p w14:paraId="1E01A900" w14:textId="77777777" w:rsidR="00EA2B9C" w:rsidRPr="00A54018" w:rsidRDefault="00EA2B9C">
            <w:pPr>
              <w:jc w:val="both"/>
              <w:rPr>
                <w:rFonts w:asciiTheme="minorHAnsi" w:hAnsiTheme="minorHAnsi" w:cstheme="minorHAnsi"/>
                <w:b/>
                <w:sz w:val="22"/>
                <w:szCs w:val="22"/>
              </w:rPr>
            </w:pPr>
          </w:p>
        </w:tc>
      </w:tr>
      <w:tr w:rsidR="00EA2B9C" w:rsidRPr="00A54018" w14:paraId="207A43CF" w14:textId="77777777" w:rsidTr="00E11CDE">
        <w:tc>
          <w:tcPr>
            <w:tcW w:w="1750" w:type="dxa"/>
          </w:tcPr>
          <w:p w14:paraId="31976F89"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99EB297" w14:textId="77777777" w:rsidR="00EA2B9C" w:rsidRPr="00A54018" w:rsidRDefault="00EA2B9C">
            <w:pPr>
              <w:jc w:val="both"/>
              <w:rPr>
                <w:rFonts w:asciiTheme="minorHAnsi" w:hAnsiTheme="minorHAnsi" w:cstheme="minorHAnsi"/>
                <w:b/>
                <w:sz w:val="22"/>
                <w:szCs w:val="22"/>
              </w:rPr>
            </w:pPr>
          </w:p>
        </w:tc>
        <w:tc>
          <w:tcPr>
            <w:tcW w:w="718" w:type="dxa"/>
          </w:tcPr>
          <w:p w14:paraId="7835F9D5" w14:textId="77777777" w:rsidR="00EA2B9C" w:rsidRPr="00A54018" w:rsidRDefault="00EA2B9C">
            <w:pPr>
              <w:jc w:val="both"/>
              <w:rPr>
                <w:rFonts w:asciiTheme="minorHAnsi" w:hAnsiTheme="minorHAnsi" w:cstheme="minorHAnsi"/>
                <w:b/>
                <w:sz w:val="22"/>
                <w:szCs w:val="22"/>
              </w:rPr>
            </w:pPr>
          </w:p>
        </w:tc>
        <w:tc>
          <w:tcPr>
            <w:tcW w:w="616" w:type="dxa"/>
          </w:tcPr>
          <w:p w14:paraId="26E82D53" w14:textId="77777777" w:rsidR="00EA2B9C" w:rsidRPr="00A54018" w:rsidRDefault="00EA2B9C">
            <w:pPr>
              <w:jc w:val="both"/>
              <w:rPr>
                <w:rFonts w:asciiTheme="minorHAnsi" w:hAnsiTheme="minorHAnsi" w:cstheme="minorHAnsi"/>
                <w:b/>
                <w:sz w:val="22"/>
                <w:szCs w:val="22"/>
              </w:rPr>
            </w:pPr>
          </w:p>
        </w:tc>
        <w:tc>
          <w:tcPr>
            <w:tcW w:w="684" w:type="dxa"/>
          </w:tcPr>
          <w:p w14:paraId="341F8ED6" w14:textId="77777777" w:rsidR="00EA2B9C" w:rsidRPr="00A54018" w:rsidRDefault="00EA2B9C">
            <w:pPr>
              <w:jc w:val="both"/>
              <w:rPr>
                <w:rFonts w:asciiTheme="minorHAnsi" w:hAnsiTheme="minorHAnsi" w:cstheme="minorHAnsi"/>
                <w:b/>
                <w:sz w:val="22"/>
                <w:szCs w:val="22"/>
              </w:rPr>
            </w:pPr>
          </w:p>
        </w:tc>
        <w:tc>
          <w:tcPr>
            <w:tcW w:w="1418" w:type="dxa"/>
          </w:tcPr>
          <w:p w14:paraId="39B77EBC" w14:textId="77777777" w:rsidR="00EA2B9C" w:rsidRPr="00A54018" w:rsidRDefault="00EA2B9C">
            <w:pPr>
              <w:jc w:val="both"/>
              <w:rPr>
                <w:rFonts w:asciiTheme="minorHAnsi" w:hAnsiTheme="minorHAnsi" w:cstheme="minorHAnsi"/>
                <w:b/>
                <w:sz w:val="22"/>
                <w:szCs w:val="22"/>
              </w:rPr>
            </w:pPr>
          </w:p>
        </w:tc>
        <w:tc>
          <w:tcPr>
            <w:tcW w:w="1511" w:type="dxa"/>
          </w:tcPr>
          <w:p w14:paraId="4F85C7B7" w14:textId="77777777" w:rsidR="00EA2B9C" w:rsidRPr="00A54018" w:rsidRDefault="00EA2B9C">
            <w:pPr>
              <w:jc w:val="both"/>
              <w:rPr>
                <w:rFonts w:asciiTheme="minorHAnsi" w:hAnsiTheme="minorHAnsi" w:cstheme="minorHAnsi"/>
                <w:b/>
                <w:sz w:val="22"/>
                <w:szCs w:val="22"/>
              </w:rPr>
            </w:pPr>
          </w:p>
        </w:tc>
        <w:tc>
          <w:tcPr>
            <w:tcW w:w="1890" w:type="dxa"/>
          </w:tcPr>
          <w:p w14:paraId="5A4B9404" w14:textId="77777777" w:rsidR="00EA2B9C" w:rsidRPr="00A54018" w:rsidRDefault="00EA2B9C">
            <w:pPr>
              <w:jc w:val="both"/>
              <w:rPr>
                <w:rFonts w:asciiTheme="minorHAnsi" w:hAnsiTheme="minorHAnsi" w:cstheme="minorHAnsi"/>
                <w:b/>
                <w:sz w:val="22"/>
                <w:szCs w:val="22"/>
              </w:rPr>
            </w:pPr>
          </w:p>
        </w:tc>
      </w:tr>
      <w:tr w:rsidR="00EA2B9C" w:rsidRPr="00A54018" w14:paraId="238DA384" w14:textId="77777777" w:rsidTr="00E11CDE">
        <w:tc>
          <w:tcPr>
            <w:tcW w:w="1750" w:type="dxa"/>
          </w:tcPr>
          <w:p w14:paraId="0D881453"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38806981" w14:textId="77777777" w:rsidR="00EA2B9C" w:rsidRPr="00A54018" w:rsidRDefault="00EA2B9C">
            <w:pPr>
              <w:jc w:val="both"/>
              <w:rPr>
                <w:rFonts w:asciiTheme="minorHAnsi" w:hAnsiTheme="minorHAnsi" w:cstheme="minorHAnsi"/>
                <w:b/>
                <w:sz w:val="22"/>
                <w:szCs w:val="22"/>
              </w:rPr>
            </w:pPr>
          </w:p>
        </w:tc>
        <w:tc>
          <w:tcPr>
            <w:tcW w:w="718" w:type="dxa"/>
          </w:tcPr>
          <w:p w14:paraId="315C39EE" w14:textId="77777777" w:rsidR="00EA2B9C" w:rsidRPr="00A54018" w:rsidRDefault="00EA2B9C">
            <w:pPr>
              <w:jc w:val="both"/>
              <w:rPr>
                <w:rFonts w:asciiTheme="minorHAnsi" w:hAnsiTheme="minorHAnsi" w:cstheme="minorHAnsi"/>
                <w:b/>
                <w:sz w:val="22"/>
                <w:szCs w:val="22"/>
              </w:rPr>
            </w:pPr>
          </w:p>
        </w:tc>
        <w:tc>
          <w:tcPr>
            <w:tcW w:w="616" w:type="dxa"/>
          </w:tcPr>
          <w:p w14:paraId="09CBDED1" w14:textId="77777777" w:rsidR="00EA2B9C" w:rsidRPr="00A54018" w:rsidRDefault="00EA2B9C">
            <w:pPr>
              <w:jc w:val="both"/>
              <w:rPr>
                <w:rFonts w:asciiTheme="minorHAnsi" w:hAnsiTheme="minorHAnsi" w:cstheme="minorHAnsi"/>
                <w:b/>
                <w:sz w:val="22"/>
                <w:szCs w:val="22"/>
              </w:rPr>
            </w:pPr>
          </w:p>
        </w:tc>
        <w:tc>
          <w:tcPr>
            <w:tcW w:w="684" w:type="dxa"/>
          </w:tcPr>
          <w:p w14:paraId="6D2FB85D" w14:textId="77777777" w:rsidR="00EA2B9C" w:rsidRPr="00A54018" w:rsidRDefault="00EA2B9C">
            <w:pPr>
              <w:jc w:val="both"/>
              <w:rPr>
                <w:rFonts w:asciiTheme="minorHAnsi" w:hAnsiTheme="minorHAnsi" w:cstheme="minorHAnsi"/>
                <w:b/>
                <w:sz w:val="22"/>
                <w:szCs w:val="22"/>
              </w:rPr>
            </w:pPr>
          </w:p>
        </w:tc>
        <w:tc>
          <w:tcPr>
            <w:tcW w:w="1418" w:type="dxa"/>
          </w:tcPr>
          <w:p w14:paraId="5AC0A9B7" w14:textId="77777777" w:rsidR="00EA2B9C" w:rsidRPr="00A54018" w:rsidRDefault="00EA2B9C">
            <w:pPr>
              <w:jc w:val="both"/>
              <w:rPr>
                <w:rFonts w:asciiTheme="minorHAnsi" w:hAnsiTheme="minorHAnsi" w:cstheme="minorHAnsi"/>
                <w:b/>
                <w:sz w:val="22"/>
                <w:szCs w:val="22"/>
              </w:rPr>
            </w:pPr>
          </w:p>
        </w:tc>
        <w:tc>
          <w:tcPr>
            <w:tcW w:w="1511" w:type="dxa"/>
          </w:tcPr>
          <w:p w14:paraId="2C3BBAE8" w14:textId="77777777" w:rsidR="00EA2B9C" w:rsidRPr="00A54018" w:rsidRDefault="00EA2B9C">
            <w:pPr>
              <w:jc w:val="both"/>
              <w:rPr>
                <w:rFonts w:asciiTheme="minorHAnsi" w:hAnsiTheme="minorHAnsi" w:cstheme="minorHAnsi"/>
                <w:b/>
                <w:sz w:val="22"/>
                <w:szCs w:val="22"/>
              </w:rPr>
            </w:pPr>
          </w:p>
        </w:tc>
        <w:tc>
          <w:tcPr>
            <w:tcW w:w="1890" w:type="dxa"/>
          </w:tcPr>
          <w:p w14:paraId="0A7E1F91" w14:textId="77777777" w:rsidR="00EA2B9C" w:rsidRPr="00A54018" w:rsidRDefault="00EA2B9C">
            <w:pPr>
              <w:jc w:val="both"/>
              <w:rPr>
                <w:rFonts w:asciiTheme="minorHAnsi" w:hAnsiTheme="minorHAnsi" w:cstheme="minorHAnsi"/>
                <w:b/>
                <w:sz w:val="22"/>
                <w:szCs w:val="22"/>
              </w:rPr>
            </w:pPr>
          </w:p>
        </w:tc>
      </w:tr>
      <w:tr w:rsidR="00EA2B9C" w:rsidRPr="00A54018" w14:paraId="4B9D9F7A" w14:textId="77777777" w:rsidTr="00895780">
        <w:tc>
          <w:tcPr>
            <w:tcW w:w="1750" w:type="dxa"/>
          </w:tcPr>
          <w:p w14:paraId="6090439A"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197E5101" w14:textId="77777777" w:rsidR="00EA2B9C" w:rsidRPr="00A54018" w:rsidRDefault="00EA2B9C">
            <w:pPr>
              <w:jc w:val="both"/>
              <w:rPr>
                <w:rFonts w:asciiTheme="minorHAnsi" w:hAnsiTheme="minorHAnsi" w:cstheme="minorHAnsi"/>
                <w:b/>
                <w:sz w:val="22"/>
                <w:szCs w:val="22"/>
              </w:rPr>
            </w:pPr>
          </w:p>
        </w:tc>
        <w:tc>
          <w:tcPr>
            <w:tcW w:w="718" w:type="dxa"/>
          </w:tcPr>
          <w:p w14:paraId="1DF6469E" w14:textId="77777777" w:rsidR="00EA2B9C" w:rsidRPr="00A54018" w:rsidRDefault="00EA2B9C">
            <w:pPr>
              <w:jc w:val="both"/>
              <w:rPr>
                <w:rFonts w:asciiTheme="minorHAnsi" w:hAnsiTheme="minorHAnsi" w:cstheme="minorHAnsi"/>
                <w:b/>
                <w:sz w:val="22"/>
                <w:szCs w:val="22"/>
              </w:rPr>
            </w:pPr>
          </w:p>
        </w:tc>
        <w:tc>
          <w:tcPr>
            <w:tcW w:w="616" w:type="dxa"/>
          </w:tcPr>
          <w:p w14:paraId="7114A902" w14:textId="77777777" w:rsidR="00EA2B9C" w:rsidRPr="00A54018" w:rsidRDefault="00EA2B9C">
            <w:pPr>
              <w:jc w:val="both"/>
              <w:rPr>
                <w:rFonts w:asciiTheme="minorHAnsi" w:hAnsiTheme="minorHAnsi" w:cstheme="minorHAnsi"/>
                <w:b/>
                <w:sz w:val="22"/>
                <w:szCs w:val="22"/>
              </w:rPr>
            </w:pPr>
          </w:p>
        </w:tc>
        <w:tc>
          <w:tcPr>
            <w:tcW w:w="684" w:type="dxa"/>
          </w:tcPr>
          <w:p w14:paraId="40A4A531" w14:textId="77777777" w:rsidR="00EA2B9C" w:rsidRPr="00A54018" w:rsidRDefault="00EA2B9C">
            <w:pPr>
              <w:jc w:val="both"/>
              <w:rPr>
                <w:rFonts w:asciiTheme="minorHAnsi" w:hAnsiTheme="minorHAnsi" w:cstheme="minorHAnsi"/>
                <w:b/>
                <w:sz w:val="22"/>
                <w:szCs w:val="22"/>
              </w:rPr>
            </w:pPr>
          </w:p>
        </w:tc>
        <w:tc>
          <w:tcPr>
            <w:tcW w:w="1418" w:type="dxa"/>
          </w:tcPr>
          <w:p w14:paraId="07621F32" w14:textId="77777777" w:rsidR="00EA2B9C" w:rsidRPr="00A54018" w:rsidRDefault="00EA2B9C">
            <w:pPr>
              <w:jc w:val="both"/>
              <w:rPr>
                <w:rFonts w:asciiTheme="minorHAnsi" w:hAnsiTheme="minorHAnsi" w:cstheme="minorHAnsi"/>
                <w:b/>
                <w:sz w:val="22"/>
                <w:szCs w:val="22"/>
              </w:rPr>
            </w:pPr>
          </w:p>
        </w:tc>
        <w:tc>
          <w:tcPr>
            <w:tcW w:w="1511" w:type="dxa"/>
          </w:tcPr>
          <w:p w14:paraId="5A538533" w14:textId="77777777" w:rsidR="00EA2B9C" w:rsidRPr="00A54018" w:rsidRDefault="00EA2B9C">
            <w:pPr>
              <w:jc w:val="both"/>
              <w:rPr>
                <w:rFonts w:asciiTheme="minorHAnsi" w:hAnsiTheme="minorHAnsi" w:cstheme="minorHAnsi"/>
                <w:b/>
                <w:sz w:val="22"/>
                <w:szCs w:val="22"/>
              </w:rPr>
            </w:pPr>
          </w:p>
        </w:tc>
        <w:tc>
          <w:tcPr>
            <w:tcW w:w="1890" w:type="dxa"/>
          </w:tcPr>
          <w:p w14:paraId="5129CCAB" w14:textId="77777777" w:rsidR="00EA2B9C" w:rsidRPr="00A54018" w:rsidRDefault="00EA2B9C">
            <w:pPr>
              <w:jc w:val="both"/>
              <w:rPr>
                <w:rFonts w:asciiTheme="minorHAnsi" w:hAnsiTheme="minorHAnsi" w:cstheme="minorHAnsi"/>
                <w:b/>
                <w:sz w:val="22"/>
                <w:szCs w:val="22"/>
              </w:rPr>
            </w:pPr>
          </w:p>
        </w:tc>
      </w:tr>
      <w:tr w:rsidR="00EA2B9C" w:rsidRPr="00A54018" w14:paraId="500F8F6E" w14:textId="77777777" w:rsidTr="00E11CDE">
        <w:tc>
          <w:tcPr>
            <w:tcW w:w="1750" w:type="dxa"/>
          </w:tcPr>
          <w:p w14:paraId="02A045B7" w14:textId="77777777" w:rsidR="00EA2B9C" w:rsidRPr="00A54018" w:rsidRDefault="00EA2B9C">
            <w:pPr>
              <w:jc w:val="right"/>
              <w:rPr>
                <w:rFonts w:asciiTheme="minorHAnsi" w:hAnsiTheme="minorHAnsi" w:cstheme="minorHAnsi"/>
                <w:sz w:val="22"/>
                <w:szCs w:val="22"/>
              </w:rPr>
            </w:pPr>
          </w:p>
        </w:tc>
        <w:tc>
          <w:tcPr>
            <w:tcW w:w="840" w:type="dxa"/>
          </w:tcPr>
          <w:p w14:paraId="599F2903" w14:textId="77777777" w:rsidR="00EA2B9C" w:rsidRPr="00A54018" w:rsidRDefault="00EA2B9C">
            <w:pPr>
              <w:jc w:val="both"/>
              <w:rPr>
                <w:rFonts w:asciiTheme="minorHAnsi" w:hAnsiTheme="minorHAnsi" w:cstheme="minorHAnsi"/>
                <w:b/>
                <w:sz w:val="22"/>
                <w:szCs w:val="22"/>
              </w:rPr>
            </w:pPr>
          </w:p>
        </w:tc>
        <w:tc>
          <w:tcPr>
            <w:tcW w:w="718" w:type="dxa"/>
          </w:tcPr>
          <w:p w14:paraId="49F54663" w14:textId="77777777" w:rsidR="00EA2B9C" w:rsidRPr="00A54018" w:rsidRDefault="00EA2B9C">
            <w:pPr>
              <w:jc w:val="both"/>
              <w:rPr>
                <w:rFonts w:asciiTheme="minorHAnsi" w:hAnsiTheme="minorHAnsi" w:cstheme="minorHAnsi"/>
                <w:b/>
                <w:sz w:val="22"/>
                <w:szCs w:val="22"/>
              </w:rPr>
            </w:pPr>
          </w:p>
        </w:tc>
        <w:tc>
          <w:tcPr>
            <w:tcW w:w="616" w:type="dxa"/>
          </w:tcPr>
          <w:p w14:paraId="7050DB30" w14:textId="77777777" w:rsidR="00EA2B9C" w:rsidRPr="00A54018" w:rsidRDefault="00EA2B9C">
            <w:pPr>
              <w:jc w:val="both"/>
              <w:rPr>
                <w:rFonts w:asciiTheme="minorHAnsi" w:hAnsiTheme="minorHAnsi" w:cstheme="minorHAnsi"/>
                <w:b/>
                <w:sz w:val="22"/>
                <w:szCs w:val="22"/>
              </w:rPr>
            </w:pPr>
          </w:p>
        </w:tc>
        <w:tc>
          <w:tcPr>
            <w:tcW w:w="684" w:type="dxa"/>
          </w:tcPr>
          <w:p w14:paraId="68F5A909" w14:textId="77777777" w:rsidR="00EA2B9C" w:rsidRPr="00A54018" w:rsidRDefault="00EA2B9C">
            <w:pPr>
              <w:jc w:val="both"/>
              <w:rPr>
                <w:rFonts w:asciiTheme="minorHAnsi" w:hAnsiTheme="minorHAnsi" w:cstheme="minorHAnsi"/>
                <w:b/>
                <w:sz w:val="22"/>
                <w:szCs w:val="22"/>
              </w:rPr>
            </w:pPr>
          </w:p>
        </w:tc>
        <w:tc>
          <w:tcPr>
            <w:tcW w:w="1418" w:type="dxa"/>
          </w:tcPr>
          <w:p w14:paraId="3362ADFD" w14:textId="77777777" w:rsidR="00EA2B9C" w:rsidRPr="00A54018" w:rsidRDefault="00EA2B9C">
            <w:pPr>
              <w:jc w:val="both"/>
              <w:rPr>
                <w:rFonts w:asciiTheme="minorHAnsi" w:hAnsiTheme="minorHAnsi" w:cstheme="minorHAnsi"/>
                <w:b/>
                <w:sz w:val="22"/>
                <w:szCs w:val="22"/>
              </w:rPr>
            </w:pPr>
          </w:p>
        </w:tc>
        <w:tc>
          <w:tcPr>
            <w:tcW w:w="1511" w:type="dxa"/>
          </w:tcPr>
          <w:p w14:paraId="6BB99614" w14:textId="77777777" w:rsidR="00EA2B9C" w:rsidRPr="00A54018" w:rsidRDefault="00EA2B9C">
            <w:pPr>
              <w:jc w:val="both"/>
              <w:rPr>
                <w:rFonts w:asciiTheme="minorHAnsi" w:hAnsiTheme="minorHAnsi" w:cstheme="minorHAnsi"/>
                <w:b/>
                <w:sz w:val="22"/>
                <w:szCs w:val="22"/>
              </w:rPr>
            </w:pPr>
          </w:p>
        </w:tc>
        <w:tc>
          <w:tcPr>
            <w:tcW w:w="1890" w:type="dxa"/>
          </w:tcPr>
          <w:p w14:paraId="49BF6EEE" w14:textId="77777777" w:rsidR="00EA2B9C" w:rsidRPr="00A54018" w:rsidRDefault="00EA2B9C">
            <w:pPr>
              <w:jc w:val="both"/>
              <w:rPr>
                <w:rFonts w:asciiTheme="minorHAnsi" w:hAnsiTheme="minorHAnsi" w:cstheme="minorHAnsi"/>
                <w:b/>
                <w:sz w:val="22"/>
                <w:szCs w:val="22"/>
              </w:rPr>
            </w:pPr>
          </w:p>
        </w:tc>
      </w:tr>
      <w:tr w:rsidR="00EA2B9C" w:rsidRPr="00A54018" w14:paraId="5CC16AF6" w14:textId="77777777" w:rsidTr="008B3A54">
        <w:tc>
          <w:tcPr>
            <w:tcW w:w="1750" w:type="dxa"/>
          </w:tcPr>
          <w:p w14:paraId="6178A0F2" w14:textId="15D5A5A6"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D-1-2</w:t>
            </w:r>
          </w:p>
        </w:tc>
        <w:tc>
          <w:tcPr>
            <w:tcW w:w="840" w:type="dxa"/>
          </w:tcPr>
          <w:p w14:paraId="6BC343AC" w14:textId="77777777" w:rsidR="00EA2B9C" w:rsidRPr="00A54018" w:rsidRDefault="00EA2B9C">
            <w:pPr>
              <w:jc w:val="both"/>
              <w:rPr>
                <w:rFonts w:asciiTheme="minorHAnsi" w:hAnsiTheme="minorHAnsi" w:cstheme="minorHAnsi"/>
                <w:b/>
                <w:sz w:val="22"/>
                <w:szCs w:val="22"/>
              </w:rPr>
            </w:pPr>
          </w:p>
        </w:tc>
        <w:tc>
          <w:tcPr>
            <w:tcW w:w="718" w:type="dxa"/>
          </w:tcPr>
          <w:p w14:paraId="3D081392" w14:textId="77777777" w:rsidR="00EA2B9C" w:rsidRPr="00A54018" w:rsidRDefault="00EA2B9C">
            <w:pPr>
              <w:jc w:val="both"/>
              <w:rPr>
                <w:rFonts w:asciiTheme="minorHAnsi" w:hAnsiTheme="minorHAnsi" w:cstheme="minorHAnsi"/>
                <w:b/>
                <w:sz w:val="22"/>
                <w:szCs w:val="22"/>
              </w:rPr>
            </w:pPr>
          </w:p>
        </w:tc>
        <w:tc>
          <w:tcPr>
            <w:tcW w:w="616" w:type="dxa"/>
          </w:tcPr>
          <w:p w14:paraId="2E4CF4D3" w14:textId="77777777" w:rsidR="00EA2B9C" w:rsidRPr="00A54018" w:rsidRDefault="00EA2B9C">
            <w:pPr>
              <w:jc w:val="both"/>
              <w:rPr>
                <w:rFonts w:asciiTheme="minorHAnsi" w:hAnsiTheme="minorHAnsi" w:cstheme="minorHAnsi"/>
                <w:b/>
                <w:sz w:val="22"/>
                <w:szCs w:val="22"/>
              </w:rPr>
            </w:pPr>
          </w:p>
        </w:tc>
        <w:tc>
          <w:tcPr>
            <w:tcW w:w="684" w:type="dxa"/>
          </w:tcPr>
          <w:p w14:paraId="595904D0" w14:textId="77777777" w:rsidR="00EA2B9C" w:rsidRPr="00A54018" w:rsidRDefault="00EA2B9C">
            <w:pPr>
              <w:jc w:val="both"/>
              <w:rPr>
                <w:rFonts w:asciiTheme="minorHAnsi" w:hAnsiTheme="minorHAnsi" w:cstheme="minorHAnsi"/>
                <w:b/>
                <w:sz w:val="22"/>
                <w:szCs w:val="22"/>
              </w:rPr>
            </w:pPr>
          </w:p>
        </w:tc>
        <w:tc>
          <w:tcPr>
            <w:tcW w:w="1418" w:type="dxa"/>
          </w:tcPr>
          <w:p w14:paraId="471A8850" w14:textId="77777777" w:rsidR="00EA2B9C" w:rsidRPr="00A54018" w:rsidRDefault="00EA2B9C">
            <w:pPr>
              <w:jc w:val="both"/>
              <w:rPr>
                <w:rFonts w:asciiTheme="minorHAnsi" w:hAnsiTheme="minorHAnsi" w:cstheme="minorHAnsi"/>
                <w:b/>
                <w:sz w:val="22"/>
                <w:szCs w:val="22"/>
              </w:rPr>
            </w:pPr>
          </w:p>
        </w:tc>
        <w:tc>
          <w:tcPr>
            <w:tcW w:w="1511" w:type="dxa"/>
          </w:tcPr>
          <w:p w14:paraId="5FEC3C5A" w14:textId="77777777" w:rsidR="00EA2B9C" w:rsidRPr="00A54018" w:rsidRDefault="00EA2B9C">
            <w:pPr>
              <w:jc w:val="both"/>
              <w:rPr>
                <w:rFonts w:asciiTheme="minorHAnsi" w:hAnsiTheme="minorHAnsi" w:cstheme="minorHAnsi"/>
                <w:b/>
                <w:sz w:val="22"/>
                <w:szCs w:val="22"/>
              </w:rPr>
            </w:pPr>
          </w:p>
        </w:tc>
        <w:tc>
          <w:tcPr>
            <w:tcW w:w="1890" w:type="dxa"/>
          </w:tcPr>
          <w:p w14:paraId="04D439FE" w14:textId="77777777" w:rsidR="00EA2B9C" w:rsidRPr="00A54018" w:rsidRDefault="00EA2B9C">
            <w:pPr>
              <w:jc w:val="both"/>
              <w:rPr>
                <w:rFonts w:asciiTheme="minorHAnsi" w:hAnsiTheme="minorHAnsi" w:cstheme="minorHAnsi"/>
                <w:b/>
                <w:sz w:val="22"/>
                <w:szCs w:val="22"/>
              </w:rPr>
            </w:pPr>
          </w:p>
        </w:tc>
      </w:tr>
      <w:tr w:rsidR="00EA2B9C" w:rsidRPr="00A54018" w14:paraId="6BA97793" w14:textId="77777777" w:rsidTr="008B3A54">
        <w:tc>
          <w:tcPr>
            <w:tcW w:w="1750" w:type="dxa"/>
          </w:tcPr>
          <w:p w14:paraId="03314739"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1485FFBF" w14:textId="77777777" w:rsidR="00EA2B9C" w:rsidRPr="00A54018" w:rsidRDefault="00EA2B9C">
            <w:pPr>
              <w:jc w:val="both"/>
              <w:rPr>
                <w:rFonts w:asciiTheme="minorHAnsi" w:hAnsiTheme="minorHAnsi" w:cstheme="minorHAnsi"/>
                <w:b/>
                <w:sz w:val="22"/>
                <w:szCs w:val="22"/>
              </w:rPr>
            </w:pPr>
          </w:p>
        </w:tc>
        <w:tc>
          <w:tcPr>
            <w:tcW w:w="718" w:type="dxa"/>
          </w:tcPr>
          <w:p w14:paraId="73B0F20A" w14:textId="77777777" w:rsidR="00EA2B9C" w:rsidRPr="00A54018" w:rsidRDefault="00EA2B9C">
            <w:pPr>
              <w:jc w:val="both"/>
              <w:rPr>
                <w:rFonts w:asciiTheme="minorHAnsi" w:hAnsiTheme="minorHAnsi" w:cstheme="minorHAnsi"/>
                <w:b/>
                <w:sz w:val="22"/>
                <w:szCs w:val="22"/>
              </w:rPr>
            </w:pPr>
          </w:p>
        </w:tc>
        <w:tc>
          <w:tcPr>
            <w:tcW w:w="616" w:type="dxa"/>
          </w:tcPr>
          <w:p w14:paraId="1D98206B" w14:textId="77777777" w:rsidR="00EA2B9C" w:rsidRPr="00A54018" w:rsidRDefault="00EA2B9C">
            <w:pPr>
              <w:jc w:val="both"/>
              <w:rPr>
                <w:rFonts w:asciiTheme="minorHAnsi" w:hAnsiTheme="minorHAnsi" w:cstheme="minorHAnsi"/>
                <w:b/>
                <w:sz w:val="22"/>
                <w:szCs w:val="22"/>
              </w:rPr>
            </w:pPr>
          </w:p>
        </w:tc>
        <w:tc>
          <w:tcPr>
            <w:tcW w:w="684" w:type="dxa"/>
          </w:tcPr>
          <w:p w14:paraId="702072BF" w14:textId="77777777" w:rsidR="00EA2B9C" w:rsidRPr="00A54018" w:rsidRDefault="00EA2B9C">
            <w:pPr>
              <w:jc w:val="both"/>
              <w:rPr>
                <w:rFonts w:asciiTheme="minorHAnsi" w:hAnsiTheme="minorHAnsi" w:cstheme="minorHAnsi"/>
                <w:b/>
                <w:sz w:val="22"/>
                <w:szCs w:val="22"/>
              </w:rPr>
            </w:pPr>
          </w:p>
        </w:tc>
        <w:tc>
          <w:tcPr>
            <w:tcW w:w="1418" w:type="dxa"/>
          </w:tcPr>
          <w:p w14:paraId="27DF0D56" w14:textId="77777777" w:rsidR="00EA2B9C" w:rsidRPr="00A54018" w:rsidRDefault="00EA2B9C">
            <w:pPr>
              <w:jc w:val="both"/>
              <w:rPr>
                <w:rFonts w:asciiTheme="minorHAnsi" w:hAnsiTheme="minorHAnsi" w:cstheme="minorHAnsi"/>
                <w:b/>
                <w:sz w:val="22"/>
                <w:szCs w:val="22"/>
              </w:rPr>
            </w:pPr>
          </w:p>
        </w:tc>
        <w:tc>
          <w:tcPr>
            <w:tcW w:w="1511" w:type="dxa"/>
          </w:tcPr>
          <w:p w14:paraId="330F7123" w14:textId="77777777" w:rsidR="00EA2B9C" w:rsidRPr="00A54018" w:rsidRDefault="00EA2B9C">
            <w:pPr>
              <w:jc w:val="both"/>
              <w:rPr>
                <w:rFonts w:asciiTheme="minorHAnsi" w:hAnsiTheme="minorHAnsi" w:cstheme="minorHAnsi"/>
                <w:b/>
                <w:sz w:val="22"/>
                <w:szCs w:val="22"/>
              </w:rPr>
            </w:pPr>
          </w:p>
        </w:tc>
        <w:tc>
          <w:tcPr>
            <w:tcW w:w="1890" w:type="dxa"/>
          </w:tcPr>
          <w:p w14:paraId="72741DD5" w14:textId="77777777" w:rsidR="00EA2B9C" w:rsidRPr="00A54018" w:rsidRDefault="00EA2B9C">
            <w:pPr>
              <w:jc w:val="both"/>
              <w:rPr>
                <w:rFonts w:asciiTheme="minorHAnsi" w:hAnsiTheme="minorHAnsi" w:cstheme="minorHAnsi"/>
                <w:b/>
                <w:sz w:val="22"/>
                <w:szCs w:val="22"/>
              </w:rPr>
            </w:pPr>
          </w:p>
        </w:tc>
      </w:tr>
      <w:tr w:rsidR="00EA2B9C" w:rsidRPr="00A54018" w14:paraId="76842577" w14:textId="77777777" w:rsidTr="008B3A54">
        <w:tc>
          <w:tcPr>
            <w:tcW w:w="1750" w:type="dxa"/>
          </w:tcPr>
          <w:p w14:paraId="5F5D44B3"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18218270" w14:textId="77777777" w:rsidR="00EA2B9C" w:rsidRPr="00A54018" w:rsidRDefault="00EA2B9C">
            <w:pPr>
              <w:jc w:val="both"/>
              <w:rPr>
                <w:rFonts w:asciiTheme="minorHAnsi" w:hAnsiTheme="minorHAnsi" w:cstheme="minorHAnsi"/>
                <w:b/>
                <w:sz w:val="22"/>
                <w:szCs w:val="22"/>
              </w:rPr>
            </w:pPr>
          </w:p>
        </w:tc>
        <w:tc>
          <w:tcPr>
            <w:tcW w:w="718" w:type="dxa"/>
          </w:tcPr>
          <w:p w14:paraId="5895BC62" w14:textId="77777777" w:rsidR="00EA2B9C" w:rsidRPr="00A54018" w:rsidRDefault="00EA2B9C">
            <w:pPr>
              <w:jc w:val="both"/>
              <w:rPr>
                <w:rFonts w:asciiTheme="minorHAnsi" w:hAnsiTheme="minorHAnsi" w:cstheme="minorHAnsi"/>
                <w:b/>
                <w:sz w:val="22"/>
                <w:szCs w:val="22"/>
              </w:rPr>
            </w:pPr>
          </w:p>
        </w:tc>
        <w:tc>
          <w:tcPr>
            <w:tcW w:w="616" w:type="dxa"/>
          </w:tcPr>
          <w:p w14:paraId="6707EAC6" w14:textId="77777777" w:rsidR="00EA2B9C" w:rsidRPr="00A54018" w:rsidRDefault="00EA2B9C">
            <w:pPr>
              <w:jc w:val="both"/>
              <w:rPr>
                <w:rFonts w:asciiTheme="minorHAnsi" w:hAnsiTheme="minorHAnsi" w:cstheme="minorHAnsi"/>
                <w:b/>
                <w:sz w:val="22"/>
                <w:szCs w:val="22"/>
              </w:rPr>
            </w:pPr>
          </w:p>
        </w:tc>
        <w:tc>
          <w:tcPr>
            <w:tcW w:w="684" w:type="dxa"/>
          </w:tcPr>
          <w:p w14:paraId="35C69B40" w14:textId="77777777" w:rsidR="00EA2B9C" w:rsidRPr="00A54018" w:rsidRDefault="00EA2B9C">
            <w:pPr>
              <w:jc w:val="both"/>
              <w:rPr>
                <w:rFonts w:asciiTheme="minorHAnsi" w:hAnsiTheme="minorHAnsi" w:cstheme="minorHAnsi"/>
                <w:b/>
                <w:sz w:val="22"/>
                <w:szCs w:val="22"/>
              </w:rPr>
            </w:pPr>
          </w:p>
        </w:tc>
        <w:tc>
          <w:tcPr>
            <w:tcW w:w="1418" w:type="dxa"/>
          </w:tcPr>
          <w:p w14:paraId="1F3EC09E" w14:textId="77777777" w:rsidR="00EA2B9C" w:rsidRPr="00A54018" w:rsidRDefault="00EA2B9C">
            <w:pPr>
              <w:jc w:val="both"/>
              <w:rPr>
                <w:rFonts w:asciiTheme="minorHAnsi" w:hAnsiTheme="minorHAnsi" w:cstheme="minorHAnsi"/>
                <w:b/>
                <w:sz w:val="22"/>
                <w:szCs w:val="22"/>
              </w:rPr>
            </w:pPr>
          </w:p>
        </w:tc>
        <w:tc>
          <w:tcPr>
            <w:tcW w:w="1511" w:type="dxa"/>
          </w:tcPr>
          <w:p w14:paraId="4570231F" w14:textId="77777777" w:rsidR="00EA2B9C" w:rsidRPr="00A54018" w:rsidRDefault="00EA2B9C">
            <w:pPr>
              <w:jc w:val="both"/>
              <w:rPr>
                <w:rFonts w:asciiTheme="minorHAnsi" w:hAnsiTheme="minorHAnsi" w:cstheme="minorHAnsi"/>
                <w:b/>
                <w:sz w:val="22"/>
                <w:szCs w:val="22"/>
              </w:rPr>
            </w:pPr>
          </w:p>
        </w:tc>
        <w:tc>
          <w:tcPr>
            <w:tcW w:w="1890" w:type="dxa"/>
          </w:tcPr>
          <w:p w14:paraId="7A003F2A" w14:textId="77777777" w:rsidR="00EA2B9C" w:rsidRPr="00A54018" w:rsidRDefault="00EA2B9C">
            <w:pPr>
              <w:jc w:val="both"/>
              <w:rPr>
                <w:rFonts w:asciiTheme="minorHAnsi" w:hAnsiTheme="minorHAnsi" w:cstheme="minorHAnsi"/>
                <w:b/>
                <w:sz w:val="22"/>
                <w:szCs w:val="22"/>
              </w:rPr>
            </w:pPr>
          </w:p>
        </w:tc>
      </w:tr>
      <w:tr w:rsidR="00EA2B9C" w:rsidRPr="00A54018" w14:paraId="240DADB0" w14:textId="77777777" w:rsidTr="008B3A54">
        <w:tc>
          <w:tcPr>
            <w:tcW w:w="1750" w:type="dxa"/>
          </w:tcPr>
          <w:p w14:paraId="469E4622"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40F56297" w14:textId="77777777" w:rsidR="00EA2B9C" w:rsidRPr="00A54018" w:rsidRDefault="00EA2B9C">
            <w:pPr>
              <w:jc w:val="both"/>
              <w:rPr>
                <w:rFonts w:asciiTheme="minorHAnsi" w:hAnsiTheme="minorHAnsi" w:cstheme="minorHAnsi"/>
                <w:b/>
                <w:sz w:val="22"/>
                <w:szCs w:val="22"/>
              </w:rPr>
            </w:pPr>
          </w:p>
        </w:tc>
        <w:tc>
          <w:tcPr>
            <w:tcW w:w="718" w:type="dxa"/>
          </w:tcPr>
          <w:p w14:paraId="20D40556" w14:textId="77777777" w:rsidR="00EA2B9C" w:rsidRPr="00A54018" w:rsidRDefault="00EA2B9C">
            <w:pPr>
              <w:jc w:val="both"/>
              <w:rPr>
                <w:rFonts w:asciiTheme="minorHAnsi" w:hAnsiTheme="minorHAnsi" w:cstheme="minorHAnsi"/>
                <w:b/>
                <w:sz w:val="22"/>
                <w:szCs w:val="22"/>
              </w:rPr>
            </w:pPr>
          </w:p>
        </w:tc>
        <w:tc>
          <w:tcPr>
            <w:tcW w:w="616" w:type="dxa"/>
          </w:tcPr>
          <w:p w14:paraId="4C0B6B0C" w14:textId="77777777" w:rsidR="00EA2B9C" w:rsidRPr="00A54018" w:rsidRDefault="00EA2B9C">
            <w:pPr>
              <w:jc w:val="both"/>
              <w:rPr>
                <w:rFonts w:asciiTheme="minorHAnsi" w:hAnsiTheme="minorHAnsi" w:cstheme="minorHAnsi"/>
                <w:b/>
                <w:sz w:val="22"/>
                <w:szCs w:val="22"/>
              </w:rPr>
            </w:pPr>
          </w:p>
        </w:tc>
        <w:tc>
          <w:tcPr>
            <w:tcW w:w="684" w:type="dxa"/>
          </w:tcPr>
          <w:p w14:paraId="6D167982" w14:textId="77777777" w:rsidR="00EA2B9C" w:rsidRPr="00A54018" w:rsidRDefault="00EA2B9C">
            <w:pPr>
              <w:jc w:val="both"/>
              <w:rPr>
                <w:rFonts w:asciiTheme="minorHAnsi" w:hAnsiTheme="minorHAnsi" w:cstheme="minorHAnsi"/>
                <w:b/>
                <w:sz w:val="22"/>
                <w:szCs w:val="22"/>
              </w:rPr>
            </w:pPr>
          </w:p>
        </w:tc>
        <w:tc>
          <w:tcPr>
            <w:tcW w:w="1418" w:type="dxa"/>
          </w:tcPr>
          <w:p w14:paraId="124066D7" w14:textId="77777777" w:rsidR="00EA2B9C" w:rsidRPr="00A54018" w:rsidRDefault="00EA2B9C">
            <w:pPr>
              <w:jc w:val="both"/>
              <w:rPr>
                <w:rFonts w:asciiTheme="minorHAnsi" w:hAnsiTheme="minorHAnsi" w:cstheme="minorHAnsi"/>
                <w:b/>
                <w:sz w:val="22"/>
                <w:szCs w:val="22"/>
              </w:rPr>
            </w:pPr>
          </w:p>
        </w:tc>
        <w:tc>
          <w:tcPr>
            <w:tcW w:w="1511" w:type="dxa"/>
          </w:tcPr>
          <w:p w14:paraId="4BB60E43" w14:textId="77777777" w:rsidR="00EA2B9C" w:rsidRPr="00A54018" w:rsidRDefault="00EA2B9C">
            <w:pPr>
              <w:jc w:val="both"/>
              <w:rPr>
                <w:rFonts w:asciiTheme="minorHAnsi" w:hAnsiTheme="minorHAnsi" w:cstheme="minorHAnsi"/>
                <w:b/>
                <w:sz w:val="22"/>
                <w:szCs w:val="22"/>
              </w:rPr>
            </w:pPr>
          </w:p>
        </w:tc>
        <w:tc>
          <w:tcPr>
            <w:tcW w:w="1890" w:type="dxa"/>
          </w:tcPr>
          <w:p w14:paraId="224DF71C" w14:textId="77777777" w:rsidR="00EA2B9C" w:rsidRPr="00A54018" w:rsidRDefault="00EA2B9C">
            <w:pPr>
              <w:jc w:val="both"/>
              <w:rPr>
                <w:rFonts w:asciiTheme="minorHAnsi" w:hAnsiTheme="minorHAnsi" w:cstheme="minorHAnsi"/>
                <w:b/>
                <w:sz w:val="22"/>
                <w:szCs w:val="22"/>
              </w:rPr>
            </w:pPr>
          </w:p>
        </w:tc>
      </w:tr>
      <w:tr w:rsidR="00EA2B9C" w:rsidRPr="00A54018" w14:paraId="47311FDD" w14:textId="77777777" w:rsidTr="008B3A54">
        <w:tc>
          <w:tcPr>
            <w:tcW w:w="1750" w:type="dxa"/>
          </w:tcPr>
          <w:p w14:paraId="3BCCFB79"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41D8362F" w14:textId="77777777" w:rsidR="00EA2B9C" w:rsidRPr="00A54018" w:rsidRDefault="00EA2B9C">
            <w:pPr>
              <w:jc w:val="both"/>
              <w:rPr>
                <w:rFonts w:asciiTheme="minorHAnsi" w:hAnsiTheme="minorHAnsi" w:cstheme="minorHAnsi"/>
                <w:b/>
                <w:sz w:val="22"/>
                <w:szCs w:val="22"/>
              </w:rPr>
            </w:pPr>
          </w:p>
        </w:tc>
        <w:tc>
          <w:tcPr>
            <w:tcW w:w="718" w:type="dxa"/>
          </w:tcPr>
          <w:p w14:paraId="1EA39220" w14:textId="77777777" w:rsidR="00EA2B9C" w:rsidRPr="00A54018" w:rsidRDefault="00EA2B9C">
            <w:pPr>
              <w:jc w:val="both"/>
              <w:rPr>
                <w:rFonts w:asciiTheme="minorHAnsi" w:hAnsiTheme="minorHAnsi" w:cstheme="minorHAnsi"/>
                <w:b/>
                <w:sz w:val="22"/>
                <w:szCs w:val="22"/>
              </w:rPr>
            </w:pPr>
          </w:p>
        </w:tc>
        <w:tc>
          <w:tcPr>
            <w:tcW w:w="616" w:type="dxa"/>
          </w:tcPr>
          <w:p w14:paraId="4C491068" w14:textId="77777777" w:rsidR="00EA2B9C" w:rsidRPr="00A54018" w:rsidRDefault="00EA2B9C">
            <w:pPr>
              <w:jc w:val="both"/>
              <w:rPr>
                <w:rFonts w:asciiTheme="minorHAnsi" w:hAnsiTheme="minorHAnsi" w:cstheme="minorHAnsi"/>
                <w:b/>
                <w:sz w:val="22"/>
                <w:szCs w:val="22"/>
              </w:rPr>
            </w:pPr>
          </w:p>
        </w:tc>
        <w:tc>
          <w:tcPr>
            <w:tcW w:w="684" w:type="dxa"/>
          </w:tcPr>
          <w:p w14:paraId="2A073355" w14:textId="77777777" w:rsidR="00EA2B9C" w:rsidRPr="00A54018" w:rsidRDefault="00EA2B9C">
            <w:pPr>
              <w:jc w:val="both"/>
              <w:rPr>
                <w:rFonts w:asciiTheme="minorHAnsi" w:hAnsiTheme="minorHAnsi" w:cstheme="minorHAnsi"/>
                <w:b/>
                <w:sz w:val="22"/>
                <w:szCs w:val="22"/>
              </w:rPr>
            </w:pPr>
          </w:p>
        </w:tc>
        <w:tc>
          <w:tcPr>
            <w:tcW w:w="1418" w:type="dxa"/>
          </w:tcPr>
          <w:p w14:paraId="71491DA4" w14:textId="77777777" w:rsidR="00EA2B9C" w:rsidRPr="00A54018" w:rsidRDefault="00EA2B9C">
            <w:pPr>
              <w:jc w:val="both"/>
              <w:rPr>
                <w:rFonts w:asciiTheme="minorHAnsi" w:hAnsiTheme="minorHAnsi" w:cstheme="minorHAnsi"/>
                <w:b/>
                <w:sz w:val="22"/>
                <w:szCs w:val="22"/>
              </w:rPr>
            </w:pPr>
          </w:p>
        </w:tc>
        <w:tc>
          <w:tcPr>
            <w:tcW w:w="1511" w:type="dxa"/>
          </w:tcPr>
          <w:p w14:paraId="1D030DA6" w14:textId="77777777" w:rsidR="00EA2B9C" w:rsidRPr="00A54018" w:rsidRDefault="00EA2B9C">
            <w:pPr>
              <w:jc w:val="both"/>
              <w:rPr>
                <w:rFonts w:asciiTheme="minorHAnsi" w:hAnsiTheme="minorHAnsi" w:cstheme="minorHAnsi"/>
                <w:b/>
                <w:sz w:val="22"/>
                <w:szCs w:val="22"/>
              </w:rPr>
            </w:pPr>
          </w:p>
        </w:tc>
        <w:tc>
          <w:tcPr>
            <w:tcW w:w="1890" w:type="dxa"/>
          </w:tcPr>
          <w:p w14:paraId="192F5088" w14:textId="77777777" w:rsidR="00EA2B9C" w:rsidRPr="00A54018" w:rsidRDefault="00EA2B9C">
            <w:pPr>
              <w:jc w:val="both"/>
              <w:rPr>
                <w:rFonts w:asciiTheme="minorHAnsi" w:hAnsiTheme="minorHAnsi" w:cstheme="minorHAnsi"/>
                <w:b/>
                <w:sz w:val="22"/>
                <w:szCs w:val="22"/>
              </w:rPr>
            </w:pPr>
          </w:p>
        </w:tc>
      </w:tr>
      <w:tr w:rsidR="00EA2B9C" w:rsidRPr="00A54018" w14:paraId="422E80DA" w14:textId="77777777" w:rsidTr="00895780">
        <w:tc>
          <w:tcPr>
            <w:tcW w:w="1750" w:type="dxa"/>
          </w:tcPr>
          <w:p w14:paraId="58269E22"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5C8D50EC" w14:textId="77777777" w:rsidR="00EA2B9C" w:rsidRPr="00A54018" w:rsidRDefault="00EA2B9C">
            <w:pPr>
              <w:jc w:val="both"/>
              <w:rPr>
                <w:rFonts w:asciiTheme="minorHAnsi" w:hAnsiTheme="minorHAnsi" w:cstheme="minorHAnsi"/>
                <w:b/>
                <w:sz w:val="22"/>
                <w:szCs w:val="22"/>
              </w:rPr>
            </w:pPr>
          </w:p>
        </w:tc>
        <w:tc>
          <w:tcPr>
            <w:tcW w:w="718" w:type="dxa"/>
          </w:tcPr>
          <w:p w14:paraId="34664E05" w14:textId="77777777" w:rsidR="00EA2B9C" w:rsidRPr="00A54018" w:rsidRDefault="00EA2B9C">
            <w:pPr>
              <w:jc w:val="both"/>
              <w:rPr>
                <w:rFonts w:asciiTheme="minorHAnsi" w:hAnsiTheme="minorHAnsi" w:cstheme="minorHAnsi"/>
                <w:b/>
                <w:sz w:val="22"/>
                <w:szCs w:val="22"/>
              </w:rPr>
            </w:pPr>
          </w:p>
        </w:tc>
        <w:tc>
          <w:tcPr>
            <w:tcW w:w="616" w:type="dxa"/>
          </w:tcPr>
          <w:p w14:paraId="4E4ED8E3" w14:textId="77777777" w:rsidR="00EA2B9C" w:rsidRPr="00A54018" w:rsidRDefault="00EA2B9C">
            <w:pPr>
              <w:jc w:val="both"/>
              <w:rPr>
                <w:rFonts w:asciiTheme="minorHAnsi" w:hAnsiTheme="minorHAnsi" w:cstheme="minorHAnsi"/>
                <w:b/>
                <w:sz w:val="22"/>
                <w:szCs w:val="22"/>
              </w:rPr>
            </w:pPr>
          </w:p>
        </w:tc>
        <w:tc>
          <w:tcPr>
            <w:tcW w:w="684" w:type="dxa"/>
          </w:tcPr>
          <w:p w14:paraId="41E36AE9" w14:textId="77777777" w:rsidR="00EA2B9C" w:rsidRPr="00A54018" w:rsidRDefault="00EA2B9C">
            <w:pPr>
              <w:jc w:val="both"/>
              <w:rPr>
                <w:rFonts w:asciiTheme="minorHAnsi" w:hAnsiTheme="minorHAnsi" w:cstheme="minorHAnsi"/>
                <w:b/>
                <w:sz w:val="22"/>
                <w:szCs w:val="22"/>
              </w:rPr>
            </w:pPr>
          </w:p>
        </w:tc>
        <w:tc>
          <w:tcPr>
            <w:tcW w:w="1418" w:type="dxa"/>
          </w:tcPr>
          <w:p w14:paraId="4C893C71" w14:textId="77777777" w:rsidR="00EA2B9C" w:rsidRPr="00A54018" w:rsidRDefault="00EA2B9C">
            <w:pPr>
              <w:jc w:val="both"/>
              <w:rPr>
                <w:rFonts w:asciiTheme="minorHAnsi" w:hAnsiTheme="minorHAnsi" w:cstheme="minorHAnsi"/>
                <w:b/>
                <w:sz w:val="22"/>
                <w:szCs w:val="22"/>
              </w:rPr>
            </w:pPr>
          </w:p>
        </w:tc>
        <w:tc>
          <w:tcPr>
            <w:tcW w:w="1511" w:type="dxa"/>
          </w:tcPr>
          <w:p w14:paraId="47E0A60C" w14:textId="77777777" w:rsidR="00EA2B9C" w:rsidRPr="00A54018" w:rsidRDefault="00EA2B9C">
            <w:pPr>
              <w:jc w:val="both"/>
              <w:rPr>
                <w:rFonts w:asciiTheme="minorHAnsi" w:hAnsiTheme="minorHAnsi" w:cstheme="minorHAnsi"/>
                <w:b/>
                <w:sz w:val="22"/>
                <w:szCs w:val="22"/>
              </w:rPr>
            </w:pPr>
          </w:p>
        </w:tc>
        <w:tc>
          <w:tcPr>
            <w:tcW w:w="1890" w:type="dxa"/>
          </w:tcPr>
          <w:p w14:paraId="104F02E3" w14:textId="77777777" w:rsidR="00EA2B9C" w:rsidRPr="00A54018" w:rsidRDefault="00EA2B9C">
            <w:pPr>
              <w:jc w:val="both"/>
              <w:rPr>
                <w:rFonts w:asciiTheme="minorHAnsi" w:hAnsiTheme="minorHAnsi" w:cstheme="minorHAnsi"/>
                <w:b/>
                <w:sz w:val="22"/>
                <w:szCs w:val="22"/>
              </w:rPr>
            </w:pPr>
          </w:p>
        </w:tc>
      </w:tr>
      <w:tr w:rsidR="00EA2B9C" w:rsidRPr="00A54018" w14:paraId="5F3049EF" w14:textId="77777777" w:rsidTr="008B3A54">
        <w:tc>
          <w:tcPr>
            <w:tcW w:w="1750" w:type="dxa"/>
          </w:tcPr>
          <w:p w14:paraId="425AF446" w14:textId="77777777" w:rsidR="00EA2B9C" w:rsidRPr="00A54018" w:rsidRDefault="00EA2B9C">
            <w:pPr>
              <w:jc w:val="right"/>
              <w:rPr>
                <w:rFonts w:asciiTheme="minorHAnsi" w:hAnsiTheme="minorHAnsi" w:cstheme="minorHAnsi"/>
                <w:sz w:val="22"/>
                <w:szCs w:val="22"/>
              </w:rPr>
            </w:pPr>
          </w:p>
        </w:tc>
        <w:tc>
          <w:tcPr>
            <w:tcW w:w="840" w:type="dxa"/>
          </w:tcPr>
          <w:p w14:paraId="365A0BE7" w14:textId="77777777" w:rsidR="00EA2B9C" w:rsidRPr="00A54018" w:rsidRDefault="00EA2B9C">
            <w:pPr>
              <w:jc w:val="both"/>
              <w:rPr>
                <w:rFonts w:asciiTheme="minorHAnsi" w:hAnsiTheme="minorHAnsi" w:cstheme="minorHAnsi"/>
                <w:b/>
                <w:sz w:val="22"/>
                <w:szCs w:val="22"/>
              </w:rPr>
            </w:pPr>
          </w:p>
        </w:tc>
        <w:tc>
          <w:tcPr>
            <w:tcW w:w="718" w:type="dxa"/>
          </w:tcPr>
          <w:p w14:paraId="37877B07" w14:textId="77777777" w:rsidR="00EA2B9C" w:rsidRPr="00A54018" w:rsidRDefault="00EA2B9C">
            <w:pPr>
              <w:jc w:val="both"/>
              <w:rPr>
                <w:rFonts w:asciiTheme="minorHAnsi" w:hAnsiTheme="minorHAnsi" w:cstheme="minorHAnsi"/>
                <w:b/>
                <w:sz w:val="22"/>
                <w:szCs w:val="22"/>
              </w:rPr>
            </w:pPr>
          </w:p>
        </w:tc>
        <w:tc>
          <w:tcPr>
            <w:tcW w:w="616" w:type="dxa"/>
          </w:tcPr>
          <w:p w14:paraId="644998F6" w14:textId="77777777" w:rsidR="00EA2B9C" w:rsidRPr="00A54018" w:rsidRDefault="00EA2B9C">
            <w:pPr>
              <w:jc w:val="both"/>
              <w:rPr>
                <w:rFonts w:asciiTheme="minorHAnsi" w:hAnsiTheme="minorHAnsi" w:cstheme="minorHAnsi"/>
                <w:b/>
                <w:sz w:val="22"/>
                <w:szCs w:val="22"/>
              </w:rPr>
            </w:pPr>
          </w:p>
        </w:tc>
        <w:tc>
          <w:tcPr>
            <w:tcW w:w="684" w:type="dxa"/>
          </w:tcPr>
          <w:p w14:paraId="767DF8F2" w14:textId="77777777" w:rsidR="00EA2B9C" w:rsidRPr="00A54018" w:rsidRDefault="00EA2B9C">
            <w:pPr>
              <w:jc w:val="both"/>
              <w:rPr>
                <w:rFonts w:asciiTheme="minorHAnsi" w:hAnsiTheme="minorHAnsi" w:cstheme="minorHAnsi"/>
                <w:b/>
                <w:sz w:val="22"/>
                <w:szCs w:val="22"/>
              </w:rPr>
            </w:pPr>
          </w:p>
        </w:tc>
        <w:tc>
          <w:tcPr>
            <w:tcW w:w="1418" w:type="dxa"/>
          </w:tcPr>
          <w:p w14:paraId="59C4451D" w14:textId="77777777" w:rsidR="00EA2B9C" w:rsidRPr="00A54018" w:rsidRDefault="00EA2B9C">
            <w:pPr>
              <w:jc w:val="both"/>
              <w:rPr>
                <w:rFonts w:asciiTheme="minorHAnsi" w:hAnsiTheme="minorHAnsi" w:cstheme="minorHAnsi"/>
                <w:b/>
                <w:sz w:val="22"/>
                <w:szCs w:val="22"/>
              </w:rPr>
            </w:pPr>
          </w:p>
        </w:tc>
        <w:tc>
          <w:tcPr>
            <w:tcW w:w="1511" w:type="dxa"/>
          </w:tcPr>
          <w:p w14:paraId="599C4446" w14:textId="77777777" w:rsidR="00EA2B9C" w:rsidRPr="00A54018" w:rsidRDefault="00EA2B9C">
            <w:pPr>
              <w:jc w:val="both"/>
              <w:rPr>
                <w:rFonts w:asciiTheme="minorHAnsi" w:hAnsiTheme="minorHAnsi" w:cstheme="minorHAnsi"/>
                <w:b/>
                <w:sz w:val="22"/>
                <w:szCs w:val="22"/>
              </w:rPr>
            </w:pPr>
          </w:p>
        </w:tc>
        <w:tc>
          <w:tcPr>
            <w:tcW w:w="1890" w:type="dxa"/>
          </w:tcPr>
          <w:p w14:paraId="5AF409FE" w14:textId="77777777" w:rsidR="00EA2B9C" w:rsidRPr="00A54018" w:rsidRDefault="00EA2B9C">
            <w:pPr>
              <w:jc w:val="both"/>
              <w:rPr>
                <w:rFonts w:asciiTheme="minorHAnsi" w:hAnsiTheme="minorHAnsi" w:cstheme="minorHAnsi"/>
                <w:b/>
                <w:sz w:val="22"/>
                <w:szCs w:val="22"/>
              </w:rPr>
            </w:pPr>
          </w:p>
        </w:tc>
      </w:tr>
      <w:tr w:rsidR="00EA2B9C" w:rsidRPr="00A54018" w14:paraId="123AE634" w14:textId="77777777" w:rsidTr="00AF69CE">
        <w:tc>
          <w:tcPr>
            <w:tcW w:w="1750" w:type="dxa"/>
          </w:tcPr>
          <w:p w14:paraId="5A914EE8" w14:textId="6D04B5EC"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D-2-1</w:t>
            </w:r>
          </w:p>
        </w:tc>
        <w:tc>
          <w:tcPr>
            <w:tcW w:w="840" w:type="dxa"/>
          </w:tcPr>
          <w:p w14:paraId="138D0881" w14:textId="77777777" w:rsidR="00EA2B9C" w:rsidRPr="00A54018" w:rsidRDefault="00EA2B9C">
            <w:pPr>
              <w:jc w:val="both"/>
              <w:rPr>
                <w:rFonts w:asciiTheme="minorHAnsi" w:hAnsiTheme="minorHAnsi" w:cstheme="minorHAnsi"/>
                <w:b/>
                <w:sz w:val="22"/>
                <w:szCs w:val="22"/>
              </w:rPr>
            </w:pPr>
          </w:p>
        </w:tc>
        <w:tc>
          <w:tcPr>
            <w:tcW w:w="718" w:type="dxa"/>
          </w:tcPr>
          <w:p w14:paraId="248BF7C2" w14:textId="77777777" w:rsidR="00EA2B9C" w:rsidRPr="00A54018" w:rsidRDefault="00EA2B9C">
            <w:pPr>
              <w:jc w:val="both"/>
              <w:rPr>
                <w:rFonts w:asciiTheme="minorHAnsi" w:hAnsiTheme="minorHAnsi" w:cstheme="minorHAnsi"/>
                <w:b/>
                <w:sz w:val="22"/>
                <w:szCs w:val="22"/>
              </w:rPr>
            </w:pPr>
          </w:p>
        </w:tc>
        <w:tc>
          <w:tcPr>
            <w:tcW w:w="616" w:type="dxa"/>
          </w:tcPr>
          <w:p w14:paraId="01486F5D" w14:textId="77777777" w:rsidR="00EA2B9C" w:rsidRPr="00A54018" w:rsidRDefault="00EA2B9C">
            <w:pPr>
              <w:jc w:val="both"/>
              <w:rPr>
                <w:rFonts w:asciiTheme="minorHAnsi" w:hAnsiTheme="minorHAnsi" w:cstheme="minorHAnsi"/>
                <w:b/>
                <w:sz w:val="22"/>
                <w:szCs w:val="22"/>
              </w:rPr>
            </w:pPr>
          </w:p>
        </w:tc>
        <w:tc>
          <w:tcPr>
            <w:tcW w:w="684" w:type="dxa"/>
          </w:tcPr>
          <w:p w14:paraId="52E4E95F" w14:textId="77777777" w:rsidR="00EA2B9C" w:rsidRPr="00A54018" w:rsidRDefault="00EA2B9C">
            <w:pPr>
              <w:jc w:val="both"/>
              <w:rPr>
                <w:rFonts w:asciiTheme="minorHAnsi" w:hAnsiTheme="minorHAnsi" w:cstheme="minorHAnsi"/>
                <w:b/>
                <w:sz w:val="22"/>
                <w:szCs w:val="22"/>
              </w:rPr>
            </w:pPr>
          </w:p>
        </w:tc>
        <w:tc>
          <w:tcPr>
            <w:tcW w:w="1418" w:type="dxa"/>
          </w:tcPr>
          <w:p w14:paraId="32D9D042" w14:textId="77777777" w:rsidR="00EA2B9C" w:rsidRPr="00A54018" w:rsidRDefault="00EA2B9C">
            <w:pPr>
              <w:jc w:val="both"/>
              <w:rPr>
                <w:rFonts w:asciiTheme="minorHAnsi" w:hAnsiTheme="minorHAnsi" w:cstheme="minorHAnsi"/>
                <w:b/>
                <w:sz w:val="22"/>
                <w:szCs w:val="22"/>
              </w:rPr>
            </w:pPr>
          </w:p>
        </w:tc>
        <w:tc>
          <w:tcPr>
            <w:tcW w:w="1511" w:type="dxa"/>
          </w:tcPr>
          <w:p w14:paraId="691744BF" w14:textId="77777777" w:rsidR="00EA2B9C" w:rsidRPr="00A54018" w:rsidRDefault="00EA2B9C">
            <w:pPr>
              <w:jc w:val="both"/>
              <w:rPr>
                <w:rFonts w:asciiTheme="minorHAnsi" w:hAnsiTheme="minorHAnsi" w:cstheme="minorHAnsi"/>
                <w:b/>
                <w:sz w:val="22"/>
                <w:szCs w:val="22"/>
              </w:rPr>
            </w:pPr>
          </w:p>
        </w:tc>
        <w:tc>
          <w:tcPr>
            <w:tcW w:w="1890" w:type="dxa"/>
          </w:tcPr>
          <w:p w14:paraId="3CB54C3F" w14:textId="77777777" w:rsidR="00EA2B9C" w:rsidRPr="00A54018" w:rsidRDefault="00EA2B9C">
            <w:pPr>
              <w:jc w:val="both"/>
              <w:rPr>
                <w:rFonts w:asciiTheme="minorHAnsi" w:hAnsiTheme="minorHAnsi" w:cstheme="minorHAnsi"/>
                <w:b/>
                <w:sz w:val="22"/>
                <w:szCs w:val="22"/>
              </w:rPr>
            </w:pPr>
          </w:p>
        </w:tc>
      </w:tr>
      <w:tr w:rsidR="00EA2B9C" w:rsidRPr="00A54018" w14:paraId="2E24FC7D" w14:textId="77777777" w:rsidTr="00AF69CE">
        <w:tc>
          <w:tcPr>
            <w:tcW w:w="1750" w:type="dxa"/>
          </w:tcPr>
          <w:p w14:paraId="789E2025"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54421AD" w14:textId="77777777" w:rsidR="00EA2B9C" w:rsidRPr="00A54018" w:rsidRDefault="00EA2B9C">
            <w:pPr>
              <w:jc w:val="both"/>
              <w:rPr>
                <w:rFonts w:asciiTheme="minorHAnsi" w:hAnsiTheme="minorHAnsi" w:cstheme="minorHAnsi"/>
                <w:b/>
                <w:sz w:val="22"/>
                <w:szCs w:val="22"/>
              </w:rPr>
            </w:pPr>
          </w:p>
        </w:tc>
        <w:tc>
          <w:tcPr>
            <w:tcW w:w="718" w:type="dxa"/>
          </w:tcPr>
          <w:p w14:paraId="01CCDBF8" w14:textId="77777777" w:rsidR="00EA2B9C" w:rsidRPr="00A54018" w:rsidRDefault="00EA2B9C">
            <w:pPr>
              <w:jc w:val="both"/>
              <w:rPr>
                <w:rFonts w:asciiTheme="minorHAnsi" w:hAnsiTheme="minorHAnsi" w:cstheme="minorHAnsi"/>
                <w:b/>
                <w:sz w:val="22"/>
                <w:szCs w:val="22"/>
              </w:rPr>
            </w:pPr>
          </w:p>
        </w:tc>
        <w:tc>
          <w:tcPr>
            <w:tcW w:w="616" w:type="dxa"/>
          </w:tcPr>
          <w:p w14:paraId="6D8126A3" w14:textId="77777777" w:rsidR="00EA2B9C" w:rsidRPr="00A54018" w:rsidRDefault="00EA2B9C">
            <w:pPr>
              <w:jc w:val="both"/>
              <w:rPr>
                <w:rFonts w:asciiTheme="minorHAnsi" w:hAnsiTheme="minorHAnsi" w:cstheme="minorHAnsi"/>
                <w:b/>
                <w:sz w:val="22"/>
                <w:szCs w:val="22"/>
              </w:rPr>
            </w:pPr>
          </w:p>
        </w:tc>
        <w:tc>
          <w:tcPr>
            <w:tcW w:w="684" w:type="dxa"/>
          </w:tcPr>
          <w:p w14:paraId="0EB426BE" w14:textId="77777777" w:rsidR="00EA2B9C" w:rsidRPr="00A54018" w:rsidRDefault="00EA2B9C">
            <w:pPr>
              <w:jc w:val="both"/>
              <w:rPr>
                <w:rFonts w:asciiTheme="minorHAnsi" w:hAnsiTheme="minorHAnsi" w:cstheme="minorHAnsi"/>
                <w:b/>
                <w:sz w:val="22"/>
                <w:szCs w:val="22"/>
              </w:rPr>
            </w:pPr>
          </w:p>
        </w:tc>
        <w:tc>
          <w:tcPr>
            <w:tcW w:w="1418" w:type="dxa"/>
          </w:tcPr>
          <w:p w14:paraId="303EED50" w14:textId="77777777" w:rsidR="00EA2B9C" w:rsidRPr="00A54018" w:rsidRDefault="00EA2B9C">
            <w:pPr>
              <w:jc w:val="both"/>
              <w:rPr>
                <w:rFonts w:asciiTheme="minorHAnsi" w:hAnsiTheme="minorHAnsi" w:cstheme="minorHAnsi"/>
                <w:b/>
                <w:sz w:val="22"/>
                <w:szCs w:val="22"/>
              </w:rPr>
            </w:pPr>
          </w:p>
        </w:tc>
        <w:tc>
          <w:tcPr>
            <w:tcW w:w="1511" w:type="dxa"/>
          </w:tcPr>
          <w:p w14:paraId="7922E8EE" w14:textId="77777777" w:rsidR="00EA2B9C" w:rsidRPr="00A54018" w:rsidRDefault="00EA2B9C">
            <w:pPr>
              <w:jc w:val="both"/>
              <w:rPr>
                <w:rFonts w:asciiTheme="minorHAnsi" w:hAnsiTheme="minorHAnsi" w:cstheme="minorHAnsi"/>
                <w:b/>
                <w:sz w:val="22"/>
                <w:szCs w:val="22"/>
              </w:rPr>
            </w:pPr>
          </w:p>
        </w:tc>
        <w:tc>
          <w:tcPr>
            <w:tcW w:w="1890" w:type="dxa"/>
          </w:tcPr>
          <w:p w14:paraId="4B4EEE9E" w14:textId="77777777" w:rsidR="00EA2B9C" w:rsidRPr="00A54018" w:rsidRDefault="00EA2B9C">
            <w:pPr>
              <w:jc w:val="both"/>
              <w:rPr>
                <w:rFonts w:asciiTheme="minorHAnsi" w:hAnsiTheme="minorHAnsi" w:cstheme="minorHAnsi"/>
                <w:b/>
                <w:sz w:val="22"/>
                <w:szCs w:val="22"/>
              </w:rPr>
            </w:pPr>
          </w:p>
        </w:tc>
      </w:tr>
      <w:tr w:rsidR="00EA2B9C" w:rsidRPr="00A54018" w14:paraId="5566ACCC" w14:textId="77777777" w:rsidTr="00AF69CE">
        <w:tc>
          <w:tcPr>
            <w:tcW w:w="1750" w:type="dxa"/>
          </w:tcPr>
          <w:p w14:paraId="5BF72020"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329847DD" w14:textId="77777777" w:rsidR="00EA2B9C" w:rsidRPr="00A54018" w:rsidRDefault="00EA2B9C">
            <w:pPr>
              <w:jc w:val="both"/>
              <w:rPr>
                <w:rFonts w:asciiTheme="minorHAnsi" w:hAnsiTheme="minorHAnsi" w:cstheme="minorHAnsi"/>
                <w:b/>
                <w:sz w:val="22"/>
                <w:szCs w:val="22"/>
              </w:rPr>
            </w:pPr>
          </w:p>
        </w:tc>
        <w:tc>
          <w:tcPr>
            <w:tcW w:w="718" w:type="dxa"/>
          </w:tcPr>
          <w:p w14:paraId="1709B3C4" w14:textId="77777777" w:rsidR="00EA2B9C" w:rsidRPr="00A54018" w:rsidRDefault="00EA2B9C">
            <w:pPr>
              <w:jc w:val="both"/>
              <w:rPr>
                <w:rFonts w:asciiTheme="minorHAnsi" w:hAnsiTheme="minorHAnsi" w:cstheme="minorHAnsi"/>
                <w:b/>
                <w:sz w:val="22"/>
                <w:szCs w:val="22"/>
              </w:rPr>
            </w:pPr>
          </w:p>
        </w:tc>
        <w:tc>
          <w:tcPr>
            <w:tcW w:w="616" w:type="dxa"/>
          </w:tcPr>
          <w:p w14:paraId="080A956B" w14:textId="77777777" w:rsidR="00EA2B9C" w:rsidRPr="00A54018" w:rsidRDefault="00EA2B9C">
            <w:pPr>
              <w:jc w:val="both"/>
              <w:rPr>
                <w:rFonts w:asciiTheme="minorHAnsi" w:hAnsiTheme="minorHAnsi" w:cstheme="minorHAnsi"/>
                <w:b/>
                <w:sz w:val="22"/>
                <w:szCs w:val="22"/>
              </w:rPr>
            </w:pPr>
          </w:p>
        </w:tc>
        <w:tc>
          <w:tcPr>
            <w:tcW w:w="684" w:type="dxa"/>
          </w:tcPr>
          <w:p w14:paraId="1912D1A9" w14:textId="77777777" w:rsidR="00EA2B9C" w:rsidRPr="00A54018" w:rsidRDefault="00EA2B9C">
            <w:pPr>
              <w:jc w:val="both"/>
              <w:rPr>
                <w:rFonts w:asciiTheme="minorHAnsi" w:hAnsiTheme="minorHAnsi" w:cstheme="minorHAnsi"/>
                <w:b/>
                <w:sz w:val="22"/>
                <w:szCs w:val="22"/>
              </w:rPr>
            </w:pPr>
          </w:p>
        </w:tc>
        <w:tc>
          <w:tcPr>
            <w:tcW w:w="1418" w:type="dxa"/>
          </w:tcPr>
          <w:p w14:paraId="0202052F" w14:textId="77777777" w:rsidR="00EA2B9C" w:rsidRPr="00A54018" w:rsidRDefault="00EA2B9C">
            <w:pPr>
              <w:jc w:val="both"/>
              <w:rPr>
                <w:rFonts w:asciiTheme="minorHAnsi" w:hAnsiTheme="minorHAnsi" w:cstheme="minorHAnsi"/>
                <w:b/>
                <w:sz w:val="22"/>
                <w:szCs w:val="22"/>
              </w:rPr>
            </w:pPr>
          </w:p>
        </w:tc>
        <w:tc>
          <w:tcPr>
            <w:tcW w:w="1511" w:type="dxa"/>
          </w:tcPr>
          <w:p w14:paraId="228D85D0" w14:textId="77777777" w:rsidR="00EA2B9C" w:rsidRPr="00A54018" w:rsidRDefault="00EA2B9C">
            <w:pPr>
              <w:jc w:val="both"/>
              <w:rPr>
                <w:rFonts w:asciiTheme="minorHAnsi" w:hAnsiTheme="minorHAnsi" w:cstheme="minorHAnsi"/>
                <w:b/>
                <w:sz w:val="22"/>
                <w:szCs w:val="22"/>
              </w:rPr>
            </w:pPr>
          </w:p>
        </w:tc>
        <w:tc>
          <w:tcPr>
            <w:tcW w:w="1890" w:type="dxa"/>
          </w:tcPr>
          <w:p w14:paraId="2A5336B6" w14:textId="77777777" w:rsidR="00EA2B9C" w:rsidRPr="00A54018" w:rsidRDefault="00EA2B9C">
            <w:pPr>
              <w:jc w:val="both"/>
              <w:rPr>
                <w:rFonts w:asciiTheme="minorHAnsi" w:hAnsiTheme="minorHAnsi" w:cstheme="minorHAnsi"/>
                <w:b/>
                <w:sz w:val="22"/>
                <w:szCs w:val="22"/>
              </w:rPr>
            </w:pPr>
          </w:p>
        </w:tc>
      </w:tr>
      <w:tr w:rsidR="00EA2B9C" w:rsidRPr="00A54018" w14:paraId="4F8D4C7D" w14:textId="77777777" w:rsidTr="00AF69CE">
        <w:tc>
          <w:tcPr>
            <w:tcW w:w="1750" w:type="dxa"/>
          </w:tcPr>
          <w:p w14:paraId="5EFFEF4A"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1B8BDA47" w14:textId="77777777" w:rsidR="00EA2B9C" w:rsidRPr="00A54018" w:rsidRDefault="00EA2B9C">
            <w:pPr>
              <w:jc w:val="both"/>
              <w:rPr>
                <w:rFonts w:asciiTheme="minorHAnsi" w:hAnsiTheme="minorHAnsi" w:cstheme="minorHAnsi"/>
                <w:b/>
                <w:sz w:val="22"/>
                <w:szCs w:val="22"/>
              </w:rPr>
            </w:pPr>
          </w:p>
        </w:tc>
        <w:tc>
          <w:tcPr>
            <w:tcW w:w="718" w:type="dxa"/>
          </w:tcPr>
          <w:p w14:paraId="5F419AF3" w14:textId="77777777" w:rsidR="00EA2B9C" w:rsidRPr="00A54018" w:rsidRDefault="00EA2B9C">
            <w:pPr>
              <w:jc w:val="both"/>
              <w:rPr>
                <w:rFonts w:asciiTheme="minorHAnsi" w:hAnsiTheme="minorHAnsi" w:cstheme="minorHAnsi"/>
                <w:b/>
                <w:sz w:val="22"/>
                <w:szCs w:val="22"/>
              </w:rPr>
            </w:pPr>
          </w:p>
        </w:tc>
        <w:tc>
          <w:tcPr>
            <w:tcW w:w="616" w:type="dxa"/>
          </w:tcPr>
          <w:p w14:paraId="6F05E33E" w14:textId="77777777" w:rsidR="00EA2B9C" w:rsidRPr="00A54018" w:rsidRDefault="00EA2B9C">
            <w:pPr>
              <w:jc w:val="both"/>
              <w:rPr>
                <w:rFonts w:asciiTheme="minorHAnsi" w:hAnsiTheme="minorHAnsi" w:cstheme="minorHAnsi"/>
                <w:b/>
                <w:sz w:val="22"/>
                <w:szCs w:val="22"/>
              </w:rPr>
            </w:pPr>
          </w:p>
        </w:tc>
        <w:tc>
          <w:tcPr>
            <w:tcW w:w="684" w:type="dxa"/>
          </w:tcPr>
          <w:p w14:paraId="4FEBC1E0" w14:textId="77777777" w:rsidR="00EA2B9C" w:rsidRPr="00A54018" w:rsidRDefault="00EA2B9C">
            <w:pPr>
              <w:jc w:val="both"/>
              <w:rPr>
                <w:rFonts w:asciiTheme="minorHAnsi" w:hAnsiTheme="minorHAnsi" w:cstheme="minorHAnsi"/>
                <w:b/>
                <w:sz w:val="22"/>
                <w:szCs w:val="22"/>
              </w:rPr>
            </w:pPr>
          </w:p>
        </w:tc>
        <w:tc>
          <w:tcPr>
            <w:tcW w:w="1418" w:type="dxa"/>
          </w:tcPr>
          <w:p w14:paraId="22798E10" w14:textId="77777777" w:rsidR="00EA2B9C" w:rsidRPr="00A54018" w:rsidRDefault="00EA2B9C">
            <w:pPr>
              <w:jc w:val="both"/>
              <w:rPr>
                <w:rFonts w:asciiTheme="minorHAnsi" w:hAnsiTheme="minorHAnsi" w:cstheme="minorHAnsi"/>
                <w:b/>
                <w:sz w:val="22"/>
                <w:szCs w:val="22"/>
              </w:rPr>
            </w:pPr>
          </w:p>
        </w:tc>
        <w:tc>
          <w:tcPr>
            <w:tcW w:w="1511" w:type="dxa"/>
          </w:tcPr>
          <w:p w14:paraId="2C4BAD91" w14:textId="77777777" w:rsidR="00EA2B9C" w:rsidRPr="00A54018" w:rsidRDefault="00EA2B9C">
            <w:pPr>
              <w:jc w:val="both"/>
              <w:rPr>
                <w:rFonts w:asciiTheme="minorHAnsi" w:hAnsiTheme="minorHAnsi" w:cstheme="minorHAnsi"/>
                <w:b/>
                <w:sz w:val="22"/>
                <w:szCs w:val="22"/>
              </w:rPr>
            </w:pPr>
          </w:p>
        </w:tc>
        <w:tc>
          <w:tcPr>
            <w:tcW w:w="1890" w:type="dxa"/>
          </w:tcPr>
          <w:p w14:paraId="6E4E5E87" w14:textId="77777777" w:rsidR="00EA2B9C" w:rsidRPr="00A54018" w:rsidRDefault="00EA2B9C">
            <w:pPr>
              <w:jc w:val="both"/>
              <w:rPr>
                <w:rFonts w:asciiTheme="minorHAnsi" w:hAnsiTheme="minorHAnsi" w:cstheme="minorHAnsi"/>
                <w:b/>
                <w:sz w:val="22"/>
                <w:szCs w:val="22"/>
              </w:rPr>
            </w:pPr>
          </w:p>
        </w:tc>
      </w:tr>
      <w:tr w:rsidR="00EA2B9C" w:rsidRPr="00A54018" w14:paraId="479B294E" w14:textId="77777777" w:rsidTr="00AF69CE">
        <w:tc>
          <w:tcPr>
            <w:tcW w:w="1750" w:type="dxa"/>
          </w:tcPr>
          <w:p w14:paraId="7ABC4387"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2377965E" w14:textId="77777777" w:rsidR="00EA2B9C" w:rsidRPr="00A54018" w:rsidRDefault="00EA2B9C">
            <w:pPr>
              <w:jc w:val="both"/>
              <w:rPr>
                <w:rFonts w:asciiTheme="minorHAnsi" w:hAnsiTheme="minorHAnsi" w:cstheme="minorHAnsi"/>
                <w:b/>
                <w:sz w:val="22"/>
                <w:szCs w:val="22"/>
              </w:rPr>
            </w:pPr>
          </w:p>
        </w:tc>
        <w:tc>
          <w:tcPr>
            <w:tcW w:w="718" w:type="dxa"/>
          </w:tcPr>
          <w:p w14:paraId="3DD06599" w14:textId="77777777" w:rsidR="00EA2B9C" w:rsidRPr="00A54018" w:rsidRDefault="00EA2B9C">
            <w:pPr>
              <w:jc w:val="both"/>
              <w:rPr>
                <w:rFonts w:asciiTheme="minorHAnsi" w:hAnsiTheme="minorHAnsi" w:cstheme="minorHAnsi"/>
                <w:b/>
                <w:sz w:val="22"/>
                <w:szCs w:val="22"/>
              </w:rPr>
            </w:pPr>
          </w:p>
        </w:tc>
        <w:tc>
          <w:tcPr>
            <w:tcW w:w="616" w:type="dxa"/>
          </w:tcPr>
          <w:p w14:paraId="01A35DC5" w14:textId="77777777" w:rsidR="00EA2B9C" w:rsidRPr="00A54018" w:rsidRDefault="00EA2B9C">
            <w:pPr>
              <w:jc w:val="both"/>
              <w:rPr>
                <w:rFonts w:asciiTheme="minorHAnsi" w:hAnsiTheme="minorHAnsi" w:cstheme="minorHAnsi"/>
                <w:b/>
                <w:sz w:val="22"/>
                <w:szCs w:val="22"/>
              </w:rPr>
            </w:pPr>
          </w:p>
        </w:tc>
        <w:tc>
          <w:tcPr>
            <w:tcW w:w="684" w:type="dxa"/>
          </w:tcPr>
          <w:p w14:paraId="7350F2E7" w14:textId="77777777" w:rsidR="00EA2B9C" w:rsidRPr="00A54018" w:rsidRDefault="00EA2B9C">
            <w:pPr>
              <w:jc w:val="both"/>
              <w:rPr>
                <w:rFonts w:asciiTheme="minorHAnsi" w:hAnsiTheme="minorHAnsi" w:cstheme="minorHAnsi"/>
                <w:b/>
                <w:sz w:val="22"/>
                <w:szCs w:val="22"/>
              </w:rPr>
            </w:pPr>
          </w:p>
        </w:tc>
        <w:tc>
          <w:tcPr>
            <w:tcW w:w="1418" w:type="dxa"/>
          </w:tcPr>
          <w:p w14:paraId="03838BCC" w14:textId="77777777" w:rsidR="00EA2B9C" w:rsidRPr="00A54018" w:rsidRDefault="00EA2B9C">
            <w:pPr>
              <w:jc w:val="both"/>
              <w:rPr>
                <w:rFonts w:asciiTheme="minorHAnsi" w:hAnsiTheme="minorHAnsi" w:cstheme="minorHAnsi"/>
                <w:b/>
                <w:sz w:val="22"/>
                <w:szCs w:val="22"/>
              </w:rPr>
            </w:pPr>
          </w:p>
        </w:tc>
        <w:tc>
          <w:tcPr>
            <w:tcW w:w="1511" w:type="dxa"/>
          </w:tcPr>
          <w:p w14:paraId="6896C422" w14:textId="77777777" w:rsidR="00EA2B9C" w:rsidRPr="00A54018" w:rsidRDefault="00EA2B9C">
            <w:pPr>
              <w:jc w:val="both"/>
              <w:rPr>
                <w:rFonts w:asciiTheme="minorHAnsi" w:hAnsiTheme="minorHAnsi" w:cstheme="minorHAnsi"/>
                <w:b/>
                <w:sz w:val="22"/>
                <w:szCs w:val="22"/>
              </w:rPr>
            </w:pPr>
          </w:p>
        </w:tc>
        <w:tc>
          <w:tcPr>
            <w:tcW w:w="1890" w:type="dxa"/>
          </w:tcPr>
          <w:p w14:paraId="7AEF40F0" w14:textId="77777777" w:rsidR="00EA2B9C" w:rsidRPr="00A54018" w:rsidRDefault="00EA2B9C">
            <w:pPr>
              <w:jc w:val="both"/>
              <w:rPr>
                <w:rFonts w:asciiTheme="minorHAnsi" w:hAnsiTheme="minorHAnsi" w:cstheme="minorHAnsi"/>
                <w:b/>
                <w:sz w:val="22"/>
                <w:szCs w:val="22"/>
              </w:rPr>
            </w:pPr>
          </w:p>
        </w:tc>
      </w:tr>
      <w:tr w:rsidR="00EA2B9C" w:rsidRPr="00A54018" w14:paraId="66A86702" w14:textId="77777777" w:rsidTr="00895780">
        <w:tc>
          <w:tcPr>
            <w:tcW w:w="1750" w:type="dxa"/>
          </w:tcPr>
          <w:p w14:paraId="6238D672"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3987CC20" w14:textId="77777777" w:rsidR="00EA2B9C" w:rsidRPr="00A54018" w:rsidRDefault="00EA2B9C">
            <w:pPr>
              <w:jc w:val="both"/>
              <w:rPr>
                <w:rFonts w:asciiTheme="minorHAnsi" w:hAnsiTheme="minorHAnsi" w:cstheme="minorHAnsi"/>
                <w:b/>
                <w:sz w:val="22"/>
                <w:szCs w:val="22"/>
              </w:rPr>
            </w:pPr>
          </w:p>
        </w:tc>
        <w:tc>
          <w:tcPr>
            <w:tcW w:w="718" w:type="dxa"/>
          </w:tcPr>
          <w:p w14:paraId="29AEB301" w14:textId="77777777" w:rsidR="00EA2B9C" w:rsidRPr="00A54018" w:rsidRDefault="00EA2B9C">
            <w:pPr>
              <w:jc w:val="both"/>
              <w:rPr>
                <w:rFonts w:asciiTheme="minorHAnsi" w:hAnsiTheme="minorHAnsi" w:cstheme="minorHAnsi"/>
                <w:b/>
                <w:sz w:val="22"/>
                <w:szCs w:val="22"/>
              </w:rPr>
            </w:pPr>
          </w:p>
        </w:tc>
        <w:tc>
          <w:tcPr>
            <w:tcW w:w="616" w:type="dxa"/>
          </w:tcPr>
          <w:p w14:paraId="1C927969" w14:textId="77777777" w:rsidR="00EA2B9C" w:rsidRPr="00A54018" w:rsidRDefault="00EA2B9C">
            <w:pPr>
              <w:jc w:val="both"/>
              <w:rPr>
                <w:rFonts w:asciiTheme="minorHAnsi" w:hAnsiTheme="minorHAnsi" w:cstheme="minorHAnsi"/>
                <w:b/>
                <w:sz w:val="22"/>
                <w:szCs w:val="22"/>
              </w:rPr>
            </w:pPr>
          </w:p>
        </w:tc>
        <w:tc>
          <w:tcPr>
            <w:tcW w:w="684" w:type="dxa"/>
          </w:tcPr>
          <w:p w14:paraId="3A4883CB" w14:textId="77777777" w:rsidR="00EA2B9C" w:rsidRPr="00A54018" w:rsidRDefault="00EA2B9C">
            <w:pPr>
              <w:jc w:val="both"/>
              <w:rPr>
                <w:rFonts w:asciiTheme="minorHAnsi" w:hAnsiTheme="minorHAnsi" w:cstheme="minorHAnsi"/>
                <w:b/>
                <w:sz w:val="22"/>
                <w:szCs w:val="22"/>
              </w:rPr>
            </w:pPr>
          </w:p>
        </w:tc>
        <w:tc>
          <w:tcPr>
            <w:tcW w:w="1418" w:type="dxa"/>
          </w:tcPr>
          <w:p w14:paraId="0AF4C3A3" w14:textId="77777777" w:rsidR="00EA2B9C" w:rsidRPr="00A54018" w:rsidRDefault="00EA2B9C">
            <w:pPr>
              <w:jc w:val="both"/>
              <w:rPr>
                <w:rFonts w:asciiTheme="minorHAnsi" w:hAnsiTheme="minorHAnsi" w:cstheme="minorHAnsi"/>
                <w:b/>
                <w:sz w:val="22"/>
                <w:szCs w:val="22"/>
              </w:rPr>
            </w:pPr>
          </w:p>
        </w:tc>
        <w:tc>
          <w:tcPr>
            <w:tcW w:w="1511" w:type="dxa"/>
          </w:tcPr>
          <w:p w14:paraId="6B02033A" w14:textId="77777777" w:rsidR="00EA2B9C" w:rsidRPr="00A54018" w:rsidRDefault="00EA2B9C">
            <w:pPr>
              <w:jc w:val="both"/>
              <w:rPr>
                <w:rFonts w:asciiTheme="minorHAnsi" w:hAnsiTheme="minorHAnsi" w:cstheme="minorHAnsi"/>
                <w:b/>
                <w:sz w:val="22"/>
                <w:szCs w:val="22"/>
              </w:rPr>
            </w:pPr>
          </w:p>
        </w:tc>
        <w:tc>
          <w:tcPr>
            <w:tcW w:w="1890" w:type="dxa"/>
          </w:tcPr>
          <w:p w14:paraId="4742BF0E" w14:textId="77777777" w:rsidR="00EA2B9C" w:rsidRPr="00A54018" w:rsidRDefault="00EA2B9C">
            <w:pPr>
              <w:jc w:val="both"/>
              <w:rPr>
                <w:rFonts w:asciiTheme="minorHAnsi" w:hAnsiTheme="minorHAnsi" w:cstheme="minorHAnsi"/>
                <w:b/>
                <w:sz w:val="22"/>
                <w:szCs w:val="22"/>
              </w:rPr>
            </w:pPr>
          </w:p>
        </w:tc>
      </w:tr>
      <w:tr w:rsidR="00EA2B9C" w:rsidRPr="00A54018" w14:paraId="543C2FB9" w14:textId="77777777" w:rsidTr="00AF69CE">
        <w:tc>
          <w:tcPr>
            <w:tcW w:w="1750" w:type="dxa"/>
          </w:tcPr>
          <w:p w14:paraId="7729860F" w14:textId="77777777" w:rsidR="00EA2B9C" w:rsidRPr="00A54018" w:rsidRDefault="00EA2B9C">
            <w:pPr>
              <w:jc w:val="right"/>
              <w:rPr>
                <w:rFonts w:asciiTheme="minorHAnsi" w:hAnsiTheme="minorHAnsi" w:cstheme="minorHAnsi"/>
                <w:sz w:val="22"/>
                <w:szCs w:val="22"/>
              </w:rPr>
            </w:pPr>
          </w:p>
        </w:tc>
        <w:tc>
          <w:tcPr>
            <w:tcW w:w="840" w:type="dxa"/>
          </w:tcPr>
          <w:p w14:paraId="0F08E1AB" w14:textId="77777777" w:rsidR="00EA2B9C" w:rsidRPr="00A54018" w:rsidRDefault="00EA2B9C">
            <w:pPr>
              <w:jc w:val="both"/>
              <w:rPr>
                <w:rFonts w:asciiTheme="minorHAnsi" w:hAnsiTheme="minorHAnsi" w:cstheme="minorHAnsi"/>
                <w:b/>
                <w:sz w:val="22"/>
                <w:szCs w:val="22"/>
              </w:rPr>
            </w:pPr>
          </w:p>
        </w:tc>
        <w:tc>
          <w:tcPr>
            <w:tcW w:w="718" w:type="dxa"/>
          </w:tcPr>
          <w:p w14:paraId="62C6061B" w14:textId="77777777" w:rsidR="00EA2B9C" w:rsidRPr="00A54018" w:rsidRDefault="00EA2B9C">
            <w:pPr>
              <w:jc w:val="both"/>
              <w:rPr>
                <w:rFonts w:asciiTheme="minorHAnsi" w:hAnsiTheme="minorHAnsi" w:cstheme="minorHAnsi"/>
                <w:b/>
                <w:sz w:val="22"/>
                <w:szCs w:val="22"/>
              </w:rPr>
            </w:pPr>
          </w:p>
        </w:tc>
        <w:tc>
          <w:tcPr>
            <w:tcW w:w="616" w:type="dxa"/>
          </w:tcPr>
          <w:p w14:paraId="2E3DA150" w14:textId="77777777" w:rsidR="00EA2B9C" w:rsidRPr="00A54018" w:rsidRDefault="00EA2B9C">
            <w:pPr>
              <w:jc w:val="both"/>
              <w:rPr>
                <w:rFonts w:asciiTheme="minorHAnsi" w:hAnsiTheme="minorHAnsi" w:cstheme="minorHAnsi"/>
                <w:b/>
                <w:sz w:val="22"/>
                <w:szCs w:val="22"/>
              </w:rPr>
            </w:pPr>
          </w:p>
        </w:tc>
        <w:tc>
          <w:tcPr>
            <w:tcW w:w="684" w:type="dxa"/>
          </w:tcPr>
          <w:p w14:paraId="0D623A34" w14:textId="77777777" w:rsidR="00EA2B9C" w:rsidRPr="00A54018" w:rsidRDefault="00EA2B9C">
            <w:pPr>
              <w:jc w:val="both"/>
              <w:rPr>
                <w:rFonts w:asciiTheme="minorHAnsi" w:hAnsiTheme="minorHAnsi" w:cstheme="minorHAnsi"/>
                <w:b/>
                <w:sz w:val="22"/>
                <w:szCs w:val="22"/>
              </w:rPr>
            </w:pPr>
          </w:p>
        </w:tc>
        <w:tc>
          <w:tcPr>
            <w:tcW w:w="1418" w:type="dxa"/>
          </w:tcPr>
          <w:p w14:paraId="0C5FA2F4" w14:textId="77777777" w:rsidR="00EA2B9C" w:rsidRPr="00A54018" w:rsidRDefault="00EA2B9C">
            <w:pPr>
              <w:jc w:val="both"/>
              <w:rPr>
                <w:rFonts w:asciiTheme="minorHAnsi" w:hAnsiTheme="minorHAnsi" w:cstheme="minorHAnsi"/>
                <w:b/>
                <w:sz w:val="22"/>
                <w:szCs w:val="22"/>
              </w:rPr>
            </w:pPr>
          </w:p>
        </w:tc>
        <w:tc>
          <w:tcPr>
            <w:tcW w:w="1511" w:type="dxa"/>
          </w:tcPr>
          <w:p w14:paraId="4BFB17BF" w14:textId="77777777" w:rsidR="00EA2B9C" w:rsidRPr="00A54018" w:rsidRDefault="00EA2B9C">
            <w:pPr>
              <w:jc w:val="both"/>
              <w:rPr>
                <w:rFonts w:asciiTheme="minorHAnsi" w:hAnsiTheme="minorHAnsi" w:cstheme="minorHAnsi"/>
                <w:b/>
                <w:sz w:val="22"/>
                <w:szCs w:val="22"/>
              </w:rPr>
            </w:pPr>
          </w:p>
        </w:tc>
        <w:tc>
          <w:tcPr>
            <w:tcW w:w="1890" w:type="dxa"/>
          </w:tcPr>
          <w:p w14:paraId="7ACAE18F" w14:textId="77777777" w:rsidR="00EA2B9C" w:rsidRPr="00A54018" w:rsidRDefault="00EA2B9C">
            <w:pPr>
              <w:jc w:val="both"/>
              <w:rPr>
                <w:rFonts w:asciiTheme="minorHAnsi" w:hAnsiTheme="minorHAnsi" w:cstheme="minorHAnsi"/>
                <w:b/>
                <w:sz w:val="22"/>
                <w:szCs w:val="22"/>
              </w:rPr>
            </w:pPr>
          </w:p>
        </w:tc>
      </w:tr>
      <w:tr w:rsidR="00EA2B9C" w:rsidRPr="00A54018" w14:paraId="11027D05" w14:textId="77777777" w:rsidTr="00C712B4">
        <w:tc>
          <w:tcPr>
            <w:tcW w:w="1750" w:type="dxa"/>
          </w:tcPr>
          <w:p w14:paraId="0C81A72C" w14:textId="55AB08ED"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D-2-2</w:t>
            </w:r>
          </w:p>
        </w:tc>
        <w:tc>
          <w:tcPr>
            <w:tcW w:w="840" w:type="dxa"/>
          </w:tcPr>
          <w:p w14:paraId="64F6ED04" w14:textId="77777777" w:rsidR="00EA2B9C" w:rsidRPr="00A54018" w:rsidRDefault="00EA2B9C">
            <w:pPr>
              <w:jc w:val="both"/>
              <w:rPr>
                <w:rFonts w:asciiTheme="minorHAnsi" w:hAnsiTheme="minorHAnsi" w:cstheme="minorHAnsi"/>
                <w:b/>
                <w:sz w:val="22"/>
                <w:szCs w:val="22"/>
              </w:rPr>
            </w:pPr>
          </w:p>
        </w:tc>
        <w:tc>
          <w:tcPr>
            <w:tcW w:w="718" w:type="dxa"/>
          </w:tcPr>
          <w:p w14:paraId="6FEFAED5" w14:textId="77777777" w:rsidR="00EA2B9C" w:rsidRPr="00A54018" w:rsidRDefault="00EA2B9C">
            <w:pPr>
              <w:jc w:val="both"/>
              <w:rPr>
                <w:rFonts w:asciiTheme="minorHAnsi" w:hAnsiTheme="minorHAnsi" w:cstheme="minorHAnsi"/>
                <w:b/>
                <w:sz w:val="22"/>
                <w:szCs w:val="22"/>
              </w:rPr>
            </w:pPr>
          </w:p>
        </w:tc>
        <w:tc>
          <w:tcPr>
            <w:tcW w:w="616" w:type="dxa"/>
          </w:tcPr>
          <w:p w14:paraId="4B3EC26E" w14:textId="77777777" w:rsidR="00EA2B9C" w:rsidRPr="00A54018" w:rsidRDefault="00EA2B9C">
            <w:pPr>
              <w:jc w:val="both"/>
              <w:rPr>
                <w:rFonts w:asciiTheme="minorHAnsi" w:hAnsiTheme="minorHAnsi" w:cstheme="minorHAnsi"/>
                <w:b/>
                <w:sz w:val="22"/>
                <w:szCs w:val="22"/>
              </w:rPr>
            </w:pPr>
          </w:p>
        </w:tc>
        <w:tc>
          <w:tcPr>
            <w:tcW w:w="684" w:type="dxa"/>
          </w:tcPr>
          <w:p w14:paraId="41B5DE69" w14:textId="77777777" w:rsidR="00EA2B9C" w:rsidRPr="00A54018" w:rsidRDefault="00EA2B9C">
            <w:pPr>
              <w:jc w:val="both"/>
              <w:rPr>
                <w:rFonts w:asciiTheme="minorHAnsi" w:hAnsiTheme="minorHAnsi" w:cstheme="minorHAnsi"/>
                <w:b/>
                <w:sz w:val="22"/>
                <w:szCs w:val="22"/>
              </w:rPr>
            </w:pPr>
          </w:p>
        </w:tc>
        <w:tc>
          <w:tcPr>
            <w:tcW w:w="1418" w:type="dxa"/>
          </w:tcPr>
          <w:p w14:paraId="792243EC" w14:textId="77777777" w:rsidR="00EA2B9C" w:rsidRPr="00A54018" w:rsidRDefault="00EA2B9C">
            <w:pPr>
              <w:jc w:val="both"/>
              <w:rPr>
                <w:rFonts w:asciiTheme="minorHAnsi" w:hAnsiTheme="minorHAnsi" w:cstheme="minorHAnsi"/>
                <w:b/>
                <w:sz w:val="22"/>
                <w:szCs w:val="22"/>
              </w:rPr>
            </w:pPr>
          </w:p>
        </w:tc>
        <w:tc>
          <w:tcPr>
            <w:tcW w:w="1511" w:type="dxa"/>
          </w:tcPr>
          <w:p w14:paraId="3294B683" w14:textId="77777777" w:rsidR="00EA2B9C" w:rsidRPr="00A54018" w:rsidRDefault="00EA2B9C">
            <w:pPr>
              <w:jc w:val="both"/>
              <w:rPr>
                <w:rFonts w:asciiTheme="minorHAnsi" w:hAnsiTheme="minorHAnsi" w:cstheme="minorHAnsi"/>
                <w:b/>
                <w:sz w:val="22"/>
                <w:szCs w:val="22"/>
              </w:rPr>
            </w:pPr>
          </w:p>
        </w:tc>
        <w:tc>
          <w:tcPr>
            <w:tcW w:w="1890" w:type="dxa"/>
          </w:tcPr>
          <w:p w14:paraId="0E2A8A26" w14:textId="77777777" w:rsidR="00EA2B9C" w:rsidRPr="00A54018" w:rsidRDefault="00EA2B9C">
            <w:pPr>
              <w:jc w:val="both"/>
              <w:rPr>
                <w:rFonts w:asciiTheme="minorHAnsi" w:hAnsiTheme="minorHAnsi" w:cstheme="minorHAnsi"/>
                <w:b/>
                <w:sz w:val="22"/>
                <w:szCs w:val="22"/>
              </w:rPr>
            </w:pPr>
          </w:p>
        </w:tc>
      </w:tr>
      <w:tr w:rsidR="00EA2B9C" w:rsidRPr="00A54018" w14:paraId="0D5B7D9B" w14:textId="77777777" w:rsidTr="00C712B4">
        <w:tc>
          <w:tcPr>
            <w:tcW w:w="1750" w:type="dxa"/>
          </w:tcPr>
          <w:p w14:paraId="2782D88C"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61BA4162" w14:textId="77777777" w:rsidR="00EA2B9C" w:rsidRPr="00A54018" w:rsidRDefault="00EA2B9C">
            <w:pPr>
              <w:jc w:val="both"/>
              <w:rPr>
                <w:rFonts w:asciiTheme="minorHAnsi" w:hAnsiTheme="minorHAnsi" w:cstheme="minorHAnsi"/>
                <w:b/>
                <w:sz w:val="22"/>
                <w:szCs w:val="22"/>
              </w:rPr>
            </w:pPr>
          </w:p>
        </w:tc>
        <w:tc>
          <w:tcPr>
            <w:tcW w:w="718" w:type="dxa"/>
          </w:tcPr>
          <w:p w14:paraId="416B343A" w14:textId="77777777" w:rsidR="00EA2B9C" w:rsidRPr="00A54018" w:rsidRDefault="00EA2B9C">
            <w:pPr>
              <w:jc w:val="both"/>
              <w:rPr>
                <w:rFonts w:asciiTheme="minorHAnsi" w:hAnsiTheme="minorHAnsi" w:cstheme="minorHAnsi"/>
                <w:b/>
                <w:sz w:val="22"/>
                <w:szCs w:val="22"/>
              </w:rPr>
            </w:pPr>
          </w:p>
        </w:tc>
        <w:tc>
          <w:tcPr>
            <w:tcW w:w="616" w:type="dxa"/>
          </w:tcPr>
          <w:p w14:paraId="7442447A" w14:textId="77777777" w:rsidR="00EA2B9C" w:rsidRPr="00A54018" w:rsidRDefault="00EA2B9C">
            <w:pPr>
              <w:jc w:val="both"/>
              <w:rPr>
                <w:rFonts w:asciiTheme="minorHAnsi" w:hAnsiTheme="minorHAnsi" w:cstheme="minorHAnsi"/>
                <w:b/>
                <w:sz w:val="22"/>
                <w:szCs w:val="22"/>
              </w:rPr>
            </w:pPr>
          </w:p>
        </w:tc>
        <w:tc>
          <w:tcPr>
            <w:tcW w:w="684" w:type="dxa"/>
          </w:tcPr>
          <w:p w14:paraId="2D49E91E" w14:textId="77777777" w:rsidR="00EA2B9C" w:rsidRPr="00A54018" w:rsidRDefault="00EA2B9C">
            <w:pPr>
              <w:jc w:val="both"/>
              <w:rPr>
                <w:rFonts w:asciiTheme="minorHAnsi" w:hAnsiTheme="minorHAnsi" w:cstheme="minorHAnsi"/>
                <w:b/>
                <w:sz w:val="22"/>
                <w:szCs w:val="22"/>
              </w:rPr>
            </w:pPr>
          </w:p>
        </w:tc>
        <w:tc>
          <w:tcPr>
            <w:tcW w:w="1418" w:type="dxa"/>
          </w:tcPr>
          <w:p w14:paraId="0780F3DA" w14:textId="77777777" w:rsidR="00EA2B9C" w:rsidRPr="00A54018" w:rsidRDefault="00EA2B9C">
            <w:pPr>
              <w:jc w:val="both"/>
              <w:rPr>
                <w:rFonts w:asciiTheme="minorHAnsi" w:hAnsiTheme="minorHAnsi" w:cstheme="minorHAnsi"/>
                <w:b/>
                <w:sz w:val="22"/>
                <w:szCs w:val="22"/>
              </w:rPr>
            </w:pPr>
          </w:p>
        </w:tc>
        <w:tc>
          <w:tcPr>
            <w:tcW w:w="1511" w:type="dxa"/>
          </w:tcPr>
          <w:p w14:paraId="79179E66" w14:textId="77777777" w:rsidR="00EA2B9C" w:rsidRPr="00A54018" w:rsidRDefault="00EA2B9C">
            <w:pPr>
              <w:jc w:val="both"/>
              <w:rPr>
                <w:rFonts w:asciiTheme="minorHAnsi" w:hAnsiTheme="minorHAnsi" w:cstheme="minorHAnsi"/>
                <w:b/>
                <w:sz w:val="22"/>
                <w:szCs w:val="22"/>
              </w:rPr>
            </w:pPr>
          </w:p>
        </w:tc>
        <w:tc>
          <w:tcPr>
            <w:tcW w:w="1890" w:type="dxa"/>
          </w:tcPr>
          <w:p w14:paraId="1A24B5B4" w14:textId="77777777" w:rsidR="00EA2B9C" w:rsidRPr="00A54018" w:rsidRDefault="00EA2B9C">
            <w:pPr>
              <w:jc w:val="both"/>
              <w:rPr>
                <w:rFonts w:asciiTheme="minorHAnsi" w:hAnsiTheme="minorHAnsi" w:cstheme="minorHAnsi"/>
                <w:b/>
                <w:sz w:val="22"/>
                <w:szCs w:val="22"/>
              </w:rPr>
            </w:pPr>
          </w:p>
        </w:tc>
      </w:tr>
      <w:tr w:rsidR="00EA2B9C" w:rsidRPr="00A54018" w14:paraId="365C182F" w14:textId="77777777" w:rsidTr="00C712B4">
        <w:tc>
          <w:tcPr>
            <w:tcW w:w="1750" w:type="dxa"/>
          </w:tcPr>
          <w:p w14:paraId="09EE542A"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171F9338" w14:textId="77777777" w:rsidR="00EA2B9C" w:rsidRPr="00A54018" w:rsidRDefault="00EA2B9C">
            <w:pPr>
              <w:jc w:val="both"/>
              <w:rPr>
                <w:rFonts w:asciiTheme="minorHAnsi" w:hAnsiTheme="minorHAnsi" w:cstheme="minorHAnsi"/>
                <w:b/>
                <w:sz w:val="22"/>
                <w:szCs w:val="22"/>
              </w:rPr>
            </w:pPr>
          </w:p>
        </w:tc>
        <w:tc>
          <w:tcPr>
            <w:tcW w:w="718" w:type="dxa"/>
          </w:tcPr>
          <w:p w14:paraId="315F9B85" w14:textId="77777777" w:rsidR="00EA2B9C" w:rsidRPr="00A54018" w:rsidRDefault="00EA2B9C">
            <w:pPr>
              <w:jc w:val="both"/>
              <w:rPr>
                <w:rFonts w:asciiTheme="minorHAnsi" w:hAnsiTheme="minorHAnsi" w:cstheme="minorHAnsi"/>
                <w:b/>
                <w:sz w:val="22"/>
                <w:szCs w:val="22"/>
              </w:rPr>
            </w:pPr>
          </w:p>
        </w:tc>
        <w:tc>
          <w:tcPr>
            <w:tcW w:w="616" w:type="dxa"/>
          </w:tcPr>
          <w:p w14:paraId="4E7695E1" w14:textId="77777777" w:rsidR="00EA2B9C" w:rsidRPr="00A54018" w:rsidRDefault="00EA2B9C">
            <w:pPr>
              <w:jc w:val="both"/>
              <w:rPr>
                <w:rFonts w:asciiTheme="minorHAnsi" w:hAnsiTheme="minorHAnsi" w:cstheme="minorHAnsi"/>
                <w:b/>
                <w:sz w:val="22"/>
                <w:szCs w:val="22"/>
              </w:rPr>
            </w:pPr>
          </w:p>
        </w:tc>
        <w:tc>
          <w:tcPr>
            <w:tcW w:w="684" w:type="dxa"/>
          </w:tcPr>
          <w:p w14:paraId="3660C35D" w14:textId="77777777" w:rsidR="00EA2B9C" w:rsidRPr="00A54018" w:rsidRDefault="00EA2B9C">
            <w:pPr>
              <w:jc w:val="both"/>
              <w:rPr>
                <w:rFonts w:asciiTheme="minorHAnsi" w:hAnsiTheme="minorHAnsi" w:cstheme="minorHAnsi"/>
                <w:b/>
                <w:sz w:val="22"/>
                <w:szCs w:val="22"/>
              </w:rPr>
            </w:pPr>
          </w:p>
        </w:tc>
        <w:tc>
          <w:tcPr>
            <w:tcW w:w="1418" w:type="dxa"/>
          </w:tcPr>
          <w:p w14:paraId="39338C78" w14:textId="77777777" w:rsidR="00EA2B9C" w:rsidRPr="00A54018" w:rsidRDefault="00EA2B9C">
            <w:pPr>
              <w:jc w:val="both"/>
              <w:rPr>
                <w:rFonts w:asciiTheme="minorHAnsi" w:hAnsiTheme="minorHAnsi" w:cstheme="minorHAnsi"/>
                <w:b/>
                <w:sz w:val="22"/>
                <w:szCs w:val="22"/>
              </w:rPr>
            </w:pPr>
          </w:p>
        </w:tc>
        <w:tc>
          <w:tcPr>
            <w:tcW w:w="1511" w:type="dxa"/>
          </w:tcPr>
          <w:p w14:paraId="09A0AE97" w14:textId="77777777" w:rsidR="00EA2B9C" w:rsidRPr="00A54018" w:rsidRDefault="00EA2B9C">
            <w:pPr>
              <w:jc w:val="both"/>
              <w:rPr>
                <w:rFonts w:asciiTheme="minorHAnsi" w:hAnsiTheme="minorHAnsi" w:cstheme="minorHAnsi"/>
                <w:b/>
                <w:sz w:val="22"/>
                <w:szCs w:val="22"/>
              </w:rPr>
            </w:pPr>
          </w:p>
        </w:tc>
        <w:tc>
          <w:tcPr>
            <w:tcW w:w="1890" w:type="dxa"/>
          </w:tcPr>
          <w:p w14:paraId="745685E8" w14:textId="77777777" w:rsidR="00EA2B9C" w:rsidRPr="00A54018" w:rsidRDefault="00EA2B9C">
            <w:pPr>
              <w:jc w:val="both"/>
              <w:rPr>
                <w:rFonts w:asciiTheme="minorHAnsi" w:hAnsiTheme="minorHAnsi" w:cstheme="minorHAnsi"/>
                <w:b/>
                <w:sz w:val="22"/>
                <w:szCs w:val="22"/>
              </w:rPr>
            </w:pPr>
          </w:p>
        </w:tc>
      </w:tr>
      <w:tr w:rsidR="00EA2B9C" w:rsidRPr="00A54018" w14:paraId="1895DF8D" w14:textId="77777777" w:rsidTr="00C712B4">
        <w:tc>
          <w:tcPr>
            <w:tcW w:w="1750" w:type="dxa"/>
          </w:tcPr>
          <w:p w14:paraId="06188324"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756BBB2A" w14:textId="77777777" w:rsidR="00EA2B9C" w:rsidRPr="00A54018" w:rsidRDefault="00EA2B9C">
            <w:pPr>
              <w:jc w:val="both"/>
              <w:rPr>
                <w:rFonts w:asciiTheme="minorHAnsi" w:hAnsiTheme="minorHAnsi" w:cstheme="minorHAnsi"/>
                <w:b/>
                <w:sz w:val="22"/>
                <w:szCs w:val="22"/>
              </w:rPr>
            </w:pPr>
          </w:p>
        </w:tc>
        <w:tc>
          <w:tcPr>
            <w:tcW w:w="718" w:type="dxa"/>
          </w:tcPr>
          <w:p w14:paraId="40F83836" w14:textId="77777777" w:rsidR="00EA2B9C" w:rsidRPr="00A54018" w:rsidRDefault="00EA2B9C">
            <w:pPr>
              <w:jc w:val="both"/>
              <w:rPr>
                <w:rFonts w:asciiTheme="minorHAnsi" w:hAnsiTheme="minorHAnsi" w:cstheme="minorHAnsi"/>
                <w:b/>
                <w:sz w:val="22"/>
                <w:szCs w:val="22"/>
              </w:rPr>
            </w:pPr>
          </w:p>
        </w:tc>
        <w:tc>
          <w:tcPr>
            <w:tcW w:w="616" w:type="dxa"/>
          </w:tcPr>
          <w:p w14:paraId="1BB008AD" w14:textId="77777777" w:rsidR="00EA2B9C" w:rsidRPr="00A54018" w:rsidRDefault="00EA2B9C">
            <w:pPr>
              <w:jc w:val="both"/>
              <w:rPr>
                <w:rFonts w:asciiTheme="minorHAnsi" w:hAnsiTheme="minorHAnsi" w:cstheme="minorHAnsi"/>
                <w:b/>
                <w:sz w:val="22"/>
                <w:szCs w:val="22"/>
              </w:rPr>
            </w:pPr>
          </w:p>
        </w:tc>
        <w:tc>
          <w:tcPr>
            <w:tcW w:w="684" w:type="dxa"/>
          </w:tcPr>
          <w:p w14:paraId="4B4993B6" w14:textId="77777777" w:rsidR="00EA2B9C" w:rsidRPr="00A54018" w:rsidRDefault="00EA2B9C">
            <w:pPr>
              <w:jc w:val="both"/>
              <w:rPr>
                <w:rFonts w:asciiTheme="minorHAnsi" w:hAnsiTheme="minorHAnsi" w:cstheme="minorHAnsi"/>
                <w:b/>
                <w:sz w:val="22"/>
                <w:szCs w:val="22"/>
              </w:rPr>
            </w:pPr>
          </w:p>
        </w:tc>
        <w:tc>
          <w:tcPr>
            <w:tcW w:w="1418" w:type="dxa"/>
          </w:tcPr>
          <w:p w14:paraId="60B4962A" w14:textId="77777777" w:rsidR="00EA2B9C" w:rsidRPr="00A54018" w:rsidRDefault="00EA2B9C">
            <w:pPr>
              <w:jc w:val="both"/>
              <w:rPr>
                <w:rFonts w:asciiTheme="minorHAnsi" w:hAnsiTheme="minorHAnsi" w:cstheme="minorHAnsi"/>
                <w:b/>
                <w:sz w:val="22"/>
                <w:szCs w:val="22"/>
              </w:rPr>
            </w:pPr>
          </w:p>
        </w:tc>
        <w:tc>
          <w:tcPr>
            <w:tcW w:w="1511" w:type="dxa"/>
          </w:tcPr>
          <w:p w14:paraId="0AF1BC6D" w14:textId="77777777" w:rsidR="00EA2B9C" w:rsidRPr="00A54018" w:rsidRDefault="00EA2B9C">
            <w:pPr>
              <w:jc w:val="both"/>
              <w:rPr>
                <w:rFonts w:asciiTheme="minorHAnsi" w:hAnsiTheme="minorHAnsi" w:cstheme="minorHAnsi"/>
                <w:b/>
                <w:sz w:val="22"/>
                <w:szCs w:val="22"/>
              </w:rPr>
            </w:pPr>
          </w:p>
        </w:tc>
        <w:tc>
          <w:tcPr>
            <w:tcW w:w="1890" w:type="dxa"/>
          </w:tcPr>
          <w:p w14:paraId="76D65C0A" w14:textId="77777777" w:rsidR="00EA2B9C" w:rsidRPr="00A54018" w:rsidRDefault="00EA2B9C">
            <w:pPr>
              <w:jc w:val="both"/>
              <w:rPr>
                <w:rFonts w:asciiTheme="minorHAnsi" w:hAnsiTheme="minorHAnsi" w:cstheme="minorHAnsi"/>
                <w:b/>
                <w:sz w:val="22"/>
                <w:szCs w:val="22"/>
              </w:rPr>
            </w:pPr>
          </w:p>
        </w:tc>
      </w:tr>
      <w:tr w:rsidR="00EA2B9C" w:rsidRPr="00A54018" w14:paraId="4F9C8F8F" w14:textId="77777777" w:rsidTr="00C712B4">
        <w:tc>
          <w:tcPr>
            <w:tcW w:w="1750" w:type="dxa"/>
          </w:tcPr>
          <w:p w14:paraId="48ADD7B3"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5038BFB3" w14:textId="77777777" w:rsidR="00EA2B9C" w:rsidRPr="00A54018" w:rsidRDefault="00EA2B9C">
            <w:pPr>
              <w:jc w:val="both"/>
              <w:rPr>
                <w:rFonts w:asciiTheme="minorHAnsi" w:hAnsiTheme="minorHAnsi" w:cstheme="minorHAnsi"/>
                <w:b/>
                <w:sz w:val="22"/>
                <w:szCs w:val="22"/>
              </w:rPr>
            </w:pPr>
          </w:p>
        </w:tc>
        <w:tc>
          <w:tcPr>
            <w:tcW w:w="718" w:type="dxa"/>
          </w:tcPr>
          <w:p w14:paraId="2C1F0F6B" w14:textId="77777777" w:rsidR="00EA2B9C" w:rsidRPr="00A54018" w:rsidRDefault="00EA2B9C">
            <w:pPr>
              <w:jc w:val="both"/>
              <w:rPr>
                <w:rFonts w:asciiTheme="minorHAnsi" w:hAnsiTheme="minorHAnsi" w:cstheme="minorHAnsi"/>
                <w:b/>
                <w:sz w:val="22"/>
                <w:szCs w:val="22"/>
              </w:rPr>
            </w:pPr>
          </w:p>
        </w:tc>
        <w:tc>
          <w:tcPr>
            <w:tcW w:w="616" w:type="dxa"/>
          </w:tcPr>
          <w:p w14:paraId="7FEA6CD5" w14:textId="77777777" w:rsidR="00EA2B9C" w:rsidRPr="00A54018" w:rsidRDefault="00EA2B9C">
            <w:pPr>
              <w:jc w:val="both"/>
              <w:rPr>
                <w:rFonts w:asciiTheme="minorHAnsi" w:hAnsiTheme="minorHAnsi" w:cstheme="minorHAnsi"/>
                <w:b/>
                <w:sz w:val="22"/>
                <w:szCs w:val="22"/>
              </w:rPr>
            </w:pPr>
          </w:p>
        </w:tc>
        <w:tc>
          <w:tcPr>
            <w:tcW w:w="684" w:type="dxa"/>
          </w:tcPr>
          <w:p w14:paraId="5F5E19B8" w14:textId="77777777" w:rsidR="00EA2B9C" w:rsidRPr="00A54018" w:rsidRDefault="00EA2B9C">
            <w:pPr>
              <w:jc w:val="both"/>
              <w:rPr>
                <w:rFonts w:asciiTheme="minorHAnsi" w:hAnsiTheme="minorHAnsi" w:cstheme="minorHAnsi"/>
                <w:b/>
                <w:sz w:val="22"/>
                <w:szCs w:val="22"/>
              </w:rPr>
            </w:pPr>
          </w:p>
        </w:tc>
        <w:tc>
          <w:tcPr>
            <w:tcW w:w="1418" w:type="dxa"/>
          </w:tcPr>
          <w:p w14:paraId="380D88E0" w14:textId="77777777" w:rsidR="00EA2B9C" w:rsidRPr="00A54018" w:rsidRDefault="00EA2B9C">
            <w:pPr>
              <w:jc w:val="both"/>
              <w:rPr>
                <w:rFonts w:asciiTheme="minorHAnsi" w:hAnsiTheme="minorHAnsi" w:cstheme="minorHAnsi"/>
                <w:b/>
                <w:sz w:val="22"/>
                <w:szCs w:val="22"/>
              </w:rPr>
            </w:pPr>
          </w:p>
        </w:tc>
        <w:tc>
          <w:tcPr>
            <w:tcW w:w="1511" w:type="dxa"/>
          </w:tcPr>
          <w:p w14:paraId="7A48DBD4" w14:textId="77777777" w:rsidR="00EA2B9C" w:rsidRPr="00A54018" w:rsidRDefault="00EA2B9C">
            <w:pPr>
              <w:jc w:val="both"/>
              <w:rPr>
                <w:rFonts w:asciiTheme="minorHAnsi" w:hAnsiTheme="minorHAnsi" w:cstheme="minorHAnsi"/>
                <w:b/>
                <w:sz w:val="22"/>
                <w:szCs w:val="22"/>
              </w:rPr>
            </w:pPr>
          </w:p>
        </w:tc>
        <w:tc>
          <w:tcPr>
            <w:tcW w:w="1890" w:type="dxa"/>
          </w:tcPr>
          <w:p w14:paraId="582647C7" w14:textId="77777777" w:rsidR="00EA2B9C" w:rsidRPr="00A54018" w:rsidRDefault="00EA2B9C">
            <w:pPr>
              <w:jc w:val="both"/>
              <w:rPr>
                <w:rFonts w:asciiTheme="minorHAnsi" w:hAnsiTheme="minorHAnsi" w:cstheme="minorHAnsi"/>
                <w:b/>
                <w:sz w:val="22"/>
                <w:szCs w:val="22"/>
              </w:rPr>
            </w:pPr>
          </w:p>
        </w:tc>
      </w:tr>
      <w:tr w:rsidR="00EA2B9C" w:rsidRPr="00A54018" w14:paraId="5621C350" w14:textId="77777777" w:rsidTr="00895780">
        <w:tc>
          <w:tcPr>
            <w:tcW w:w="1750" w:type="dxa"/>
          </w:tcPr>
          <w:p w14:paraId="2B198E35"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0E7154A9" w14:textId="77777777" w:rsidR="00EA2B9C" w:rsidRPr="00A54018" w:rsidRDefault="00EA2B9C">
            <w:pPr>
              <w:jc w:val="both"/>
              <w:rPr>
                <w:rFonts w:asciiTheme="minorHAnsi" w:hAnsiTheme="minorHAnsi" w:cstheme="minorHAnsi"/>
                <w:b/>
                <w:sz w:val="22"/>
                <w:szCs w:val="22"/>
              </w:rPr>
            </w:pPr>
          </w:p>
        </w:tc>
        <w:tc>
          <w:tcPr>
            <w:tcW w:w="718" w:type="dxa"/>
          </w:tcPr>
          <w:p w14:paraId="2CC98B3F" w14:textId="77777777" w:rsidR="00EA2B9C" w:rsidRPr="00A54018" w:rsidRDefault="00EA2B9C">
            <w:pPr>
              <w:jc w:val="both"/>
              <w:rPr>
                <w:rFonts w:asciiTheme="minorHAnsi" w:hAnsiTheme="minorHAnsi" w:cstheme="minorHAnsi"/>
                <w:b/>
                <w:sz w:val="22"/>
                <w:szCs w:val="22"/>
              </w:rPr>
            </w:pPr>
          </w:p>
        </w:tc>
        <w:tc>
          <w:tcPr>
            <w:tcW w:w="616" w:type="dxa"/>
          </w:tcPr>
          <w:p w14:paraId="6A5A4A6A" w14:textId="77777777" w:rsidR="00EA2B9C" w:rsidRPr="00A54018" w:rsidRDefault="00EA2B9C">
            <w:pPr>
              <w:jc w:val="both"/>
              <w:rPr>
                <w:rFonts w:asciiTheme="minorHAnsi" w:hAnsiTheme="minorHAnsi" w:cstheme="minorHAnsi"/>
                <w:b/>
                <w:sz w:val="22"/>
                <w:szCs w:val="22"/>
              </w:rPr>
            </w:pPr>
          </w:p>
        </w:tc>
        <w:tc>
          <w:tcPr>
            <w:tcW w:w="684" w:type="dxa"/>
          </w:tcPr>
          <w:p w14:paraId="24E5BAF9" w14:textId="77777777" w:rsidR="00EA2B9C" w:rsidRPr="00A54018" w:rsidRDefault="00EA2B9C">
            <w:pPr>
              <w:jc w:val="both"/>
              <w:rPr>
                <w:rFonts w:asciiTheme="minorHAnsi" w:hAnsiTheme="minorHAnsi" w:cstheme="minorHAnsi"/>
                <w:b/>
                <w:sz w:val="22"/>
                <w:szCs w:val="22"/>
              </w:rPr>
            </w:pPr>
          </w:p>
        </w:tc>
        <w:tc>
          <w:tcPr>
            <w:tcW w:w="1418" w:type="dxa"/>
          </w:tcPr>
          <w:p w14:paraId="1C429C9B" w14:textId="77777777" w:rsidR="00EA2B9C" w:rsidRPr="00A54018" w:rsidRDefault="00EA2B9C">
            <w:pPr>
              <w:jc w:val="both"/>
              <w:rPr>
                <w:rFonts w:asciiTheme="minorHAnsi" w:hAnsiTheme="minorHAnsi" w:cstheme="minorHAnsi"/>
                <w:b/>
                <w:sz w:val="22"/>
                <w:szCs w:val="22"/>
              </w:rPr>
            </w:pPr>
          </w:p>
        </w:tc>
        <w:tc>
          <w:tcPr>
            <w:tcW w:w="1511" w:type="dxa"/>
          </w:tcPr>
          <w:p w14:paraId="427E97FC" w14:textId="77777777" w:rsidR="00EA2B9C" w:rsidRPr="00A54018" w:rsidRDefault="00EA2B9C">
            <w:pPr>
              <w:jc w:val="both"/>
              <w:rPr>
                <w:rFonts w:asciiTheme="minorHAnsi" w:hAnsiTheme="minorHAnsi" w:cstheme="minorHAnsi"/>
                <w:b/>
                <w:sz w:val="22"/>
                <w:szCs w:val="22"/>
              </w:rPr>
            </w:pPr>
          </w:p>
        </w:tc>
        <w:tc>
          <w:tcPr>
            <w:tcW w:w="1890" w:type="dxa"/>
          </w:tcPr>
          <w:p w14:paraId="0D9988CC" w14:textId="77777777" w:rsidR="00EA2B9C" w:rsidRPr="00A54018" w:rsidRDefault="00EA2B9C">
            <w:pPr>
              <w:jc w:val="both"/>
              <w:rPr>
                <w:rFonts w:asciiTheme="minorHAnsi" w:hAnsiTheme="minorHAnsi" w:cstheme="minorHAnsi"/>
                <w:b/>
                <w:sz w:val="22"/>
                <w:szCs w:val="22"/>
              </w:rPr>
            </w:pPr>
          </w:p>
        </w:tc>
      </w:tr>
      <w:tr w:rsidR="00EA2B9C" w:rsidRPr="00A54018" w14:paraId="6051755C" w14:textId="77777777" w:rsidTr="00C712B4">
        <w:tc>
          <w:tcPr>
            <w:tcW w:w="1750" w:type="dxa"/>
          </w:tcPr>
          <w:p w14:paraId="14A3E54D" w14:textId="77777777" w:rsidR="00EA2B9C" w:rsidRPr="00A54018" w:rsidRDefault="00EA2B9C">
            <w:pPr>
              <w:jc w:val="right"/>
              <w:rPr>
                <w:rFonts w:asciiTheme="minorHAnsi" w:hAnsiTheme="minorHAnsi" w:cstheme="minorHAnsi"/>
                <w:sz w:val="22"/>
                <w:szCs w:val="22"/>
              </w:rPr>
            </w:pPr>
          </w:p>
        </w:tc>
        <w:tc>
          <w:tcPr>
            <w:tcW w:w="840" w:type="dxa"/>
          </w:tcPr>
          <w:p w14:paraId="6EA074E4" w14:textId="77777777" w:rsidR="00EA2B9C" w:rsidRPr="00A54018" w:rsidRDefault="00EA2B9C">
            <w:pPr>
              <w:jc w:val="both"/>
              <w:rPr>
                <w:rFonts w:asciiTheme="minorHAnsi" w:hAnsiTheme="minorHAnsi" w:cstheme="minorHAnsi"/>
                <w:b/>
                <w:sz w:val="22"/>
                <w:szCs w:val="22"/>
              </w:rPr>
            </w:pPr>
          </w:p>
        </w:tc>
        <w:tc>
          <w:tcPr>
            <w:tcW w:w="718" w:type="dxa"/>
          </w:tcPr>
          <w:p w14:paraId="1CB13854" w14:textId="77777777" w:rsidR="00EA2B9C" w:rsidRPr="00A54018" w:rsidRDefault="00EA2B9C">
            <w:pPr>
              <w:jc w:val="both"/>
              <w:rPr>
                <w:rFonts w:asciiTheme="minorHAnsi" w:hAnsiTheme="minorHAnsi" w:cstheme="minorHAnsi"/>
                <w:b/>
                <w:sz w:val="22"/>
                <w:szCs w:val="22"/>
              </w:rPr>
            </w:pPr>
          </w:p>
        </w:tc>
        <w:tc>
          <w:tcPr>
            <w:tcW w:w="616" w:type="dxa"/>
          </w:tcPr>
          <w:p w14:paraId="5E052D48" w14:textId="77777777" w:rsidR="00EA2B9C" w:rsidRPr="00A54018" w:rsidRDefault="00EA2B9C">
            <w:pPr>
              <w:jc w:val="both"/>
              <w:rPr>
                <w:rFonts w:asciiTheme="minorHAnsi" w:hAnsiTheme="minorHAnsi" w:cstheme="minorHAnsi"/>
                <w:b/>
                <w:sz w:val="22"/>
                <w:szCs w:val="22"/>
              </w:rPr>
            </w:pPr>
          </w:p>
        </w:tc>
        <w:tc>
          <w:tcPr>
            <w:tcW w:w="684" w:type="dxa"/>
          </w:tcPr>
          <w:p w14:paraId="07A71952" w14:textId="77777777" w:rsidR="00EA2B9C" w:rsidRPr="00A54018" w:rsidRDefault="00EA2B9C">
            <w:pPr>
              <w:jc w:val="both"/>
              <w:rPr>
                <w:rFonts w:asciiTheme="minorHAnsi" w:hAnsiTheme="minorHAnsi" w:cstheme="minorHAnsi"/>
                <w:b/>
                <w:sz w:val="22"/>
                <w:szCs w:val="22"/>
              </w:rPr>
            </w:pPr>
          </w:p>
        </w:tc>
        <w:tc>
          <w:tcPr>
            <w:tcW w:w="1418" w:type="dxa"/>
          </w:tcPr>
          <w:p w14:paraId="3083236D" w14:textId="77777777" w:rsidR="00EA2B9C" w:rsidRPr="00A54018" w:rsidRDefault="00EA2B9C">
            <w:pPr>
              <w:jc w:val="both"/>
              <w:rPr>
                <w:rFonts w:asciiTheme="minorHAnsi" w:hAnsiTheme="minorHAnsi" w:cstheme="minorHAnsi"/>
                <w:b/>
                <w:sz w:val="22"/>
                <w:szCs w:val="22"/>
              </w:rPr>
            </w:pPr>
          </w:p>
        </w:tc>
        <w:tc>
          <w:tcPr>
            <w:tcW w:w="1511" w:type="dxa"/>
          </w:tcPr>
          <w:p w14:paraId="31F2CEC3" w14:textId="77777777" w:rsidR="00EA2B9C" w:rsidRPr="00A54018" w:rsidRDefault="00EA2B9C">
            <w:pPr>
              <w:jc w:val="both"/>
              <w:rPr>
                <w:rFonts w:asciiTheme="minorHAnsi" w:hAnsiTheme="minorHAnsi" w:cstheme="minorHAnsi"/>
                <w:b/>
                <w:sz w:val="22"/>
                <w:szCs w:val="22"/>
              </w:rPr>
            </w:pPr>
          </w:p>
        </w:tc>
        <w:tc>
          <w:tcPr>
            <w:tcW w:w="1890" w:type="dxa"/>
          </w:tcPr>
          <w:p w14:paraId="4AF2D13A" w14:textId="77777777" w:rsidR="00EA2B9C" w:rsidRPr="00A54018" w:rsidRDefault="00EA2B9C">
            <w:pPr>
              <w:jc w:val="both"/>
              <w:rPr>
                <w:rFonts w:asciiTheme="minorHAnsi" w:hAnsiTheme="minorHAnsi" w:cstheme="minorHAnsi"/>
                <w:b/>
                <w:sz w:val="22"/>
                <w:szCs w:val="22"/>
              </w:rPr>
            </w:pPr>
          </w:p>
        </w:tc>
      </w:tr>
      <w:tr w:rsidR="00EA2B9C" w:rsidRPr="00A54018" w14:paraId="26B63D67" w14:textId="77777777" w:rsidTr="009B18B1">
        <w:tc>
          <w:tcPr>
            <w:tcW w:w="1750" w:type="dxa"/>
          </w:tcPr>
          <w:p w14:paraId="21C129A0" w14:textId="04ADAEC9" w:rsidR="00EA2B9C" w:rsidRPr="00A54018" w:rsidRDefault="00EA2B9C">
            <w:pPr>
              <w:jc w:val="both"/>
              <w:rPr>
                <w:rFonts w:asciiTheme="minorHAnsi" w:hAnsiTheme="minorHAnsi" w:cstheme="minorHAnsi"/>
                <w:b/>
                <w:sz w:val="22"/>
                <w:szCs w:val="22"/>
              </w:rPr>
            </w:pPr>
            <w:r w:rsidRPr="00A54018">
              <w:rPr>
                <w:rFonts w:asciiTheme="minorHAnsi" w:hAnsiTheme="minorHAnsi" w:cstheme="minorHAnsi"/>
                <w:b/>
                <w:sz w:val="22"/>
                <w:szCs w:val="22"/>
              </w:rPr>
              <w:t>Schedule BA</w:t>
            </w:r>
          </w:p>
        </w:tc>
        <w:tc>
          <w:tcPr>
            <w:tcW w:w="840" w:type="dxa"/>
          </w:tcPr>
          <w:p w14:paraId="0A66B55F" w14:textId="77777777" w:rsidR="00EA2B9C" w:rsidRPr="00A54018" w:rsidRDefault="00EA2B9C">
            <w:pPr>
              <w:jc w:val="both"/>
              <w:rPr>
                <w:rFonts w:asciiTheme="minorHAnsi" w:hAnsiTheme="minorHAnsi" w:cstheme="minorHAnsi"/>
                <w:b/>
                <w:sz w:val="22"/>
                <w:szCs w:val="22"/>
              </w:rPr>
            </w:pPr>
          </w:p>
        </w:tc>
        <w:tc>
          <w:tcPr>
            <w:tcW w:w="718" w:type="dxa"/>
          </w:tcPr>
          <w:p w14:paraId="2148B39D" w14:textId="77777777" w:rsidR="00EA2B9C" w:rsidRPr="00A54018" w:rsidRDefault="00EA2B9C">
            <w:pPr>
              <w:jc w:val="both"/>
              <w:rPr>
                <w:rFonts w:asciiTheme="minorHAnsi" w:hAnsiTheme="minorHAnsi" w:cstheme="minorHAnsi"/>
                <w:b/>
                <w:sz w:val="22"/>
                <w:szCs w:val="22"/>
              </w:rPr>
            </w:pPr>
          </w:p>
        </w:tc>
        <w:tc>
          <w:tcPr>
            <w:tcW w:w="616" w:type="dxa"/>
          </w:tcPr>
          <w:p w14:paraId="33F5C6B1" w14:textId="77777777" w:rsidR="00EA2B9C" w:rsidRPr="00A54018" w:rsidRDefault="00EA2B9C">
            <w:pPr>
              <w:jc w:val="both"/>
              <w:rPr>
                <w:rFonts w:asciiTheme="minorHAnsi" w:hAnsiTheme="minorHAnsi" w:cstheme="minorHAnsi"/>
                <w:b/>
                <w:sz w:val="22"/>
                <w:szCs w:val="22"/>
              </w:rPr>
            </w:pPr>
          </w:p>
        </w:tc>
        <w:tc>
          <w:tcPr>
            <w:tcW w:w="684" w:type="dxa"/>
          </w:tcPr>
          <w:p w14:paraId="76D44FA3" w14:textId="77777777" w:rsidR="00EA2B9C" w:rsidRPr="00A54018" w:rsidRDefault="00EA2B9C">
            <w:pPr>
              <w:jc w:val="both"/>
              <w:rPr>
                <w:rFonts w:asciiTheme="minorHAnsi" w:hAnsiTheme="minorHAnsi" w:cstheme="minorHAnsi"/>
                <w:b/>
                <w:sz w:val="22"/>
                <w:szCs w:val="22"/>
              </w:rPr>
            </w:pPr>
          </w:p>
        </w:tc>
        <w:tc>
          <w:tcPr>
            <w:tcW w:w="1418" w:type="dxa"/>
          </w:tcPr>
          <w:p w14:paraId="4A000A2A" w14:textId="77777777" w:rsidR="00EA2B9C" w:rsidRPr="00A54018" w:rsidRDefault="00EA2B9C">
            <w:pPr>
              <w:jc w:val="both"/>
              <w:rPr>
                <w:rFonts w:asciiTheme="minorHAnsi" w:hAnsiTheme="minorHAnsi" w:cstheme="minorHAnsi"/>
                <w:b/>
                <w:sz w:val="22"/>
                <w:szCs w:val="22"/>
              </w:rPr>
            </w:pPr>
          </w:p>
        </w:tc>
        <w:tc>
          <w:tcPr>
            <w:tcW w:w="1511" w:type="dxa"/>
          </w:tcPr>
          <w:p w14:paraId="7E92C119" w14:textId="77777777" w:rsidR="00EA2B9C" w:rsidRPr="00A54018" w:rsidRDefault="00EA2B9C">
            <w:pPr>
              <w:jc w:val="both"/>
              <w:rPr>
                <w:rFonts w:asciiTheme="minorHAnsi" w:hAnsiTheme="minorHAnsi" w:cstheme="minorHAnsi"/>
                <w:b/>
                <w:sz w:val="22"/>
                <w:szCs w:val="22"/>
              </w:rPr>
            </w:pPr>
          </w:p>
        </w:tc>
        <w:tc>
          <w:tcPr>
            <w:tcW w:w="1890" w:type="dxa"/>
          </w:tcPr>
          <w:p w14:paraId="5F06E619" w14:textId="77777777" w:rsidR="00EA2B9C" w:rsidRPr="00A54018" w:rsidRDefault="00EA2B9C">
            <w:pPr>
              <w:jc w:val="both"/>
              <w:rPr>
                <w:rFonts w:asciiTheme="minorHAnsi" w:hAnsiTheme="minorHAnsi" w:cstheme="minorHAnsi"/>
                <w:b/>
                <w:sz w:val="22"/>
                <w:szCs w:val="22"/>
              </w:rPr>
            </w:pPr>
          </w:p>
        </w:tc>
      </w:tr>
      <w:tr w:rsidR="00EA2B9C" w:rsidRPr="00A54018" w14:paraId="649A7358" w14:textId="77777777" w:rsidTr="009B18B1">
        <w:tc>
          <w:tcPr>
            <w:tcW w:w="1750" w:type="dxa"/>
          </w:tcPr>
          <w:p w14:paraId="385E569C"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840" w:type="dxa"/>
          </w:tcPr>
          <w:p w14:paraId="162D6F5F" w14:textId="77777777" w:rsidR="00EA2B9C" w:rsidRPr="00A54018" w:rsidRDefault="00EA2B9C">
            <w:pPr>
              <w:jc w:val="both"/>
              <w:rPr>
                <w:rFonts w:asciiTheme="minorHAnsi" w:hAnsiTheme="minorHAnsi" w:cstheme="minorHAnsi"/>
                <w:b/>
                <w:sz w:val="22"/>
                <w:szCs w:val="22"/>
              </w:rPr>
            </w:pPr>
          </w:p>
        </w:tc>
        <w:tc>
          <w:tcPr>
            <w:tcW w:w="718" w:type="dxa"/>
          </w:tcPr>
          <w:p w14:paraId="68165B0A" w14:textId="77777777" w:rsidR="00EA2B9C" w:rsidRPr="00A54018" w:rsidRDefault="00EA2B9C">
            <w:pPr>
              <w:jc w:val="both"/>
              <w:rPr>
                <w:rFonts w:asciiTheme="minorHAnsi" w:hAnsiTheme="minorHAnsi" w:cstheme="minorHAnsi"/>
                <w:b/>
                <w:sz w:val="22"/>
                <w:szCs w:val="22"/>
              </w:rPr>
            </w:pPr>
          </w:p>
        </w:tc>
        <w:tc>
          <w:tcPr>
            <w:tcW w:w="616" w:type="dxa"/>
          </w:tcPr>
          <w:p w14:paraId="30D1B56C" w14:textId="77777777" w:rsidR="00EA2B9C" w:rsidRPr="00A54018" w:rsidRDefault="00EA2B9C">
            <w:pPr>
              <w:jc w:val="both"/>
              <w:rPr>
                <w:rFonts w:asciiTheme="minorHAnsi" w:hAnsiTheme="minorHAnsi" w:cstheme="minorHAnsi"/>
                <w:b/>
                <w:sz w:val="22"/>
                <w:szCs w:val="22"/>
              </w:rPr>
            </w:pPr>
          </w:p>
        </w:tc>
        <w:tc>
          <w:tcPr>
            <w:tcW w:w="684" w:type="dxa"/>
          </w:tcPr>
          <w:p w14:paraId="7829C3A0" w14:textId="77777777" w:rsidR="00EA2B9C" w:rsidRPr="00A54018" w:rsidRDefault="00EA2B9C">
            <w:pPr>
              <w:jc w:val="both"/>
              <w:rPr>
                <w:rFonts w:asciiTheme="minorHAnsi" w:hAnsiTheme="minorHAnsi" w:cstheme="minorHAnsi"/>
                <w:b/>
                <w:sz w:val="22"/>
                <w:szCs w:val="22"/>
              </w:rPr>
            </w:pPr>
          </w:p>
        </w:tc>
        <w:tc>
          <w:tcPr>
            <w:tcW w:w="1418" w:type="dxa"/>
          </w:tcPr>
          <w:p w14:paraId="7542D7B1" w14:textId="77777777" w:rsidR="00EA2B9C" w:rsidRPr="00A54018" w:rsidRDefault="00EA2B9C">
            <w:pPr>
              <w:jc w:val="both"/>
              <w:rPr>
                <w:rFonts w:asciiTheme="minorHAnsi" w:hAnsiTheme="minorHAnsi" w:cstheme="minorHAnsi"/>
                <w:b/>
                <w:sz w:val="22"/>
                <w:szCs w:val="22"/>
              </w:rPr>
            </w:pPr>
          </w:p>
        </w:tc>
        <w:tc>
          <w:tcPr>
            <w:tcW w:w="1511" w:type="dxa"/>
          </w:tcPr>
          <w:p w14:paraId="2059AA32" w14:textId="77777777" w:rsidR="00EA2B9C" w:rsidRPr="00A54018" w:rsidRDefault="00EA2B9C">
            <w:pPr>
              <w:jc w:val="both"/>
              <w:rPr>
                <w:rFonts w:asciiTheme="minorHAnsi" w:hAnsiTheme="minorHAnsi" w:cstheme="minorHAnsi"/>
                <w:b/>
                <w:sz w:val="22"/>
                <w:szCs w:val="22"/>
              </w:rPr>
            </w:pPr>
          </w:p>
        </w:tc>
        <w:tc>
          <w:tcPr>
            <w:tcW w:w="1890" w:type="dxa"/>
          </w:tcPr>
          <w:p w14:paraId="2AE3149C" w14:textId="77777777" w:rsidR="00EA2B9C" w:rsidRPr="00A54018" w:rsidRDefault="00EA2B9C">
            <w:pPr>
              <w:jc w:val="both"/>
              <w:rPr>
                <w:rFonts w:asciiTheme="minorHAnsi" w:hAnsiTheme="minorHAnsi" w:cstheme="minorHAnsi"/>
                <w:b/>
                <w:sz w:val="22"/>
                <w:szCs w:val="22"/>
              </w:rPr>
            </w:pPr>
          </w:p>
        </w:tc>
      </w:tr>
      <w:tr w:rsidR="00EA2B9C" w:rsidRPr="00A54018" w14:paraId="4A827BA7" w14:textId="77777777" w:rsidTr="009B18B1">
        <w:tc>
          <w:tcPr>
            <w:tcW w:w="1750" w:type="dxa"/>
          </w:tcPr>
          <w:p w14:paraId="1447EC89"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840" w:type="dxa"/>
          </w:tcPr>
          <w:p w14:paraId="2649F706" w14:textId="77777777" w:rsidR="00EA2B9C" w:rsidRPr="00A54018" w:rsidRDefault="00EA2B9C">
            <w:pPr>
              <w:jc w:val="both"/>
              <w:rPr>
                <w:rFonts w:asciiTheme="minorHAnsi" w:hAnsiTheme="minorHAnsi" w:cstheme="minorHAnsi"/>
                <w:b/>
                <w:sz w:val="22"/>
                <w:szCs w:val="22"/>
              </w:rPr>
            </w:pPr>
          </w:p>
        </w:tc>
        <w:tc>
          <w:tcPr>
            <w:tcW w:w="718" w:type="dxa"/>
          </w:tcPr>
          <w:p w14:paraId="7E965DF1" w14:textId="77777777" w:rsidR="00EA2B9C" w:rsidRPr="00A54018" w:rsidRDefault="00EA2B9C">
            <w:pPr>
              <w:jc w:val="both"/>
              <w:rPr>
                <w:rFonts w:asciiTheme="minorHAnsi" w:hAnsiTheme="minorHAnsi" w:cstheme="minorHAnsi"/>
                <w:b/>
                <w:sz w:val="22"/>
                <w:szCs w:val="22"/>
              </w:rPr>
            </w:pPr>
          </w:p>
        </w:tc>
        <w:tc>
          <w:tcPr>
            <w:tcW w:w="616" w:type="dxa"/>
          </w:tcPr>
          <w:p w14:paraId="11D05760" w14:textId="77777777" w:rsidR="00EA2B9C" w:rsidRPr="00A54018" w:rsidRDefault="00EA2B9C">
            <w:pPr>
              <w:jc w:val="both"/>
              <w:rPr>
                <w:rFonts w:asciiTheme="minorHAnsi" w:hAnsiTheme="minorHAnsi" w:cstheme="minorHAnsi"/>
                <w:b/>
                <w:sz w:val="22"/>
                <w:szCs w:val="22"/>
              </w:rPr>
            </w:pPr>
          </w:p>
        </w:tc>
        <w:tc>
          <w:tcPr>
            <w:tcW w:w="684" w:type="dxa"/>
          </w:tcPr>
          <w:p w14:paraId="00B4BBC5" w14:textId="77777777" w:rsidR="00EA2B9C" w:rsidRPr="00A54018" w:rsidRDefault="00EA2B9C">
            <w:pPr>
              <w:jc w:val="both"/>
              <w:rPr>
                <w:rFonts w:asciiTheme="minorHAnsi" w:hAnsiTheme="minorHAnsi" w:cstheme="minorHAnsi"/>
                <w:b/>
                <w:sz w:val="22"/>
                <w:szCs w:val="22"/>
              </w:rPr>
            </w:pPr>
          </w:p>
        </w:tc>
        <w:tc>
          <w:tcPr>
            <w:tcW w:w="1418" w:type="dxa"/>
          </w:tcPr>
          <w:p w14:paraId="30942964" w14:textId="77777777" w:rsidR="00EA2B9C" w:rsidRPr="00A54018" w:rsidRDefault="00EA2B9C">
            <w:pPr>
              <w:jc w:val="both"/>
              <w:rPr>
                <w:rFonts w:asciiTheme="minorHAnsi" w:hAnsiTheme="minorHAnsi" w:cstheme="minorHAnsi"/>
                <w:b/>
                <w:sz w:val="22"/>
                <w:szCs w:val="22"/>
              </w:rPr>
            </w:pPr>
          </w:p>
        </w:tc>
        <w:tc>
          <w:tcPr>
            <w:tcW w:w="1511" w:type="dxa"/>
          </w:tcPr>
          <w:p w14:paraId="3F04BD57" w14:textId="77777777" w:rsidR="00EA2B9C" w:rsidRPr="00A54018" w:rsidRDefault="00EA2B9C">
            <w:pPr>
              <w:jc w:val="both"/>
              <w:rPr>
                <w:rFonts w:asciiTheme="minorHAnsi" w:hAnsiTheme="minorHAnsi" w:cstheme="minorHAnsi"/>
                <w:b/>
                <w:sz w:val="22"/>
                <w:szCs w:val="22"/>
              </w:rPr>
            </w:pPr>
          </w:p>
        </w:tc>
        <w:tc>
          <w:tcPr>
            <w:tcW w:w="1890" w:type="dxa"/>
          </w:tcPr>
          <w:p w14:paraId="33E09A0C" w14:textId="77777777" w:rsidR="00EA2B9C" w:rsidRPr="00A54018" w:rsidRDefault="00EA2B9C">
            <w:pPr>
              <w:jc w:val="both"/>
              <w:rPr>
                <w:rFonts w:asciiTheme="minorHAnsi" w:hAnsiTheme="minorHAnsi" w:cstheme="minorHAnsi"/>
                <w:b/>
                <w:sz w:val="22"/>
                <w:szCs w:val="22"/>
              </w:rPr>
            </w:pPr>
          </w:p>
        </w:tc>
      </w:tr>
      <w:tr w:rsidR="00EA2B9C" w:rsidRPr="00A54018" w14:paraId="5E88A96A" w14:textId="77777777" w:rsidTr="009B18B1">
        <w:tc>
          <w:tcPr>
            <w:tcW w:w="1750" w:type="dxa"/>
          </w:tcPr>
          <w:p w14:paraId="0ACE7F7A"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Reg D</w:t>
            </w:r>
          </w:p>
        </w:tc>
        <w:tc>
          <w:tcPr>
            <w:tcW w:w="840" w:type="dxa"/>
          </w:tcPr>
          <w:p w14:paraId="2EFD1B93" w14:textId="77777777" w:rsidR="00EA2B9C" w:rsidRPr="00A54018" w:rsidRDefault="00EA2B9C">
            <w:pPr>
              <w:jc w:val="both"/>
              <w:rPr>
                <w:rFonts w:asciiTheme="minorHAnsi" w:hAnsiTheme="minorHAnsi" w:cstheme="minorHAnsi"/>
                <w:b/>
                <w:sz w:val="22"/>
                <w:szCs w:val="22"/>
              </w:rPr>
            </w:pPr>
          </w:p>
        </w:tc>
        <w:tc>
          <w:tcPr>
            <w:tcW w:w="718" w:type="dxa"/>
          </w:tcPr>
          <w:p w14:paraId="3F17AF58" w14:textId="77777777" w:rsidR="00EA2B9C" w:rsidRPr="00A54018" w:rsidRDefault="00EA2B9C">
            <w:pPr>
              <w:jc w:val="both"/>
              <w:rPr>
                <w:rFonts w:asciiTheme="minorHAnsi" w:hAnsiTheme="minorHAnsi" w:cstheme="minorHAnsi"/>
                <w:b/>
                <w:sz w:val="22"/>
                <w:szCs w:val="22"/>
              </w:rPr>
            </w:pPr>
          </w:p>
        </w:tc>
        <w:tc>
          <w:tcPr>
            <w:tcW w:w="616" w:type="dxa"/>
          </w:tcPr>
          <w:p w14:paraId="6580BCDD" w14:textId="77777777" w:rsidR="00EA2B9C" w:rsidRPr="00A54018" w:rsidRDefault="00EA2B9C">
            <w:pPr>
              <w:jc w:val="both"/>
              <w:rPr>
                <w:rFonts w:asciiTheme="minorHAnsi" w:hAnsiTheme="minorHAnsi" w:cstheme="minorHAnsi"/>
                <w:b/>
                <w:sz w:val="22"/>
                <w:szCs w:val="22"/>
              </w:rPr>
            </w:pPr>
          </w:p>
        </w:tc>
        <w:tc>
          <w:tcPr>
            <w:tcW w:w="684" w:type="dxa"/>
          </w:tcPr>
          <w:p w14:paraId="16DA5A61" w14:textId="77777777" w:rsidR="00EA2B9C" w:rsidRPr="00A54018" w:rsidRDefault="00EA2B9C">
            <w:pPr>
              <w:jc w:val="both"/>
              <w:rPr>
                <w:rFonts w:asciiTheme="minorHAnsi" w:hAnsiTheme="minorHAnsi" w:cstheme="minorHAnsi"/>
                <w:b/>
                <w:sz w:val="22"/>
                <w:szCs w:val="22"/>
              </w:rPr>
            </w:pPr>
          </w:p>
        </w:tc>
        <w:tc>
          <w:tcPr>
            <w:tcW w:w="1418" w:type="dxa"/>
          </w:tcPr>
          <w:p w14:paraId="51CA0AE3" w14:textId="77777777" w:rsidR="00EA2B9C" w:rsidRPr="00A54018" w:rsidRDefault="00EA2B9C">
            <w:pPr>
              <w:jc w:val="both"/>
              <w:rPr>
                <w:rFonts w:asciiTheme="minorHAnsi" w:hAnsiTheme="minorHAnsi" w:cstheme="minorHAnsi"/>
                <w:b/>
                <w:sz w:val="22"/>
                <w:szCs w:val="22"/>
              </w:rPr>
            </w:pPr>
          </w:p>
        </w:tc>
        <w:tc>
          <w:tcPr>
            <w:tcW w:w="1511" w:type="dxa"/>
          </w:tcPr>
          <w:p w14:paraId="4F108386" w14:textId="77777777" w:rsidR="00EA2B9C" w:rsidRPr="00A54018" w:rsidRDefault="00EA2B9C">
            <w:pPr>
              <w:jc w:val="both"/>
              <w:rPr>
                <w:rFonts w:asciiTheme="minorHAnsi" w:hAnsiTheme="minorHAnsi" w:cstheme="minorHAnsi"/>
                <w:b/>
                <w:sz w:val="22"/>
                <w:szCs w:val="22"/>
              </w:rPr>
            </w:pPr>
          </w:p>
        </w:tc>
        <w:tc>
          <w:tcPr>
            <w:tcW w:w="1890" w:type="dxa"/>
          </w:tcPr>
          <w:p w14:paraId="47929C72" w14:textId="77777777" w:rsidR="00EA2B9C" w:rsidRPr="00A54018" w:rsidRDefault="00EA2B9C">
            <w:pPr>
              <w:jc w:val="both"/>
              <w:rPr>
                <w:rFonts w:asciiTheme="minorHAnsi" w:hAnsiTheme="minorHAnsi" w:cstheme="minorHAnsi"/>
                <w:b/>
                <w:sz w:val="22"/>
                <w:szCs w:val="22"/>
              </w:rPr>
            </w:pPr>
          </w:p>
        </w:tc>
      </w:tr>
      <w:tr w:rsidR="00EA2B9C" w:rsidRPr="00A54018" w14:paraId="5F9F21D0" w14:textId="77777777" w:rsidTr="009B18B1">
        <w:tc>
          <w:tcPr>
            <w:tcW w:w="1750" w:type="dxa"/>
          </w:tcPr>
          <w:p w14:paraId="3BD825D8"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Section 4(a)2</w:t>
            </w:r>
          </w:p>
        </w:tc>
        <w:tc>
          <w:tcPr>
            <w:tcW w:w="840" w:type="dxa"/>
          </w:tcPr>
          <w:p w14:paraId="6E309D3E" w14:textId="77777777" w:rsidR="00EA2B9C" w:rsidRPr="00A54018" w:rsidRDefault="00EA2B9C">
            <w:pPr>
              <w:jc w:val="both"/>
              <w:rPr>
                <w:rFonts w:asciiTheme="minorHAnsi" w:hAnsiTheme="minorHAnsi" w:cstheme="minorHAnsi"/>
                <w:b/>
                <w:sz w:val="22"/>
                <w:szCs w:val="22"/>
              </w:rPr>
            </w:pPr>
          </w:p>
        </w:tc>
        <w:tc>
          <w:tcPr>
            <w:tcW w:w="718" w:type="dxa"/>
          </w:tcPr>
          <w:p w14:paraId="5A0D4231" w14:textId="77777777" w:rsidR="00EA2B9C" w:rsidRPr="00A54018" w:rsidRDefault="00EA2B9C">
            <w:pPr>
              <w:jc w:val="both"/>
              <w:rPr>
                <w:rFonts w:asciiTheme="minorHAnsi" w:hAnsiTheme="minorHAnsi" w:cstheme="minorHAnsi"/>
                <w:b/>
                <w:sz w:val="22"/>
                <w:szCs w:val="22"/>
              </w:rPr>
            </w:pPr>
          </w:p>
        </w:tc>
        <w:tc>
          <w:tcPr>
            <w:tcW w:w="616" w:type="dxa"/>
          </w:tcPr>
          <w:p w14:paraId="2E87B15F" w14:textId="77777777" w:rsidR="00EA2B9C" w:rsidRPr="00A54018" w:rsidRDefault="00EA2B9C">
            <w:pPr>
              <w:jc w:val="both"/>
              <w:rPr>
                <w:rFonts w:asciiTheme="minorHAnsi" w:hAnsiTheme="minorHAnsi" w:cstheme="minorHAnsi"/>
                <w:b/>
                <w:sz w:val="22"/>
                <w:szCs w:val="22"/>
              </w:rPr>
            </w:pPr>
          </w:p>
        </w:tc>
        <w:tc>
          <w:tcPr>
            <w:tcW w:w="684" w:type="dxa"/>
          </w:tcPr>
          <w:p w14:paraId="26AC48AE" w14:textId="77777777" w:rsidR="00EA2B9C" w:rsidRPr="00A54018" w:rsidRDefault="00EA2B9C">
            <w:pPr>
              <w:jc w:val="both"/>
              <w:rPr>
                <w:rFonts w:asciiTheme="minorHAnsi" w:hAnsiTheme="minorHAnsi" w:cstheme="minorHAnsi"/>
                <w:b/>
                <w:sz w:val="22"/>
                <w:szCs w:val="22"/>
              </w:rPr>
            </w:pPr>
          </w:p>
        </w:tc>
        <w:tc>
          <w:tcPr>
            <w:tcW w:w="1418" w:type="dxa"/>
          </w:tcPr>
          <w:p w14:paraId="3A6CF368" w14:textId="77777777" w:rsidR="00EA2B9C" w:rsidRPr="00A54018" w:rsidRDefault="00EA2B9C">
            <w:pPr>
              <w:jc w:val="both"/>
              <w:rPr>
                <w:rFonts w:asciiTheme="minorHAnsi" w:hAnsiTheme="minorHAnsi" w:cstheme="minorHAnsi"/>
                <w:b/>
                <w:sz w:val="22"/>
                <w:szCs w:val="22"/>
              </w:rPr>
            </w:pPr>
          </w:p>
        </w:tc>
        <w:tc>
          <w:tcPr>
            <w:tcW w:w="1511" w:type="dxa"/>
          </w:tcPr>
          <w:p w14:paraId="00C2BF77" w14:textId="77777777" w:rsidR="00EA2B9C" w:rsidRPr="00A54018" w:rsidRDefault="00EA2B9C">
            <w:pPr>
              <w:jc w:val="both"/>
              <w:rPr>
                <w:rFonts w:asciiTheme="minorHAnsi" w:hAnsiTheme="minorHAnsi" w:cstheme="minorHAnsi"/>
                <w:b/>
                <w:sz w:val="22"/>
                <w:szCs w:val="22"/>
              </w:rPr>
            </w:pPr>
          </w:p>
        </w:tc>
        <w:tc>
          <w:tcPr>
            <w:tcW w:w="1890" w:type="dxa"/>
          </w:tcPr>
          <w:p w14:paraId="4A37F42C" w14:textId="77777777" w:rsidR="00EA2B9C" w:rsidRPr="00A54018" w:rsidRDefault="00EA2B9C">
            <w:pPr>
              <w:jc w:val="both"/>
              <w:rPr>
                <w:rFonts w:asciiTheme="minorHAnsi" w:hAnsiTheme="minorHAnsi" w:cstheme="minorHAnsi"/>
                <w:b/>
                <w:sz w:val="22"/>
                <w:szCs w:val="22"/>
              </w:rPr>
            </w:pPr>
          </w:p>
        </w:tc>
      </w:tr>
      <w:tr w:rsidR="00EA2B9C" w:rsidRPr="00A54018" w14:paraId="6541C05A" w14:textId="77777777" w:rsidTr="00895780">
        <w:tc>
          <w:tcPr>
            <w:tcW w:w="1750" w:type="dxa"/>
          </w:tcPr>
          <w:p w14:paraId="16CAF6E2" w14:textId="77777777" w:rsidR="00EA2B9C" w:rsidRPr="00A54018" w:rsidRDefault="00EA2B9C">
            <w:pPr>
              <w:jc w:val="right"/>
              <w:rPr>
                <w:rFonts w:asciiTheme="minorHAnsi" w:hAnsiTheme="minorHAnsi" w:cstheme="minorHAnsi"/>
                <w:sz w:val="22"/>
                <w:szCs w:val="22"/>
              </w:rPr>
            </w:pPr>
            <w:r w:rsidRPr="00A54018">
              <w:rPr>
                <w:rFonts w:asciiTheme="minorHAnsi" w:hAnsiTheme="minorHAnsi" w:cstheme="minorHAnsi"/>
                <w:sz w:val="22"/>
                <w:szCs w:val="22"/>
              </w:rPr>
              <w:t>N/A</w:t>
            </w:r>
          </w:p>
        </w:tc>
        <w:tc>
          <w:tcPr>
            <w:tcW w:w="840" w:type="dxa"/>
          </w:tcPr>
          <w:p w14:paraId="036E08C2" w14:textId="77777777" w:rsidR="00EA2B9C" w:rsidRPr="00A54018" w:rsidRDefault="00EA2B9C">
            <w:pPr>
              <w:jc w:val="both"/>
              <w:rPr>
                <w:rFonts w:asciiTheme="minorHAnsi" w:hAnsiTheme="minorHAnsi" w:cstheme="minorHAnsi"/>
                <w:b/>
                <w:sz w:val="22"/>
                <w:szCs w:val="22"/>
              </w:rPr>
            </w:pPr>
          </w:p>
        </w:tc>
        <w:tc>
          <w:tcPr>
            <w:tcW w:w="718" w:type="dxa"/>
          </w:tcPr>
          <w:p w14:paraId="2F52A6FC" w14:textId="77777777" w:rsidR="00EA2B9C" w:rsidRPr="00A54018" w:rsidRDefault="00EA2B9C">
            <w:pPr>
              <w:jc w:val="both"/>
              <w:rPr>
                <w:rFonts w:asciiTheme="minorHAnsi" w:hAnsiTheme="minorHAnsi" w:cstheme="minorHAnsi"/>
                <w:b/>
                <w:sz w:val="22"/>
                <w:szCs w:val="22"/>
              </w:rPr>
            </w:pPr>
          </w:p>
        </w:tc>
        <w:tc>
          <w:tcPr>
            <w:tcW w:w="616" w:type="dxa"/>
          </w:tcPr>
          <w:p w14:paraId="05A3CDA0" w14:textId="77777777" w:rsidR="00EA2B9C" w:rsidRPr="00A54018" w:rsidRDefault="00EA2B9C">
            <w:pPr>
              <w:jc w:val="both"/>
              <w:rPr>
                <w:rFonts w:asciiTheme="minorHAnsi" w:hAnsiTheme="minorHAnsi" w:cstheme="minorHAnsi"/>
                <w:b/>
                <w:sz w:val="22"/>
                <w:szCs w:val="22"/>
              </w:rPr>
            </w:pPr>
          </w:p>
        </w:tc>
        <w:tc>
          <w:tcPr>
            <w:tcW w:w="684" w:type="dxa"/>
          </w:tcPr>
          <w:p w14:paraId="78141E81" w14:textId="77777777" w:rsidR="00EA2B9C" w:rsidRPr="00A54018" w:rsidRDefault="00EA2B9C">
            <w:pPr>
              <w:jc w:val="both"/>
              <w:rPr>
                <w:rFonts w:asciiTheme="minorHAnsi" w:hAnsiTheme="minorHAnsi" w:cstheme="minorHAnsi"/>
                <w:b/>
                <w:sz w:val="22"/>
                <w:szCs w:val="22"/>
              </w:rPr>
            </w:pPr>
          </w:p>
        </w:tc>
        <w:tc>
          <w:tcPr>
            <w:tcW w:w="1418" w:type="dxa"/>
          </w:tcPr>
          <w:p w14:paraId="36E34196" w14:textId="77777777" w:rsidR="00EA2B9C" w:rsidRPr="00A54018" w:rsidRDefault="00EA2B9C">
            <w:pPr>
              <w:jc w:val="both"/>
              <w:rPr>
                <w:rFonts w:asciiTheme="minorHAnsi" w:hAnsiTheme="minorHAnsi" w:cstheme="minorHAnsi"/>
                <w:b/>
                <w:sz w:val="22"/>
                <w:szCs w:val="22"/>
              </w:rPr>
            </w:pPr>
          </w:p>
        </w:tc>
        <w:tc>
          <w:tcPr>
            <w:tcW w:w="1511" w:type="dxa"/>
          </w:tcPr>
          <w:p w14:paraId="4757E1BF" w14:textId="77777777" w:rsidR="00EA2B9C" w:rsidRPr="00A54018" w:rsidRDefault="00EA2B9C">
            <w:pPr>
              <w:jc w:val="both"/>
              <w:rPr>
                <w:rFonts w:asciiTheme="minorHAnsi" w:hAnsiTheme="minorHAnsi" w:cstheme="minorHAnsi"/>
                <w:b/>
                <w:sz w:val="22"/>
                <w:szCs w:val="22"/>
              </w:rPr>
            </w:pPr>
          </w:p>
        </w:tc>
        <w:tc>
          <w:tcPr>
            <w:tcW w:w="1890" w:type="dxa"/>
          </w:tcPr>
          <w:p w14:paraId="117C3674" w14:textId="77777777" w:rsidR="00EA2B9C" w:rsidRPr="00A54018" w:rsidRDefault="00EA2B9C">
            <w:pPr>
              <w:jc w:val="both"/>
              <w:rPr>
                <w:rFonts w:asciiTheme="minorHAnsi" w:hAnsiTheme="minorHAnsi" w:cstheme="minorHAnsi"/>
                <w:b/>
                <w:sz w:val="22"/>
                <w:szCs w:val="22"/>
              </w:rPr>
            </w:pPr>
          </w:p>
        </w:tc>
      </w:tr>
    </w:tbl>
    <w:p w14:paraId="23E6FF83" w14:textId="77777777" w:rsidR="00BB6C25" w:rsidRPr="00A54018" w:rsidRDefault="00BB6C25" w:rsidP="00BB6C25">
      <w:pPr>
        <w:jc w:val="both"/>
        <w:rPr>
          <w:rFonts w:asciiTheme="minorHAnsi" w:hAnsiTheme="minorHAnsi" w:cstheme="minorHAnsi"/>
          <w:b/>
          <w:sz w:val="22"/>
          <w:szCs w:val="22"/>
        </w:rPr>
      </w:pPr>
    </w:p>
    <w:p w14:paraId="664ADBAF" w14:textId="3B80FC98" w:rsidR="00877B54" w:rsidRPr="00A54018" w:rsidRDefault="009A5623" w:rsidP="00711CBA">
      <w:pPr>
        <w:pStyle w:val="BodyText2"/>
        <w:rPr>
          <w:rFonts w:asciiTheme="minorHAnsi" w:hAnsiTheme="minorHAnsi" w:cstheme="minorHAnsi"/>
          <w:b w:val="0"/>
          <w:szCs w:val="22"/>
        </w:rPr>
      </w:pPr>
      <w:r>
        <w:rPr>
          <w:rFonts w:asciiTheme="minorHAnsi" w:hAnsiTheme="minorHAnsi" w:cstheme="minorHAnsi"/>
          <w:szCs w:val="22"/>
        </w:rPr>
        <w:t>Status</w:t>
      </w:r>
      <w:r w:rsidR="00711CBA" w:rsidRPr="00A54018">
        <w:rPr>
          <w:rFonts w:asciiTheme="minorHAnsi" w:hAnsiTheme="minorHAnsi" w:cstheme="minorHAnsi"/>
          <w:szCs w:val="22"/>
        </w:rPr>
        <w:t xml:space="preserve">: </w:t>
      </w:r>
    </w:p>
    <w:p w14:paraId="4E0B564E" w14:textId="5DD3047E" w:rsidR="00C17A80" w:rsidRDefault="00877B54" w:rsidP="00711CBA">
      <w:pPr>
        <w:pStyle w:val="BodyText2"/>
        <w:rPr>
          <w:rFonts w:asciiTheme="minorHAnsi" w:hAnsiTheme="minorHAnsi" w:cstheme="minorHAnsi"/>
          <w:b w:val="0"/>
          <w:bCs w:val="0"/>
          <w:szCs w:val="22"/>
        </w:rPr>
      </w:pPr>
      <w:r>
        <w:rPr>
          <w:rFonts w:asciiTheme="minorHAnsi" w:hAnsiTheme="minorHAnsi" w:cstheme="minorHAnsi"/>
          <w:b w:val="0"/>
          <w:bCs w:val="0"/>
          <w:szCs w:val="22"/>
        </w:rPr>
        <w:t xml:space="preserve">On August 11, 2025, </w:t>
      </w:r>
      <w:r w:rsidRPr="00177DBC">
        <w:rPr>
          <w:rFonts w:asciiTheme="minorHAnsi" w:hAnsiTheme="minorHAnsi" w:cstheme="minorHAnsi"/>
          <w:b w:val="0"/>
          <w:bCs w:val="0"/>
          <w:szCs w:val="22"/>
        </w:rPr>
        <w:t>the Statutory Accounting Principles (E) Working Group</w:t>
      </w:r>
      <w:r w:rsidR="00256321">
        <w:rPr>
          <w:rFonts w:asciiTheme="minorHAnsi" w:hAnsiTheme="minorHAnsi" w:cstheme="minorHAnsi"/>
          <w:b w:val="0"/>
          <w:bCs w:val="0"/>
          <w:szCs w:val="22"/>
        </w:rPr>
        <w:t xml:space="preserve"> e</w:t>
      </w:r>
      <w:r w:rsidR="00256321" w:rsidRPr="00256321">
        <w:rPr>
          <w:rFonts w:asciiTheme="minorHAnsi" w:hAnsiTheme="minorHAnsi" w:cstheme="minorHAnsi"/>
          <w:b w:val="0"/>
          <w:bCs w:val="0"/>
          <w:szCs w:val="22"/>
        </w:rPr>
        <w:t>xposed revisions</w:t>
      </w:r>
      <w:r w:rsidR="0003621B">
        <w:rPr>
          <w:rFonts w:asciiTheme="minorHAnsi" w:hAnsiTheme="minorHAnsi" w:cstheme="minorHAnsi"/>
          <w:b w:val="0"/>
          <w:bCs w:val="0"/>
          <w:szCs w:val="22"/>
        </w:rPr>
        <w:t>, as illustrated above,</w:t>
      </w:r>
      <w:r w:rsidR="00256321" w:rsidRPr="00256321">
        <w:rPr>
          <w:rFonts w:asciiTheme="minorHAnsi" w:hAnsiTheme="minorHAnsi" w:cstheme="minorHAnsi"/>
          <w:b w:val="0"/>
          <w:bCs w:val="0"/>
          <w:szCs w:val="22"/>
        </w:rPr>
        <w:t xml:space="preserve"> to incorporate a new </w:t>
      </w:r>
      <w:r w:rsidR="0003621B">
        <w:rPr>
          <w:rFonts w:asciiTheme="minorHAnsi" w:hAnsiTheme="minorHAnsi" w:cstheme="minorHAnsi"/>
          <w:b w:val="0"/>
          <w:bCs w:val="0"/>
          <w:szCs w:val="22"/>
        </w:rPr>
        <w:t>electronic reporting column</w:t>
      </w:r>
      <w:r w:rsidR="00256321" w:rsidRPr="00256321">
        <w:rPr>
          <w:rFonts w:asciiTheme="minorHAnsi" w:hAnsiTheme="minorHAnsi" w:cstheme="minorHAnsi"/>
          <w:b w:val="0"/>
          <w:bCs w:val="0"/>
          <w:szCs w:val="22"/>
        </w:rPr>
        <w:t xml:space="preserve"> to identify private placement securities in the investment schedules and incorporate an aggregate disclosure that details key investment information by type of security (public and private placement type).</w:t>
      </w:r>
      <w:r w:rsidR="006B321D">
        <w:rPr>
          <w:rFonts w:asciiTheme="minorHAnsi" w:hAnsiTheme="minorHAnsi" w:cstheme="minorHAnsi"/>
          <w:b w:val="0"/>
          <w:bCs w:val="0"/>
          <w:szCs w:val="22"/>
        </w:rPr>
        <w:t xml:space="preserve"> This item was exposed for a shortened comment period ending </w:t>
      </w:r>
      <w:r w:rsidR="004D264E">
        <w:rPr>
          <w:rFonts w:asciiTheme="minorHAnsi" w:hAnsiTheme="minorHAnsi" w:cstheme="minorHAnsi"/>
          <w:b w:val="0"/>
          <w:bCs w:val="0"/>
          <w:szCs w:val="22"/>
        </w:rPr>
        <w:t>September 19, 2025</w:t>
      </w:r>
      <w:r w:rsidR="00EB6CF1">
        <w:rPr>
          <w:rFonts w:asciiTheme="minorHAnsi" w:hAnsiTheme="minorHAnsi" w:cstheme="minorHAnsi"/>
          <w:b w:val="0"/>
          <w:bCs w:val="0"/>
          <w:szCs w:val="22"/>
        </w:rPr>
        <w:t>,</w:t>
      </w:r>
      <w:r w:rsidR="004D264E">
        <w:rPr>
          <w:rFonts w:asciiTheme="minorHAnsi" w:hAnsiTheme="minorHAnsi" w:cstheme="minorHAnsi"/>
          <w:b w:val="0"/>
          <w:bCs w:val="0"/>
          <w:szCs w:val="22"/>
        </w:rPr>
        <w:t xml:space="preserve"> to allow for comments to be considered prior to sponsoring a blanks proposal. </w:t>
      </w:r>
    </w:p>
    <w:p w14:paraId="4B899CB0" w14:textId="77777777" w:rsidR="003D073E" w:rsidRDefault="003D073E" w:rsidP="00711CBA">
      <w:pPr>
        <w:pStyle w:val="BodyText2"/>
        <w:rPr>
          <w:rFonts w:asciiTheme="minorHAnsi" w:hAnsiTheme="minorHAnsi" w:cstheme="minorHAnsi"/>
          <w:b w:val="0"/>
          <w:bCs w:val="0"/>
          <w:szCs w:val="22"/>
        </w:rPr>
      </w:pPr>
    </w:p>
    <w:p w14:paraId="18FD739A" w14:textId="4A6425A3" w:rsidR="003D073E" w:rsidRDefault="003D073E" w:rsidP="00711CBA">
      <w:pPr>
        <w:pStyle w:val="BodyText2"/>
        <w:rPr>
          <w:rFonts w:asciiTheme="minorHAnsi" w:hAnsiTheme="minorHAnsi" w:cstheme="minorHAnsi"/>
          <w:b w:val="0"/>
          <w:bCs w:val="0"/>
          <w:szCs w:val="22"/>
        </w:rPr>
      </w:pPr>
      <w:r>
        <w:rPr>
          <w:rFonts w:asciiTheme="minorHAnsi" w:hAnsiTheme="minorHAnsi" w:cstheme="minorHAnsi"/>
          <w:b w:val="0"/>
          <w:bCs w:val="0"/>
          <w:szCs w:val="22"/>
        </w:rPr>
        <w:t xml:space="preserve">On October 6, 2025, the Statutory Accounting Principles (E) Working Group exposed revisions, as illustrated below, to the proposed </w:t>
      </w:r>
      <w:r w:rsidR="004803CF">
        <w:rPr>
          <w:rFonts w:asciiTheme="minorHAnsi" w:hAnsiTheme="minorHAnsi" w:cstheme="minorHAnsi"/>
          <w:b w:val="0"/>
          <w:bCs w:val="0"/>
          <w:szCs w:val="22"/>
        </w:rPr>
        <w:t>private placement report</w:t>
      </w:r>
      <w:r w:rsidR="00900D25">
        <w:rPr>
          <w:rFonts w:asciiTheme="minorHAnsi" w:hAnsiTheme="minorHAnsi" w:cstheme="minorHAnsi"/>
          <w:b w:val="0"/>
          <w:bCs w:val="0"/>
          <w:szCs w:val="22"/>
        </w:rPr>
        <w:t>ing requirements and disclosure</w:t>
      </w:r>
      <w:r w:rsidR="004803CF">
        <w:rPr>
          <w:rFonts w:asciiTheme="minorHAnsi" w:hAnsiTheme="minorHAnsi" w:cstheme="minorHAnsi"/>
          <w:b w:val="0"/>
          <w:bCs w:val="0"/>
          <w:szCs w:val="22"/>
        </w:rPr>
        <w:t xml:space="preserve">. </w:t>
      </w:r>
      <w:r w:rsidR="0018403D">
        <w:rPr>
          <w:rFonts w:asciiTheme="minorHAnsi" w:hAnsiTheme="minorHAnsi" w:cstheme="minorHAnsi"/>
          <w:b w:val="0"/>
          <w:bCs w:val="0"/>
          <w:szCs w:val="22"/>
        </w:rPr>
        <w:t xml:space="preserve">These revisions were exposed for a shortened comment period ending October 31, </w:t>
      </w:r>
      <w:r w:rsidR="00B43AEE">
        <w:rPr>
          <w:rFonts w:asciiTheme="minorHAnsi" w:hAnsiTheme="minorHAnsi" w:cstheme="minorHAnsi"/>
          <w:b w:val="0"/>
          <w:bCs w:val="0"/>
          <w:szCs w:val="22"/>
        </w:rPr>
        <w:t>2025,</w:t>
      </w:r>
      <w:r w:rsidR="0018403D">
        <w:rPr>
          <w:rFonts w:asciiTheme="minorHAnsi" w:hAnsiTheme="minorHAnsi" w:cstheme="minorHAnsi"/>
          <w:b w:val="0"/>
          <w:bCs w:val="0"/>
          <w:szCs w:val="22"/>
        </w:rPr>
        <w:t xml:space="preserve"> to allow for discussion at the 2025 Fall National Meeting. The revisions </w:t>
      </w:r>
      <w:r w:rsidR="004803CF">
        <w:rPr>
          <w:rFonts w:asciiTheme="minorHAnsi" w:hAnsiTheme="minorHAnsi" w:cstheme="minorHAnsi"/>
          <w:b w:val="0"/>
          <w:bCs w:val="0"/>
          <w:szCs w:val="22"/>
        </w:rPr>
        <w:t xml:space="preserve">are summarized as follows: </w:t>
      </w:r>
    </w:p>
    <w:p w14:paraId="3215B4E4" w14:textId="77777777" w:rsidR="004803CF" w:rsidRDefault="004803CF" w:rsidP="00711CBA">
      <w:pPr>
        <w:pStyle w:val="BodyText2"/>
        <w:rPr>
          <w:rFonts w:asciiTheme="minorHAnsi" w:hAnsiTheme="minorHAnsi" w:cstheme="minorHAnsi"/>
          <w:b w:val="0"/>
          <w:bCs w:val="0"/>
          <w:szCs w:val="22"/>
        </w:rPr>
      </w:pPr>
    </w:p>
    <w:p w14:paraId="189672C1" w14:textId="3EDB4E93" w:rsidR="004803CF" w:rsidRPr="00900D25" w:rsidRDefault="004803CF" w:rsidP="004803CF">
      <w:pPr>
        <w:pStyle w:val="BodyText2"/>
        <w:numPr>
          <w:ilvl w:val="0"/>
          <w:numId w:val="40"/>
        </w:numPr>
        <w:rPr>
          <w:rFonts w:asciiTheme="minorHAnsi" w:hAnsiTheme="minorHAnsi" w:cstheme="minorHAnsi"/>
          <w:b w:val="0"/>
          <w:szCs w:val="22"/>
        </w:rPr>
      </w:pPr>
      <w:r>
        <w:rPr>
          <w:rFonts w:asciiTheme="minorHAnsi" w:hAnsiTheme="minorHAnsi" w:cstheme="minorHAnsi"/>
          <w:b w:val="0"/>
          <w:bCs w:val="0"/>
          <w:szCs w:val="22"/>
        </w:rPr>
        <w:t xml:space="preserve">Incorporated </w:t>
      </w:r>
      <w:r w:rsidR="004F132D">
        <w:rPr>
          <w:rFonts w:asciiTheme="minorHAnsi" w:hAnsiTheme="minorHAnsi" w:cstheme="minorHAnsi"/>
          <w:b w:val="0"/>
          <w:bCs w:val="0"/>
          <w:szCs w:val="22"/>
        </w:rPr>
        <w:t>clarifying</w:t>
      </w:r>
      <w:r>
        <w:rPr>
          <w:rFonts w:asciiTheme="minorHAnsi" w:hAnsiTheme="minorHAnsi" w:cstheme="minorHAnsi"/>
          <w:b w:val="0"/>
          <w:bCs w:val="0"/>
          <w:szCs w:val="22"/>
        </w:rPr>
        <w:t xml:space="preserve"> revisions to</w:t>
      </w:r>
      <w:r w:rsidR="004F132D">
        <w:rPr>
          <w:rFonts w:asciiTheme="minorHAnsi" w:hAnsiTheme="minorHAnsi" w:cstheme="minorHAnsi"/>
          <w:b w:val="0"/>
          <w:bCs w:val="0"/>
          <w:szCs w:val="22"/>
        </w:rPr>
        <w:t xml:space="preserve"> reference SSAP No. 30 and SSAP No. 32, revise the wor</w:t>
      </w:r>
      <w:r w:rsidR="00341020">
        <w:rPr>
          <w:rFonts w:asciiTheme="minorHAnsi" w:hAnsiTheme="minorHAnsi" w:cstheme="minorHAnsi"/>
          <w:b w:val="0"/>
          <w:bCs w:val="0"/>
          <w:szCs w:val="22"/>
        </w:rPr>
        <w:t>d</w:t>
      </w:r>
      <w:r w:rsidR="004F132D">
        <w:rPr>
          <w:rFonts w:asciiTheme="minorHAnsi" w:hAnsiTheme="minorHAnsi" w:cstheme="minorHAnsi"/>
          <w:b w:val="0"/>
          <w:bCs w:val="0"/>
          <w:szCs w:val="22"/>
        </w:rPr>
        <w:t xml:space="preserve"> “securities” to “investments”</w:t>
      </w:r>
      <w:r w:rsidR="00302371">
        <w:rPr>
          <w:rFonts w:asciiTheme="minorHAnsi" w:hAnsiTheme="minorHAnsi" w:cstheme="minorHAnsi"/>
          <w:b w:val="0"/>
          <w:bCs w:val="0"/>
          <w:szCs w:val="22"/>
        </w:rPr>
        <w:t xml:space="preserve"> in the proposed SSAP disclosure</w:t>
      </w:r>
      <w:r w:rsidR="004F132D">
        <w:rPr>
          <w:rFonts w:asciiTheme="minorHAnsi" w:hAnsiTheme="minorHAnsi" w:cstheme="minorHAnsi"/>
          <w:b w:val="0"/>
          <w:bCs w:val="0"/>
          <w:szCs w:val="22"/>
        </w:rPr>
        <w:t xml:space="preserve"> and </w:t>
      </w:r>
      <w:r w:rsidR="00BB1515">
        <w:rPr>
          <w:rFonts w:asciiTheme="minorHAnsi" w:hAnsiTheme="minorHAnsi" w:cstheme="minorHAnsi"/>
          <w:b w:val="0"/>
          <w:bCs w:val="0"/>
          <w:szCs w:val="22"/>
        </w:rPr>
        <w:t>update the categories in the audited financial statements in the “Supplemental Schedule of Selected Statutory-Basis Financial Data</w:t>
      </w:r>
      <w:r w:rsidR="002B445B">
        <w:rPr>
          <w:rFonts w:asciiTheme="minorHAnsi" w:hAnsiTheme="minorHAnsi" w:cstheme="minorHAnsi"/>
          <w:b w:val="0"/>
          <w:bCs w:val="0"/>
          <w:szCs w:val="22"/>
        </w:rPr>
        <w:t xml:space="preserve">” to reflect the revised broad reporting categories. </w:t>
      </w:r>
    </w:p>
    <w:p w14:paraId="153A48F7" w14:textId="77777777" w:rsidR="00900D25" w:rsidRPr="002B445B" w:rsidRDefault="00900D25" w:rsidP="00900D25">
      <w:pPr>
        <w:pStyle w:val="BodyText2"/>
        <w:ind w:left="720"/>
        <w:rPr>
          <w:rFonts w:asciiTheme="minorHAnsi" w:hAnsiTheme="minorHAnsi" w:cstheme="minorHAnsi"/>
          <w:b w:val="0"/>
          <w:szCs w:val="22"/>
        </w:rPr>
      </w:pPr>
    </w:p>
    <w:p w14:paraId="30063445" w14:textId="03707EC3" w:rsidR="002B445B" w:rsidRPr="00216E63" w:rsidRDefault="005168C7" w:rsidP="004803CF">
      <w:pPr>
        <w:pStyle w:val="BodyText2"/>
        <w:numPr>
          <w:ilvl w:val="0"/>
          <w:numId w:val="40"/>
        </w:numPr>
        <w:rPr>
          <w:rFonts w:asciiTheme="minorHAnsi" w:hAnsiTheme="minorHAnsi" w:cstheme="minorHAnsi"/>
          <w:b w:val="0"/>
          <w:szCs w:val="22"/>
        </w:rPr>
      </w:pPr>
      <w:r>
        <w:rPr>
          <w:rFonts w:asciiTheme="minorHAnsi" w:hAnsiTheme="minorHAnsi" w:cstheme="minorHAnsi"/>
          <w:b w:val="0"/>
          <w:bCs w:val="0"/>
          <w:szCs w:val="22"/>
        </w:rPr>
        <w:t xml:space="preserve">Incorporated revisions to collapse the reporting categories into public, Rule 144A, private placement </w:t>
      </w:r>
      <w:r w:rsidR="00687F81">
        <w:rPr>
          <w:rFonts w:asciiTheme="minorHAnsi" w:hAnsiTheme="minorHAnsi" w:cstheme="minorHAnsi"/>
          <w:b w:val="0"/>
          <w:bCs w:val="0"/>
          <w:szCs w:val="22"/>
        </w:rPr>
        <w:t xml:space="preserve">securities, and not applicable. The revisions clarify that all </w:t>
      </w:r>
      <w:r w:rsidR="00F00233">
        <w:rPr>
          <w:rFonts w:asciiTheme="minorHAnsi" w:hAnsiTheme="minorHAnsi" w:cstheme="minorHAnsi"/>
          <w:b w:val="0"/>
          <w:bCs w:val="0"/>
          <w:szCs w:val="22"/>
        </w:rPr>
        <w:t xml:space="preserve">non-publicly registered </w:t>
      </w:r>
      <w:r w:rsidR="00687F81">
        <w:rPr>
          <w:rFonts w:asciiTheme="minorHAnsi" w:hAnsiTheme="minorHAnsi" w:cstheme="minorHAnsi"/>
          <w:b w:val="0"/>
          <w:bCs w:val="0"/>
          <w:szCs w:val="22"/>
        </w:rPr>
        <w:t xml:space="preserve">securities subject to </w:t>
      </w:r>
      <w:r w:rsidR="00FE1F79">
        <w:rPr>
          <w:rFonts w:asciiTheme="minorHAnsi" w:hAnsiTheme="minorHAnsi" w:cstheme="minorHAnsi"/>
          <w:b w:val="0"/>
          <w:bCs w:val="0"/>
          <w:szCs w:val="22"/>
        </w:rPr>
        <w:t xml:space="preserve">the </w:t>
      </w:r>
      <w:r w:rsidR="00FE1F79">
        <w:rPr>
          <w:rFonts w:asciiTheme="minorHAnsi" w:hAnsiTheme="minorHAnsi" w:cstheme="minorHAnsi"/>
          <w:b w:val="0"/>
          <w:bCs w:val="0"/>
          <w:szCs w:val="22"/>
        </w:rPr>
        <w:lastRenderedPageBreak/>
        <w:t xml:space="preserve">1933 </w:t>
      </w:r>
      <w:r w:rsidR="00F00233">
        <w:rPr>
          <w:rFonts w:asciiTheme="minorHAnsi" w:hAnsiTheme="minorHAnsi" w:cstheme="minorHAnsi"/>
          <w:b w:val="0"/>
          <w:bCs w:val="0"/>
          <w:szCs w:val="22"/>
        </w:rPr>
        <w:t>Securities A</w:t>
      </w:r>
      <w:r w:rsidR="00FE1F79">
        <w:rPr>
          <w:rFonts w:asciiTheme="minorHAnsi" w:hAnsiTheme="minorHAnsi" w:cstheme="minorHAnsi"/>
          <w:b w:val="0"/>
          <w:bCs w:val="0"/>
          <w:szCs w:val="22"/>
        </w:rPr>
        <w:t>ct, excluding Rule 144A, shall be reported as</w:t>
      </w:r>
      <w:r w:rsidR="00F00233">
        <w:rPr>
          <w:rFonts w:asciiTheme="minorHAnsi" w:hAnsiTheme="minorHAnsi" w:cstheme="minorHAnsi"/>
          <w:b w:val="0"/>
          <w:bCs w:val="0"/>
          <w:szCs w:val="22"/>
        </w:rPr>
        <w:t xml:space="preserve"> a</w:t>
      </w:r>
      <w:r w:rsidR="00FE1F79">
        <w:rPr>
          <w:rFonts w:asciiTheme="minorHAnsi" w:hAnsiTheme="minorHAnsi" w:cstheme="minorHAnsi"/>
          <w:b w:val="0"/>
          <w:bCs w:val="0"/>
          <w:szCs w:val="22"/>
        </w:rPr>
        <w:t xml:space="preserve"> private placement. Only </w:t>
      </w:r>
      <w:r w:rsidR="00900D25">
        <w:rPr>
          <w:rFonts w:asciiTheme="minorHAnsi" w:hAnsiTheme="minorHAnsi" w:cstheme="minorHAnsi"/>
          <w:b w:val="0"/>
          <w:bCs w:val="0"/>
          <w:szCs w:val="22"/>
        </w:rPr>
        <w:t>investments not within the scope of the Securities Act of 1933 shall be reported as not applicable. (For example, long-term certificates of deposit and bank loans that are not securities are likely not subject to the 1933</w:t>
      </w:r>
      <w:r w:rsidR="00F00233">
        <w:rPr>
          <w:rFonts w:asciiTheme="minorHAnsi" w:hAnsiTheme="minorHAnsi" w:cstheme="minorHAnsi"/>
          <w:b w:val="0"/>
          <w:bCs w:val="0"/>
          <w:szCs w:val="22"/>
        </w:rPr>
        <w:t xml:space="preserve"> Securities Act</w:t>
      </w:r>
      <w:r w:rsidR="00900D25">
        <w:rPr>
          <w:rFonts w:asciiTheme="minorHAnsi" w:hAnsiTheme="minorHAnsi" w:cstheme="minorHAnsi"/>
          <w:b w:val="0"/>
          <w:bCs w:val="0"/>
          <w:szCs w:val="22"/>
        </w:rPr>
        <w:t xml:space="preserve"> and would be reported as NA.) </w:t>
      </w:r>
    </w:p>
    <w:p w14:paraId="290147EC" w14:textId="77777777" w:rsidR="00216E63" w:rsidRDefault="00216E63" w:rsidP="00216E63">
      <w:pPr>
        <w:pStyle w:val="ListParagraph"/>
        <w:rPr>
          <w:rFonts w:asciiTheme="minorHAnsi" w:hAnsiTheme="minorHAnsi" w:cstheme="minorHAnsi"/>
          <w:b/>
          <w:szCs w:val="22"/>
        </w:rPr>
      </w:pPr>
    </w:p>
    <w:p w14:paraId="151A321D" w14:textId="66206195" w:rsidR="00216E63" w:rsidRDefault="00216E63" w:rsidP="004803CF">
      <w:pPr>
        <w:pStyle w:val="BodyText2"/>
        <w:numPr>
          <w:ilvl w:val="0"/>
          <w:numId w:val="40"/>
        </w:numPr>
        <w:rPr>
          <w:rFonts w:asciiTheme="minorHAnsi" w:hAnsiTheme="minorHAnsi" w:cstheme="minorHAnsi"/>
          <w:b w:val="0"/>
          <w:szCs w:val="22"/>
        </w:rPr>
      </w:pPr>
      <w:r>
        <w:rPr>
          <w:rFonts w:asciiTheme="minorHAnsi" w:hAnsiTheme="minorHAnsi" w:cstheme="minorHAnsi"/>
          <w:b w:val="0"/>
          <w:szCs w:val="22"/>
        </w:rPr>
        <w:t xml:space="preserve">Incorporated revisions to limit the Schedule BA electronic column reporting to items captured as “non-bond debt securities” and “residuals.” </w:t>
      </w:r>
      <w:r w:rsidR="00FC653F">
        <w:rPr>
          <w:rFonts w:asciiTheme="minorHAnsi" w:hAnsiTheme="minorHAnsi" w:cstheme="minorHAnsi"/>
          <w:b w:val="0"/>
          <w:szCs w:val="22"/>
        </w:rPr>
        <w:t xml:space="preserve">The other reporting lines captured on Schedule BA will not be subject to the </w:t>
      </w:r>
      <w:r w:rsidR="00907956">
        <w:rPr>
          <w:rFonts w:asciiTheme="minorHAnsi" w:hAnsiTheme="minorHAnsi" w:cstheme="minorHAnsi"/>
          <w:b w:val="0"/>
          <w:szCs w:val="22"/>
        </w:rPr>
        <w:t xml:space="preserve">reporting for public / private classification. </w:t>
      </w:r>
    </w:p>
    <w:p w14:paraId="0425E277" w14:textId="77777777" w:rsidR="00907956" w:rsidRDefault="00907956" w:rsidP="00907956">
      <w:pPr>
        <w:pStyle w:val="ListParagraph"/>
        <w:rPr>
          <w:rFonts w:asciiTheme="minorHAnsi" w:hAnsiTheme="minorHAnsi" w:cstheme="minorHAnsi"/>
          <w:b/>
          <w:szCs w:val="22"/>
        </w:rPr>
      </w:pPr>
    </w:p>
    <w:p w14:paraId="057AF7FA" w14:textId="5440578F" w:rsidR="00641ADE" w:rsidRDefault="00907956" w:rsidP="004803CF">
      <w:pPr>
        <w:pStyle w:val="BodyText2"/>
        <w:numPr>
          <w:ilvl w:val="0"/>
          <w:numId w:val="40"/>
        </w:numPr>
        <w:rPr>
          <w:rFonts w:asciiTheme="minorHAnsi" w:hAnsiTheme="minorHAnsi" w:cstheme="minorHAnsi"/>
          <w:b w:val="0"/>
          <w:szCs w:val="22"/>
        </w:rPr>
      </w:pPr>
      <w:r>
        <w:rPr>
          <w:rFonts w:asciiTheme="minorHAnsi" w:hAnsiTheme="minorHAnsi" w:cstheme="minorHAnsi"/>
          <w:b w:val="0"/>
          <w:szCs w:val="22"/>
        </w:rPr>
        <w:t xml:space="preserve">Incorporated revisions to clarify that the </w:t>
      </w:r>
      <w:r w:rsidR="00DC21A8">
        <w:rPr>
          <w:rFonts w:asciiTheme="minorHAnsi" w:hAnsiTheme="minorHAnsi" w:cstheme="minorHAnsi"/>
          <w:b w:val="0"/>
          <w:szCs w:val="22"/>
        </w:rPr>
        <w:t xml:space="preserve">investment schedule </w:t>
      </w:r>
      <w:r>
        <w:rPr>
          <w:rFonts w:asciiTheme="minorHAnsi" w:hAnsiTheme="minorHAnsi" w:cstheme="minorHAnsi"/>
          <w:b w:val="0"/>
          <w:szCs w:val="22"/>
        </w:rPr>
        <w:t xml:space="preserve">electronic column shall be captured in the </w:t>
      </w:r>
      <w:r w:rsidR="00AB56CB">
        <w:rPr>
          <w:rFonts w:asciiTheme="minorHAnsi" w:hAnsiTheme="minorHAnsi" w:cstheme="minorHAnsi"/>
          <w:b w:val="0"/>
          <w:szCs w:val="22"/>
        </w:rPr>
        <w:t xml:space="preserve">applicable </w:t>
      </w:r>
      <w:r w:rsidR="000603A3">
        <w:rPr>
          <w:rFonts w:asciiTheme="minorHAnsi" w:hAnsiTheme="minorHAnsi" w:cstheme="minorHAnsi"/>
          <w:b w:val="0"/>
          <w:szCs w:val="22"/>
        </w:rPr>
        <w:t xml:space="preserve">acquisition and disposal </w:t>
      </w:r>
      <w:r w:rsidR="00AB56CB">
        <w:rPr>
          <w:rFonts w:asciiTheme="minorHAnsi" w:hAnsiTheme="minorHAnsi" w:cstheme="minorHAnsi"/>
          <w:b w:val="0"/>
          <w:szCs w:val="22"/>
        </w:rPr>
        <w:t xml:space="preserve">investment </w:t>
      </w:r>
      <w:r w:rsidR="000603A3">
        <w:rPr>
          <w:rFonts w:asciiTheme="minorHAnsi" w:hAnsiTheme="minorHAnsi" w:cstheme="minorHAnsi"/>
          <w:b w:val="0"/>
          <w:szCs w:val="22"/>
        </w:rPr>
        <w:t xml:space="preserve">schedules </w:t>
      </w:r>
      <w:r w:rsidR="00D701CA">
        <w:rPr>
          <w:rFonts w:asciiTheme="minorHAnsi" w:hAnsiTheme="minorHAnsi" w:cstheme="minorHAnsi"/>
          <w:b w:val="0"/>
          <w:szCs w:val="22"/>
        </w:rPr>
        <w:t>for</w:t>
      </w:r>
      <w:r w:rsidR="00AA6184">
        <w:rPr>
          <w:rFonts w:asciiTheme="minorHAnsi" w:hAnsiTheme="minorHAnsi" w:cstheme="minorHAnsi"/>
          <w:b w:val="0"/>
          <w:szCs w:val="22"/>
        </w:rPr>
        <w:t xml:space="preserve"> </w:t>
      </w:r>
      <w:r w:rsidR="000603A3">
        <w:rPr>
          <w:rFonts w:asciiTheme="minorHAnsi" w:hAnsiTheme="minorHAnsi" w:cstheme="minorHAnsi"/>
          <w:b w:val="0"/>
          <w:szCs w:val="22"/>
        </w:rPr>
        <w:t>quarter</w:t>
      </w:r>
      <w:r w:rsidR="00AA6184">
        <w:rPr>
          <w:rFonts w:asciiTheme="minorHAnsi" w:hAnsiTheme="minorHAnsi" w:cstheme="minorHAnsi"/>
          <w:b w:val="0"/>
          <w:szCs w:val="22"/>
        </w:rPr>
        <w:t>ly reporting</w:t>
      </w:r>
      <w:r w:rsidR="000603A3">
        <w:rPr>
          <w:rFonts w:asciiTheme="minorHAnsi" w:hAnsiTheme="minorHAnsi" w:cstheme="minorHAnsi"/>
          <w:b w:val="0"/>
          <w:szCs w:val="22"/>
        </w:rPr>
        <w:t xml:space="preserve"> and in the annual investment schedule</w:t>
      </w:r>
      <w:r w:rsidR="00D701CA">
        <w:rPr>
          <w:rFonts w:asciiTheme="minorHAnsi" w:hAnsiTheme="minorHAnsi" w:cstheme="minorHAnsi"/>
          <w:b w:val="0"/>
          <w:szCs w:val="22"/>
        </w:rPr>
        <w:t>s</w:t>
      </w:r>
      <w:r w:rsidR="00091744">
        <w:rPr>
          <w:rFonts w:asciiTheme="minorHAnsi" w:hAnsiTheme="minorHAnsi" w:cstheme="minorHAnsi"/>
          <w:b w:val="0"/>
          <w:szCs w:val="22"/>
        </w:rPr>
        <w:t xml:space="preserve">. </w:t>
      </w:r>
      <w:r w:rsidR="00AA6184">
        <w:rPr>
          <w:rFonts w:asciiTheme="minorHAnsi" w:hAnsiTheme="minorHAnsi" w:cstheme="minorHAnsi"/>
          <w:b w:val="0"/>
          <w:szCs w:val="22"/>
        </w:rPr>
        <w:t xml:space="preserve">For separate accounts, the investment schedule reporting will be annual only. </w:t>
      </w:r>
      <w:r w:rsidR="00091744">
        <w:rPr>
          <w:rFonts w:asciiTheme="minorHAnsi" w:hAnsiTheme="minorHAnsi" w:cstheme="minorHAnsi"/>
          <w:b w:val="0"/>
          <w:szCs w:val="22"/>
        </w:rPr>
        <w:t xml:space="preserve">The aggregate disclosure will not be identified as a required quarterly </w:t>
      </w:r>
      <w:r w:rsidR="00D701CA">
        <w:rPr>
          <w:rFonts w:asciiTheme="minorHAnsi" w:hAnsiTheme="minorHAnsi" w:cstheme="minorHAnsi"/>
          <w:b w:val="0"/>
          <w:szCs w:val="22"/>
        </w:rPr>
        <w:t>disclosure but</w:t>
      </w:r>
      <w:r w:rsidR="00091744">
        <w:rPr>
          <w:rFonts w:asciiTheme="minorHAnsi" w:hAnsiTheme="minorHAnsi" w:cstheme="minorHAnsi"/>
          <w:b w:val="0"/>
          <w:szCs w:val="22"/>
        </w:rPr>
        <w:t xml:space="preserve"> shall follow the preamble concept </w:t>
      </w:r>
      <w:r w:rsidR="005654F6">
        <w:rPr>
          <w:rFonts w:asciiTheme="minorHAnsi" w:hAnsiTheme="minorHAnsi" w:cstheme="minorHAnsi"/>
          <w:b w:val="0"/>
          <w:szCs w:val="22"/>
        </w:rPr>
        <w:t xml:space="preserve">for interim reporting. (This is detailed in paragraph 65 of the AP&amp;P Preamble and requires </w:t>
      </w:r>
      <w:r w:rsidR="00641ADE">
        <w:rPr>
          <w:rFonts w:asciiTheme="minorHAnsi" w:hAnsiTheme="minorHAnsi" w:cstheme="minorHAnsi"/>
          <w:b w:val="0"/>
          <w:szCs w:val="22"/>
        </w:rPr>
        <w:t xml:space="preserve">disclosure if there have been significant changes from the prior annual report.) </w:t>
      </w:r>
    </w:p>
    <w:p w14:paraId="5987D676" w14:textId="77777777" w:rsidR="00641ADE" w:rsidRDefault="00641ADE" w:rsidP="00641ADE">
      <w:pPr>
        <w:pStyle w:val="ListParagraph"/>
        <w:rPr>
          <w:rFonts w:asciiTheme="minorHAnsi" w:hAnsiTheme="minorHAnsi" w:cstheme="minorHAnsi"/>
          <w:b/>
          <w:szCs w:val="22"/>
        </w:rPr>
      </w:pPr>
    </w:p>
    <w:p w14:paraId="2ECCDC22" w14:textId="20FAB815" w:rsidR="00907956" w:rsidRDefault="00E930DF" w:rsidP="004803CF">
      <w:pPr>
        <w:pStyle w:val="BodyText2"/>
        <w:numPr>
          <w:ilvl w:val="0"/>
          <w:numId w:val="40"/>
        </w:numPr>
        <w:rPr>
          <w:rFonts w:asciiTheme="minorHAnsi" w:hAnsiTheme="minorHAnsi" w:cstheme="minorHAnsi"/>
          <w:b w:val="0"/>
          <w:szCs w:val="22"/>
        </w:rPr>
      </w:pPr>
      <w:r>
        <w:rPr>
          <w:rFonts w:asciiTheme="minorHAnsi" w:hAnsiTheme="minorHAnsi" w:cstheme="minorHAnsi"/>
          <w:b w:val="0"/>
          <w:szCs w:val="22"/>
        </w:rPr>
        <w:t>For Schedule D-1A, proposed</w:t>
      </w:r>
      <w:r w:rsidR="00011A15">
        <w:rPr>
          <w:rFonts w:asciiTheme="minorHAnsi" w:hAnsiTheme="minorHAnsi" w:cstheme="minorHAnsi"/>
          <w:b w:val="0"/>
          <w:szCs w:val="22"/>
        </w:rPr>
        <w:t xml:space="preserve"> revisions to remove the public and privately placed reporting columns, along with the aggregate footnote for Rule 144A</w:t>
      </w:r>
      <w:r w:rsidR="00811A88">
        <w:rPr>
          <w:rFonts w:asciiTheme="minorHAnsi" w:hAnsiTheme="minorHAnsi" w:cstheme="minorHAnsi"/>
          <w:b w:val="0"/>
          <w:szCs w:val="22"/>
        </w:rPr>
        <w:t xml:space="preserve">. </w:t>
      </w:r>
    </w:p>
    <w:p w14:paraId="5ABB45BF" w14:textId="77777777" w:rsidR="0000449A" w:rsidRDefault="0000449A" w:rsidP="0000449A">
      <w:pPr>
        <w:pStyle w:val="ListParagraph"/>
        <w:rPr>
          <w:rFonts w:asciiTheme="minorHAnsi" w:hAnsiTheme="minorHAnsi" w:cstheme="minorHAnsi"/>
          <w:b/>
          <w:szCs w:val="22"/>
        </w:rPr>
      </w:pPr>
    </w:p>
    <w:p w14:paraId="5E32B79F" w14:textId="6A2082BA" w:rsidR="0000449A" w:rsidRPr="0000449A" w:rsidRDefault="0000449A" w:rsidP="0000449A">
      <w:pPr>
        <w:pStyle w:val="BodyText2"/>
        <w:rPr>
          <w:rFonts w:asciiTheme="minorHAnsi" w:hAnsiTheme="minorHAnsi" w:cstheme="minorHAnsi"/>
          <w:b w:val="0"/>
          <w:szCs w:val="22"/>
          <w:u w:val="single"/>
        </w:rPr>
      </w:pPr>
      <w:r w:rsidRPr="0000449A">
        <w:rPr>
          <w:rFonts w:asciiTheme="minorHAnsi" w:hAnsiTheme="minorHAnsi" w:cstheme="minorHAnsi"/>
          <w:b w:val="0"/>
          <w:szCs w:val="22"/>
          <w:u w:val="single"/>
        </w:rPr>
        <w:t xml:space="preserve">October 6, 2025 - Proposed Guidance / Revisions </w:t>
      </w:r>
      <w:r w:rsidR="00C522E5">
        <w:rPr>
          <w:rFonts w:asciiTheme="minorHAnsi" w:hAnsiTheme="minorHAnsi" w:cstheme="minorHAnsi"/>
          <w:b w:val="0"/>
          <w:szCs w:val="22"/>
          <w:u w:val="single"/>
        </w:rPr>
        <w:t xml:space="preserve">– Revisions from the prior exposure are </w:t>
      </w:r>
      <w:r w:rsidR="00C522E5" w:rsidRPr="00C522E5">
        <w:rPr>
          <w:rFonts w:asciiTheme="minorHAnsi" w:hAnsiTheme="minorHAnsi" w:cstheme="minorHAnsi"/>
          <w:b w:val="0"/>
          <w:szCs w:val="22"/>
          <w:highlight w:val="lightGray"/>
          <w:u w:val="single"/>
        </w:rPr>
        <w:t>shaded</w:t>
      </w:r>
      <w:r w:rsidR="00C522E5">
        <w:rPr>
          <w:rFonts w:asciiTheme="minorHAnsi" w:hAnsiTheme="minorHAnsi" w:cstheme="minorHAnsi"/>
          <w:b w:val="0"/>
          <w:szCs w:val="22"/>
          <w:u w:val="single"/>
        </w:rPr>
        <w:t xml:space="preserve">. </w:t>
      </w:r>
    </w:p>
    <w:p w14:paraId="268D9BE8" w14:textId="1EB31CF0" w:rsidR="0000449A" w:rsidRPr="00A54018" w:rsidRDefault="0000449A" w:rsidP="0000449A">
      <w:pPr>
        <w:jc w:val="both"/>
        <w:rPr>
          <w:rFonts w:asciiTheme="minorHAnsi" w:hAnsiTheme="minorHAnsi" w:cstheme="minorHAnsi"/>
          <w:sz w:val="22"/>
          <w:szCs w:val="22"/>
        </w:rPr>
      </w:pPr>
      <w:r w:rsidRPr="00A54018">
        <w:rPr>
          <w:rFonts w:asciiTheme="minorHAnsi" w:hAnsiTheme="minorHAnsi" w:cstheme="minorHAnsi"/>
          <w:sz w:val="22"/>
          <w:szCs w:val="22"/>
        </w:rPr>
        <w:t>The following disclosure</w:t>
      </w:r>
      <w:r w:rsidR="0052107F">
        <w:rPr>
          <w:rFonts w:asciiTheme="minorHAnsi" w:hAnsiTheme="minorHAnsi" w:cstheme="minorHAnsi"/>
          <w:sz w:val="22"/>
          <w:szCs w:val="22"/>
        </w:rPr>
        <w:t xml:space="preserve"> language is </w:t>
      </w:r>
      <w:r w:rsidRPr="00A54018">
        <w:rPr>
          <w:rFonts w:asciiTheme="minorHAnsi" w:hAnsiTheme="minorHAnsi" w:cstheme="minorHAnsi"/>
          <w:sz w:val="22"/>
          <w:szCs w:val="22"/>
        </w:rPr>
        <w:t xml:space="preserve"> proposed for all investment SSAPs that capture debt and equity securities. It is shown once for brevity, but would be captured in each of the following SSAPs</w:t>
      </w:r>
      <w:r w:rsidR="00DB0140">
        <w:rPr>
          <w:rFonts w:asciiTheme="minorHAnsi" w:hAnsiTheme="minorHAnsi" w:cstheme="minorHAnsi"/>
          <w:sz w:val="22"/>
          <w:szCs w:val="22"/>
        </w:rPr>
        <w:t xml:space="preserve"> with remaining paragraphs renumbered</w:t>
      </w:r>
      <w:r w:rsidRPr="00A54018">
        <w:rPr>
          <w:rFonts w:asciiTheme="minorHAnsi" w:hAnsiTheme="minorHAnsi" w:cstheme="minorHAnsi"/>
          <w:sz w:val="22"/>
          <w:szCs w:val="22"/>
        </w:rPr>
        <w:t xml:space="preserve">: </w:t>
      </w:r>
    </w:p>
    <w:p w14:paraId="21A2DF30" w14:textId="77777777" w:rsidR="0000449A" w:rsidRPr="00A54018" w:rsidRDefault="0000449A" w:rsidP="0000449A">
      <w:pPr>
        <w:jc w:val="both"/>
        <w:rPr>
          <w:rFonts w:asciiTheme="minorHAnsi" w:hAnsiTheme="minorHAnsi" w:cstheme="minorHAnsi"/>
          <w:sz w:val="22"/>
          <w:szCs w:val="22"/>
        </w:rPr>
      </w:pPr>
    </w:p>
    <w:p w14:paraId="0058E7FE" w14:textId="70F2F7F9" w:rsidR="0000449A" w:rsidRPr="00A54018" w:rsidRDefault="0000449A" w:rsidP="0000449A">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2—Cash, Cash Equivalents, Drafts and Short-Term Investments, paragraph 18</w:t>
      </w:r>
      <w:r w:rsidR="00FF1398">
        <w:rPr>
          <w:rFonts w:asciiTheme="minorHAnsi" w:hAnsiTheme="minorHAnsi" w:cstheme="minorHAnsi"/>
          <w:sz w:val="22"/>
          <w:szCs w:val="22"/>
        </w:rPr>
        <w:t>.</w:t>
      </w:r>
      <w:r w:rsidRPr="00A54018">
        <w:rPr>
          <w:rFonts w:asciiTheme="minorHAnsi" w:hAnsiTheme="minorHAnsi" w:cstheme="minorHAnsi"/>
          <w:sz w:val="22"/>
          <w:szCs w:val="22"/>
        </w:rPr>
        <w:t xml:space="preserve">f. </w:t>
      </w:r>
    </w:p>
    <w:p w14:paraId="6DC8AD8C" w14:textId="37558979" w:rsidR="0000449A" w:rsidRPr="00A54018" w:rsidRDefault="0000449A" w:rsidP="0000449A">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SSAP No. 21—Other Admitted Assets</w:t>
      </w:r>
      <w:ins w:id="27" w:author="Gann, Julie" w:date="2025-10-06T13:17:00Z" w16du:dateUtc="2025-10-06T18:17:00Z">
        <w:r w:rsidR="006E0E6E">
          <w:rPr>
            <w:rFonts w:asciiTheme="minorHAnsi" w:hAnsiTheme="minorHAnsi" w:cstheme="minorHAnsi"/>
            <w:sz w:val="22"/>
            <w:szCs w:val="22"/>
          </w:rPr>
          <w:t xml:space="preserve"> </w:t>
        </w:r>
        <w:r w:rsidR="006E0E6E" w:rsidRPr="006E0E6E">
          <w:rPr>
            <w:rFonts w:asciiTheme="minorHAnsi" w:hAnsiTheme="minorHAnsi" w:cstheme="minorHAnsi"/>
            <w:sz w:val="22"/>
            <w:szCs w:val="22"/>
            <w:highlight w:val="lightGray"/>
            <w:rPrChange w:id="28" w:author="Gann, Julie" w:date="2025-10-06T13:17:00Z" w16du:dateUtc="2025-10-06T18:17:00Z">
              <w:rPr>
                <w:rFonts w:asciiTheme="minorHAnsi" w:hAnsiTheme="minorHAnsi" w:cstheme="minorHAnsi"/>
                <w:sz w:val="22"/>
                <w:szCs w:val="22"/>
              </w:rPr>
            </w:rPrChange>
          </w:rPr>
          <w:t>– Debt Securities that Do Not Qualify as Bonds</w:t>
        </w:r>
      </w:ins>
      <w:r w:rsidRPr="006E0E6E">
        <w:rPr>
          <w:rFonts w:asciiTheme="minorHAnsi" w:hAnsiTheme="minorHAnsi" w:cstheme="minorHAnsi"/>
          <w:sz w:val="22"/>
          <w:szCs w:val="22"/>
          <w:highlight w:val="lightGray"/>
          <w:rPrChange w:id="29" w:author="Gann, Julie" w:date="2025-10-06T13:17:00Z" w16du:dateUtc="2025-10-06T18:17:00Z">
            <w:rPr>
              <w:rFonts w:asciiTheme="minorHAnsi" w:hAnsiTheme="minorHAnsi" w:cstheme="minorHAnsi"/>
              <w:sz w:val="22"/>
              <w:szCs w:val="22"/>
            </w:rPr>
          </w:rPrChange>
        </w:rPr>
        <w:t>,</w:t>
      </w:r>
      <w:r w:rsidRPr="00A54018">
        <w:rPr>
          <w:rFonts w:asciiTheme="minorHAnsi" w:hAnsiTheme="minorHAnsi" w:cstheme="minorHAnsi"/>
          <w:sz w:val="22"/>
          <w:szCs w:val="22"/>
        </w:rPr>
        <w:t xml:space="preserve"> paragraph 27</w:t>
      </w:r>
      <w:r w:rsidR="00FF1398">
        <w:rPr>
          <w:rFonts w:asciiTheme="minorHAnsi" w:hAnsiTheme="minorHAnsi" w:cstheme="minorHAnsi"/>
          <w:sz w:val="22"/>
          <w:szCs w:val="22"/>
        </w:rPr>
        <w:t>.</w:t>
      </w:r>
      <w:r w:rsidRPr="00A54018">
        <w:rPr>
          <w:rFonts w:asciiTheme="minorHAnsi" w:hAnsiTheme="minorHAnsi" w:cstheme="minorHAnsi"/>
          <w:sz w:val="22"/>
          <w:szCs w:val="22"/>
        </w:rPr>
        <w:t>m</w:t>
      </w:r>
      <w:r w:rsidR="00FF1398">
        <w:rPr>
          <w:rFonts w:asciiTheme="minorHAnsi" w:hAnsiTheme="minorHAnsi" w:cstheme="minorHAnsi"/>
          <w:sz w:val="22"/>
          <w:szCs w:val="22"/>
        </w:rPr>
        <w:t>.</w:t>
      </w:r>
    </w:p>
    <w:p w14:paraId="46B6CF7E" w14:textId="2D6D28C2" w:rsidR="0000449A" w:rsidRPr="00A54018" w:rsidRDefault="0000449A" w:rsidP="0000449A">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21—Other Admitted Assets </w:t>
      </w:r>
      <w:ins w:id="30" w:author="Gann, Julie" w:date="2025-10-06T13:17:00Z" w16du:dateUtc="2025-10-06T18:17:00Z">
        <w:r w:rsidR="006E0E6E">
          <w:rPr>
            <w:rFonts w:asciiTheme="minorHAnsi" w:hAnsiTheme="minorHAnsi" w:cstheme="minorHAnsi"/>
            <w:sz w:val="22"/>
            <w:szCs w:val="22"/>
          </w:rPr>
          <w:t xml:space="preserve"> </w:t>
        </w:r>
      </w:ins>
      <w:ins w:id="31" w:author="Gann, Julie" w:date="2025-10-06T13:18:00Z" w16du:dateUtc="2025-10-06T18:18:00Z">
        <w:r w:rsidR="00770FD9" w:rsidRPr="006D0CBD">
          <w:rPr>
            <w:rFonts w:asciiTheme="minorHAnsi" w:hAnsiTheme="minorHAnsi" w:cstheme="minorHAnsi"/>
            <w:sz w:val="22"/>
            <w:szCs w:val="22"/>
            <w:highlight w:val="lightGray"/>
          </w:rPr>
          <w:t xml:space="preserve">– </w:t>
        </w:r>
      </w:ins>
      <w:ins w:id="32" w:author="Gann, Julie" w:date="2025-10-06T13:17:00Z" w16du:dateUtc="2025-10-06T18:17:00Z">
        <w:r w:rsidR="006E0E6E" w:rsidRPr="006E0E6E">
          <w:rPr>
            <w:rFonts w:asciiTheme="minorHAnsi" w:hAnsiTheme="minorHAnsi" w:cstheme="minorHAnsi"/>
            <w:sz w:val="22"/>
            <w:szCs w:val="22"/>
            <w:highlight w:val="lightGray"/>
            <w:rPrChange w:id="33" w:author="Gann, Julie" w:date="2025-10-06T13:18:00Z" w16du:dateUtc="2025-10-06T18:18:00Z">
              <w:rPr>
                <w:rFonts w:asciiTheme="minorHAnsi" w:hAnsiTheme="minorHAnsi" w:cstheme="minorHAnsi"/>
                <w:sz w:val="22"/>
                <w:szCs w:val="22"/>
              </w:rPr>
            </w:rPrChange>
          </w:rPr>
          <w:t>Residual</w:t>
        </w:r>
      </w:ins>
      <w:ins w:id="34" w:author="Gann, Julie" w:date="2025-10-06T13:18:00Z" w16du:dateUtc="2025-10-06T18:18:00Z">
        <w:r w:rsidR="00770FD9">
          <w:rPr>
            <w:rFonts w:asciiTheme="minorHAnsi" w:hAnsiTheme="minorHAnsi" w:cstheme="minorHAnsi"/>
            <w:sz w:val="22"/>
            <w:szCs w:val="22"/>
            <w:highlight w:val="lightGray"/>
          </w:rPr>
          <w:t xml:space="preserve"> </w:t>
        </w:r>
      </w:ins>
      <w:ins w:id="35" w:author="Gann, Julie" w:date="2025-10-06T13:17:00Z" w16du:dateUtc="2025-10-06T18:17:00Z">
        <w:r w:rsidR="006E0E6E" w:rsidRPr="006E0E6E">
          <w:rPr>
            <w:rFonts w:asciiTheme="minorHAnsi" w:hAnsiTheme="minorHAnsi" w:cstheme="minorHAnsi"/>
            <w:sz w:val="22"/>
            <w:szCs w:val="22"/>
            <w:highlight w:val="lightGray"/>
            <w:rPrChange w:id="36" w:author="Gann, Julie" w:date="2025-10-06T13:18:00Z" w16du:dateUtc="2025-10-06T18:18:00Z">
              <w:rPr>
                <w:rFonts w:asciiTheme="minorHAnsi" w:hAnsiTheme="minorHAnsi" w:cstheme="minorHAnsi"/>
                <w:sz w:val="22"/>
                <w:szCs w:val="22"/>
              </w:rPr>
            </w:rPrChange>
          </w:rPr>
          <w:t xml:space="preserve">Transfers or </w:t>
        </w:r>
      </w:ins>
      <w:ins w:id="37" w:author="Gann, Julie" w:date="2025-10-06T16:10:00Z" w16du:dateUtc="2025-10-06T21:10:00Z">
        <w:r w:rsidR="00D81074">
          <w:rPr>
            <w:rFonts w:asciiTheme="minorHAnsi" w:hAnsiTheme="minorHAnsi" w:cstheme="minorHAnsi"/>
            <w:sz w:val="22"/>
            <w:szCs w:val="22"/>
            <w:highlight w:val="lightGray"/>
          </w:rPr>
          <w:t>I</w:t>
        </w:r>
      </w:ins>
      <w:ins w:id="38" w:author="Gann, Julie" w:date="2025-10-06T13:17:00Z" w16du:dateUtc="2025-10-06T18:17:00Z">
        <w:r w:rsidR="006E0E6E" w:rsidRPr="006E0E6E">
          <w:rPr>
            <w:rFonts w:asciiTheme="minorHAnsi" w:hAnsiTheme="minorHAnsi" w:cstheme="minorHAnsi"/>
            <w:sz w:val="22"/>
            <w:szCs w:val="22"/>
            <w:highlight w:val="lightGray"/>
            <w:rPrChange w:id="39" w:author="Gann, Julie" w:date="2025-10-06T13:18:00Z" w16du:dateUtc="2025-10-06T18:18:00Z">
              <w:rPr>
                <w:rFonts w:asciiTheme="minorHAnsi" w:hAnsiTheme="minorHAnsi" w:cstheme="minorHAnsi"/>
                <w:sz w:val="22"/>
                <w:szCs w:val="22"/>
              </w:rPr>
            </w:rPrChange>
          </w:rPr>
          <w:t>nterests/L</w:t>
        </w:r>
      </w:ins>
      <w:ins w:id="40" w:author="Gann, Julie" w:date="2025-10-06T16:09:00Z" w16du:dateUtc="2025-10-06T21:09:00Z">
        <w:r w:rsidR="0046166C">
          <w:rPr>
            <w:rFonts w:asciiTheme="minorHAnsi" w:hAnsiTheme="minorHAnsi" w:cstheme="minorHAnsi"/>
            <w:sz w:val="22"/>
            <w:szCs w:val="22"/>
            <w:highlight w:val="lightGray"/>
          </w:rPr>
          <w:t>o</w:t>
        </w:r>
      </w:ins>
      <w:ins w:id="41" w:author="Gann, Julie" w:date="2025-10-06T13:17:00Z" w16du:dateUtc="2025-10-06T18:17:00Z">
        <w:r w:rsidR="006E0E6E" w:rsidRPr="006E0E6E">
          <w:rPr>
            <w:rFonts w:asciiTheme="minorHAnsi" w:hAnsiTheme="minorHAnsi" w:cstheme="minorHAnsi"/>
            <w:sz w:val="22"/>
            <w:szCs w:val="22"/>
            <w:highlight w:val="lightGray"/>
            <w:rPrChange w:id="42" w:author="Gann, Julie" w:date="2025-10-06T13:18:00Z" w16du:dateUtc="2025-10-06T18:18:00Z">
              <w:rPr>
                <w:rFonts w:asciiTheme="minorHAnsi" w:hAnsiTheme="minorHAnsi" w:cstheme="minorHAnsi"/>
                <w:sz w:val="22"/>
                <w:szCs w:val="22"/>
              </w:rPr>
            </w:rPrChange>
          </w:rPr>
          <w:t>ss positions,</w:t>
        </w:r>
        <w:r w:rsidR="006E0E6E">
          <w:rPr>
            <w:rFonts w:asciiTheme="minorHAnsi" w:hAnsiTheme="minorHAnsi" w:cstheme="minorHAnsi"/>
            <w:sz w:val="22"/>
            <w:szCs w:val="22"/>
          </w:rPr>
          <w:t xml:space="preserve"> </w:t>
        </w:r>
      </w:ins>
      <w:r w:rsidRPr="00A54018">
        <w:rPr>
          <w:rFonts w:asciiTheme="minorHAnsi" w:hAnsiTheme="minorHAnsi" w:cstheme="minorHAnsi"/>
          <w:sz w:val="22"/>
          <w:szCs w:val="22"/>
        </w:rPr>
        <w:t xml:space="preserve">paragraph 38 </w:t>
      </w:r>
    </w:p>
    <w:p w14:paraId="6E42F1C2" w14:textId="76809A25" w:rsidR="0000449A" w:rsidRDefault="0000449A" w:rsidP="0000449A">
      <w:pPr>
        <w:pStyle w:val="ListParagraph"/>
        <w:numPr>
          <w:ilvl w:val="0"/>
          <w:numId w:val="39"/>
        </w:numPr>
        <w:jc w:val="both"/>
        <w:rPr>
          <w:ins w:id="43" w:author="Gann, Julie" w:date="2025-10-06T13:18:00Z" w16du:dateUtc="2025-10-06T18:18:00Z"/>
          <w:rFonts w:asciiTheme="minorHAnsi" w:hAnsiTheme="minorHAnsi" w:cstheme="minorHAnsi"/>
          <w:sz w:val="22"/>
          <w:szCs w:val="22"/>
        </w:rPr>
      </w:pPr>
      <w:r w:rsidRPr="00A54018">
        <w:rPr>
          <w:rFonts w:asciiTheme="minorHAnsi" w:hAnsiTheme="minorHAnsi" w:cstheme="minorHAnsi"/>
          <w:sz w:val="22"/>
          <w:szCs w:val="22"/>
        </w:rPr>
        <w:t>SSAP No. 26—Bonds, paragraph 40</w:t>
      </w:r>
      <w:r w:rsidR="00FF1398">
        <w:rPr>
          <w:rFonts w:asciiTheme="minorHAnsi" w:hAnsiTheme="minorHAnsi" w:cstheme="minorHAnsi"/>
          <w:sz w:val="22"/>
          <w:szCs w:val="22"/>
        </w:rPr>
        <w:t>.</w:t>
      </w:r>
      <w:r w:rsidRPr="00A54018">
        <w:rPr>
          <w:rFonts w:asciiTheme="minorHAnsi" w:hAnsiTheme="minorHAnsi" w:cstheme="minorHAnsi"/>
          <w:sz w:val="22"/>
          <w:szCs w:val="22"/>
        </w:rPr>
        <w:t>m.</w:t>
      </w:r>
    </w:p>
    <w:p w14:paraId="198300E1" w14:textId="1A201172" w:rsidR="00170CC8" w:rsidRPr="00793E8E" w:rsidRDefault="00170CC8" w:rsidP="0000449A">
      <w:pPr>
        <w:pStyle w:val="ListParagraph"/>
        <w:numPr>
          <w:ilvl w:val="0"/>
          <w:numId w:val="39"/>
        </w:numPr>
        <w:jc w:val="both"/>
        <w:rPr>
          <w:ins w:id="44" w:author="Gann, Julie" w:date="2025-10-06T13:19:00Z" w16du:dateUtc="2025-10-06T18:19:00Z"/>
          <w:rFonts w:asciiTheme="minorHAnsi" w:hAnsiTheme="minorHAnsi" w:cstheme="minorHAnsi"/>
          <w:sz w:val="22"/>
          <w:szCs w:val="22"/>
          <w:highlight w:val="lightGray"/>
          <w:rPrChange w:id="45" w:author="Gann, Julie" w:date="2025-10-06T13:20:00Z" w16du:dateUtc="2025-10-06T18:20:00Z">
            <w:rPr>
              <w:ins w:id="46" w:author="Gann, Julie" w:date="2025-10-06T13:19:00Z" w16du:dateUtc="2025-10-06T18:19:00Z"/>
              <w:rFonts w:asciiTheme="minorHAnsi" w:hAnsiTheme="minorHAnsi" w:cstheme="minorHAnsi"/>
              <w:sz w:val="22"/>
              <w:szCs w:val="22"/>
            </w:rPr>
          </w:rPrChange>
        </w:rPr>
      </w:pPr>
      <w:ins w:id="47" w:author="Gann, Julie" w:date="2025-10-06T13:18:00Z" w16du:dateUtc="2025-10-06T18:18:00Z">
        <w:r w:rsidRPr="00793E8E">
          <w:rPr>
            <w:rFonts w:asciiTheme="minorHAnsi" w:hAnsiTheme="minorHAnsi" w:cstheme="minorHAnsi"/>
            <w:sz w:val="22"/>
            <w:szCs w:val="22"/>
            <w:highlight w:val="lightGray"/>
            <w:rPrChange w:id="48" w:author="Gann, Julie" w:date="2025-10-06T13:20:00Z" w16du:dateUtc="2025-10-06T18:20:00Z">
              <w:rPr>
                <w:rFonts w:asciiTheme="minorHAnsi" w:hAnsiTheme="minorHAnsi" w:cstheme="minorHAnsi"/>
                <w:sz w:val="22"/>
                <w:szCs w:val="22"/>
              </w:rPr>
            </w:rPrChange>
          </w:rPr>
          <w:t>SSAP No. 30—Unaffiliated Common Stock</w:t>
        </w:r>
      </w:ins>
      <w:ins w:id="49" w:author="Gann, Julie" w:date="2025-10-06T13:19:00Z" w16du:dateUtc="2025-10-06T18:19:00Z">
        <w:r w:rsidR="00C60574" w:rsidRPr="00793E8E">
          <w:rPr>
            <w:rFonts w:asciiTheme="minorHAnsi" w:hAnsiTheme="minorHAnsi" w:cstheme="minorHAnsi"/>
            <w:sz w:val="22"/>
            <w:szCs w:val="22"/>
            <w:highlight w:val="lightGray"/>
            <w:rPrChange w:id="50" w:author="Gann, Julie" w:date="2025-10-06T13:20:00Z" w16du:dateUtc="2025-10-06T18:20:00Z">
              <w:rPr>
                <w:rFonts w:asciiTheme="minorHAnsi" w:hAnsiTheme="minorHAnsi" w:cstheme="minorHAnsi"/>
                <w:sz w:val="22"/>
                <w:szCs w:val="22"/>
              </w:rPr>
            </w:rPrChange>
          </w:rPr>
          <w:t xml:space="preserve">, paragraph 19 </w:t>
        </w:r>
      </w:ins>
    </w:p>
    <w:p w14:paraId="454F02A4" w14:textId="5C70C60E" w:rsidR="00170CC8" w:rsidRPr="00793E8E" w:rsidRDefault="00170CC8" w:rsidP="0000449A">
      <w:pPr>
        <w:pStyle w:val="ListParagraph"/>
        <w:numPr>
          <w:ilvl w:val="0"/>
          <w:numId w:val="39"/>
        </w:numPr>
        <w:jc w:val="both"/>
        <w:rPr>
          <w:rFonts w:asciiTheme="minorHAnsi" w:hAnsiTheme="minorHAnsi" w:cstheme="minorHAnsi"/>
          <w:sz w:val="22"/>
          <w:szCs w:val="22"/>
          <w:highlight w:val="lightGray"/>
          <w:rPrChange w:id="51" w:author="Gann, Julie" w:date="2025-10-06T13:20:00Z" w16du:dateUtc="2025-10-06T18:20:00Z">
            <w:rPr>
              <w:rFonts w:asciiTheme="minorHAnsi" w:hAnsiTheme="minorHAnsi" w:cstheme="minorHAnsi"/>
              <w:sz w:val="22"/>
              <w:szCs w:val="22"/>
            </w:rPr>
          </w:rPrChange>
        </w:rPr>
      </w:pPr>
      <w:ins w:id="52" w:author="Gann, Julie" w:date="2025-10-06T13:19:00Z" w16du:dateUtc="2025-10-06T18:19:00Z">
        <w:r w:rsidRPr="00793E8E">
          <w:rPr>
            <w:rFonts w:asciiTheme="minorHAnsi" w:hAnsiTheme="minorHAnsi" w:cstheme="minorHAnsi"/>
            <w:sz w:val="22"/>
            <w:szCs w:val="22"/>
            <w:highlight w:val="lightGray"/>
            <w:rPrChange w:id="53" w:author="Gann, Julie" w:date="2025-10-06T13:20:00Z" w16du:dateUtc="2025-10-06T18:20:00Z">
              <w:rPr>
                <w:rFonts w:asciiTheme="minorHAnsi" w:hAnsiTheme="minorHAnsi" w:cstheme="minorHAnsi"/>
                <w:sz w:val="22"/>
                <w:szCs w:val="22"/>
              </w:rPr>
            </w:rPrChange>
          </w:rPr>
          <w:t>SSAP No. 32—Preferred Stock</w:t>
        </w:r>
        <w:r w:rsidR="00C60574" w:rsidRPr="00793E8E">
          <w:rPr>
            <w:rFonts w:asciiTheme="minorHAnsi" w:hAnsiTheme="minorHAnsi" w:cstheme="minorHAnsi"/>
            <w:sz w:val="22"/>
            <w:szCs w:val="22"/>
            <w:highlight w:val="lightGray"/>
            <w:rPrChange w:id="54" w:author="Gann, Julie" w:date="2025-10-06T13:20:00Z" w16du:dateUtc="2025-10-06T18:20:00Z">
              <w:rPr>
                <w:rFonts w:asciiTheme="minorHAnsi" w:hAnsiTheme="minorHAnsi" w:cstheme="minorHAnsi"/>
                <w:sz w:val="22"/>
                <w:szCs w:val="22"/>
              </w:rPr>
            </w:rPrChange>
          </w:rPr>
          <w:t xml:space="preserve">, </w:t>
        </w:r>
      </w:ins>
      <w:ins w:id="55" w:author="Gann, Julie" w:date="2025-10-06T13:20:00Z" w16du:dateUtc="2025-10-06T18:20:00Z">
        <w:r w:rsidR="00793E8E" w:rsidRPr="00793E8E">
          <w:rPr>
            <w:rFonts w:asciiTheme="minorHAnsi" w:hAnsiTheme="minorHAnsi" w:cstheme="minorHAnsi"/>
            <w:sz w:val="22"/>
            <w:szCs w:val="22"/>
            <w:highlight w:val="lightGray"/>
            <w:rPrChange w:id="56" w:author="Gann, Julie" w:date="2025-10-06T13:20:00Z" w16du:dateUtc="2025-10-06T18:20:00Z">
              <w:rPr>
                <w:rFonts w:asciiTheme="minorHAnsi" w:hAnsiTheme="minorHAnsi" w:cstheme="minorHAnsi"/>
                <w:sz w:val="22"/>
                <w:szCs w:val="22"/>
              </w:rPr>
            </w:rPrChange>
          </w:rPr>
          <w:t xml:space="preserve">paragraph 20 </w:t>
        </w:r>
      </w:ins>
    </w:p>
    <w:p w14:paraId="19418947" w14:textId="77777777" w:rsidR="0000449A" w:rsidRPr="00A54018" w:rsidRDefault="0000449A" w:rsidP="0000449A">
      <w:pPr>
        <w:pStyle w:val="ListParagraph"/>
        <w:numPr>
          <w:ilvl w:val="0"/>
          <w:numId w:val="39"/>
        </w:numPr>
        <w:jc w:val="both"/>
        <w:rPr>
          <w:rFonts w:asciiTheme="minorHAnsi" w:hAnsiTheme="minorHAnsi" w:cstheme="minorHAnsi"/>
          <w:sz w:val="22"/>
          <w:szCs w:val="22"/>
        </w:rPr>
      </w:pPr>
      <w:r w:rsidRPr="00A54018">
        <w:rPr>
          <w:rFonts w:asciiTheme="minorHAnsi" w:hAnsiTheme="minorHAnsi" w:cstheme="minorHAnsi"/>
          <w:sz w:val="22"/>
          <w:szCs w:val="22"/>
        </w:rPr>
        <w:t xml:space="preserve">SSAP No. 43—Asset-Backed Securities, paragraph </w:t>
      </w:r>
      <w:r>
        <w:rPr>
          <w:rFonts w:asciiTheme="minorHAnsi" w:hAnsiTheme="minorHAnsi" w:cstheme="minorHAnsi"/>
          <w:sz w:val="22"/>
          <w:szCs w:val="22"/>
        </w:rPr>
        <w:t>44.</w:t>
      </w:r>
      <w:r w:rsidRPr="00A54018">
        <w:rPr>
          <w:rFonts w:asciiTheme="minorHAnsi" w:hAnsiTheme="minorHAnsi" w:cstheme="minorHAnsi"/>
          <w:sz w:val="22"/>
          <w:szCs w:val="22"/>
        </w:rPr>
        <w:t>m. (Remaining paragraph to be renumbered.)</w:t>
      </w:r>
    </w:p>
    <w:p w14:paraId="037D9D61" w14:textId="77777777" w:rsidR="0000449A" w:rsidRPr="00A54018" w:rsidRDefault="0000449A" w:rsidP="0000449A">
      <w:pPr>
        <w:pStyle w:val="Heading3"/>
        <w:rPr>
          <w:rFonts w:asciiTheme="minorHAnsi" w:hAnsiTheme="minorHAnsi" w:cstheme="minorHAnsi"/>
          <w:sz w:val="22"/>
          <w:szCs w:val="22"/>
        </w:rPr>
      </w:pPr>
      <w:r w:rsidRPr="00A54018">
        <w:rPr>
          <w:rFonts w:asciiTheme="minorHAnsi" w:hAnsiTheme="minorHAnsi" w:cstheme="minorHAnsi"/>
          <w:sz w:val="22"/>
          <w:szCs w:val="22"/>
        </w:rPr>
        <w:t>Disclosures</w:t>
      </w:r>
    </w:p>
    <w:p w14:paraId="050B396E" w14:textId="24C73177" w:rsidR="0000449A" w:rsidRPr="00A54018" w:rsidRDefault="00B051E3" w:rsidP="00B051E3">
      <w:pPr>
        <w:pStyle w:val="ListContinue"/>
        <w:rPr>
          <w:rFonts w:asciiTheme="minorHAnsi" w:hAnsiTheme="minorHAnsi" w:cstheme="minorHAnsi"/>
          <w:szCs w:val="22"/>
        </w:rPr>
      </w:pPr>
      <w:r>
        <w:rPr>
          <w:rFonts w:asciiTheme="minorHAnsi" w:hAnsiTheme="minorHAnsi" w:cstheme="minorHAnsi"/>
          <w:szCs w:val="22"/>
        </w:rPr>
        <w:t>40.</w:t>
      </w:r>
      <w:r>
        <w:rPr>
          <w:rFonts w:asciiTheme="minorHAnsi" w:hAnsiTheme="minorHAnsi" w:cstheme="minorHAnsi"/>
          <w:szCs w:val="22"/>
        </w:rPr>
        <w:tab/>
      </w:r>
      <w:r w:rsidR="0000449A" w:rsidRPr="00A54018">
        <w:rPr>
          <w:rFonts w:asciiTheme="minorHAnsi" w:hAnsiTheme="minorHAnsi" w:cstheme="minorHAnsi"/>
          <w:szCs w:val="22"/>
        </w:rPr>
        <w:t>The financial statements shall include the following disclosures:</w:t>
      </w:r>
    </w:p>
    <w:p w14:paraId="547D9E0A" w14:textId="408A5ED8" w:rsidR="00305C98" w:rsidRDefault="00B051E3" w:rsidP="00D01BC6">
      <w:pPr>
        <w:pStyle w:val="ListNumber2"/>
        <w:numPr>
          <w:ilvl w:val="0"/>
          <w:numId w:val="0"/>
        </w:numPr>
        <w:ind w:left="720"/>
        <w:jc w:val="both"/>
        <w:rPr>
          <w:ins w:id="57" w:author="Gann, Julie" w:date="2025-10-06T15:55:00Z" w16du:dateUtc="2025-10-06T20:55:00Z"/>
          <w:rFonts w:asciiTheme="minorHAnsi" w:hAnsiTheme="minorHAnsi" w:cstheme="minorHAnsi"/>
          <w:sz w:val="22"/>
          <w:szCs w:val="22"/>
        </w:rPr>
      </w:pPr>
      <w:ins w:id="58" w:author="Gann, Julie" w:date="2025-10-07T09:24:00Z" w16du:dateUtc="2025-10-07T14:24:00Z">
        <w:r>
          <w:rPr>
            <w:rFonts w:asciiTheme="minorHAnsi" w:hAnsiTheme="minorHAnsi" w:cstheme="minorHAnsi"/>
            <w:sz w:val="22"/>
            <w:szCs w:val="22"/>
          </w:rPr>
          <w:t>m.</w:t>
        </w:r>
        <w:r>
          <w:rPr>
            <w:rFonts w:asciiTheme="minorHAnsi" w:hAnsiTheme="minorHAnsi" w:cstheme="minorHAnsi"/>
            <w:sz w:val="22"/>
            <w:szCs w:val="22"/>
          </w:rPr>
          <w:tab/>
        </w:r>
      </w:ins>
      <w:ins w:id="59" w:author="Gann, Julie" w:date="2025-05-29T10:20:00Z" w16du:dateUtc="2025-05-29T15:20:00Z">
        <w:r w:rsidR="0000449A" w:rsidRPr="00A54018">
          <w:rPr>
            <w:rFonts w:asciiTheme="minorHAnsi" w:hAnsiTheme="minorHAnsi" w:cstheme="minorHAnsi"/>
            <w:sz w:val="22"/>
            <w:szCs w:val="22"/>
          </w:rPr>
          <w:t xml:space="preserve">For all </w:t>
        </w:r>
      </w:ins>
      <w:ins w:id="60" w:author="Gann, Julie" w:date="2025-10-06T13:20:00Z" w16du:dateUtc="2025-10-06T18:20:00Z">
        <w:r w:rsidR="007618A2" w:rsidRPr="007618A2">
          <w:rPr>
            <w:rFonts w:asciiTheme="minorHAnsi" w:hAnsiTheme="minorHAnsi" w:cstheme="minorHAnsi"/>
            <w:sz w:val="22"/>
            <w:szCs w:val="22"/>
            <w:highlight w:val="lightGray"/>
            <w:rPrChange w:id="61" w:author="Gann, Julie" w:date="2025-10-06T13:20:00Z" w16du:dateUtc="2025-10-06T18:20:00Z">
              <w:rPr>
                <w:rFonts w:asciiTheme="minorHAnsi" w:hAnsiTheme="minorHAnsi" w:cstheme="minorHAnsi"/>
                <w:sz w:val="22"/>
                <w:szCs w:val="22"/>
              </w:rPr>
            </w:rPrChange>
          </w:rPr>
          <w:t>investments</w:t>
        </w:r>
      </w:ins>
      <w:ins w:id="62" w:author="Gann, Julie" w:date="2025-10-06T13:21:00Z" w16du:dateUtc="2025-10-06T18:21:00Z">
        <w:r w:rsidR="00B45F8E">
          <w:rPr>
            <w:rFonts w:asciiTheme="minorHAnsi" w:hAnsiTheme="minorHAnsi" w:cstheme="minorHAnsi"/>
            <w:sz w:val="22"/>
            <w:szCs w:val="22"/>
            <w:highlight w:val="lightGray"/>
          </w:rPr>
          <w:t xml:space="preserve"> </w:t>
        </w:r>
      </w:ins>
      <w:del w:id="63" w:author="Gann, Julie" w:date="2025-10-06T15:10:00Z" w16du:dateUtc="2025-10-06T20:10:00Z">
        <w:r w:rsidR="0000449A" w:rsidRPr="00E711ED" w:rsidDel="00E711ED">
          <w:rPr>
            <w:rFonts w:asciiTheme="minorHAnsi" w:hAnsiTheme="minorHAnsi" w:cstheme="minorHAnsi"/>
            <w:sz w:val="22"/>
            <w:szCs w:val="22"/>
            <w:highlight w:val="lightGray"/>
            <w:rPrChange w:id="64" w:author="Gann, Julie" w:date="2025-10-06T13:20:00Z" w16du:dateUtc="2025-10-06T18:20:00Z">
              <w:rPr>
                <w:rFonts w:asciiTheme="minorHAnsi" w:hAnsiTheme="minorHAnsi" w:cstheme="minorHAnsi"/>
                <w:sz w:val="22"/>
                <w:szCs w:val="22"/>
              </w:rPr>
            </w:rPrChange>
          </w:rPr>
          <w:delText>securities</w:delText>
        </w:r>
      </w:del>
      <w:ins w:id="65" w:author="Gann, Julie" w:date="2025-05-29T10:20:00Z" w16du:dateUtc="2025-05-29T15:20:00Z">
        <w:r w:rsidR="0000449A" w:rsidRPr="00A54018">
          <w:rPr>
            <w:rFonts w:asciiTheme="minorHAnsi" w:hAnsiTheme="minorHAnsi" w:cstheme="minorHAnsi"/>
            <w:sz w:val="22"/>
            <w:szCs w:val="22"/>
          </w:rPr>
          <w:t>in scope</w:t>
        </w:r>
      </w:ins>
      <w:ins w:id="66" w:author="Gann, Julie" w:date="2025-10-06T15:55:00Z" w16du:dateUtc="2025-10-06T20:55:00Z">
        <w:r w:rsidR="00305C98">
          <w:rPr>
            <w:rFonts w:asciiTheme="minorHAnsi" w:hAnsiTheme="minorHAnsi" w:cstheme="minorHAnsi"/>
            <w:sz w:val="22"/>
            <w:szCs w:val="22"/>
          </w:rPr>
          <w:t xml:space="preserve">: </w:t>
        </w:r>
      </w:ins>
    </w:p>
    <w:p w14:paraId="737589A9" w14:textId="7D0AD580" w:rsidR="00305C98" w:rsidRDefault="00305C98" w:rsidP="00305C98">
      <w:pPr>
        <w:pStyle w:val="ListNumber2"/>
        <w:numPr>
          <w:ilvl w:val="1"/>
          <w:numId w:val="1"/>
        </w:numPr>
        <w:tabs>
          <w:tab w:val="clear" w:pos="1260"/>
          <w:tab w:val="num" w:pos="2160"/>
        </w:tabs>
        <w:ind w:left="1800" w:hanging="360"/>
        <w:jc w:val="both"/>
        <w:rPr>
          <w:ins w:id="67" w:author="Gann, Julie" w:date="2025-10-06T15:55:00Z" w16du:dateUtc="2025-10-06T20:55:00Z"/>
          <w:rFonts w:asciiTheme="minorHAnsi" w:hAnsiTheme="minorHAnsi" w:cstheme="minorHAnsi"/>
          <w:sz w:val="22"/>
          <w:szCs w:val="22"/>
        </w:rPr>
      </w:pPr>
      <w:ins w:id="68" w:author="Gann, Julie" w:date="2025-10-06T15:56:00Z" w16du:dateUtc="2025-10-06T20:56:00Z">
        <w:r>
          <w:rPr>
            <w:rFonts w:asciiTheme="minorHAnsi" w:hAnsiTheme="minorHAnsi" w:cstheme="minorHAnsi"/>
            <w:sz w:val="22"/>
            <w:szCs w:val="22"/>
          </w:rPr>
          <w:t>I</w:t>
        </w:r>
      </w:ins>
      <w:ins w:id="69" w:author="Gann, Julie" w:date="2025-05-29T10:20:00Z" w16du:dateUtc="2025-05-29T15:20:00Z">
        <w:r w:rsidR="0000449A" w:rsidRPr="00A54018">
          <w:rPr>
            <w:rFonts w:asciiTheme="minorHAnsi" w:hAnsiTheme="minorHAnsi" w:cstheme="minorHAnsi"/>
            <w:sz w:val="22"/>
            <w:szCs w:val="22"/>
          </w:rPr>
          <w:t xml:space="preserve">dentify whether each </w:t>
        </w:r>
      </w:ins>
      <w:ins w:id="70" w:author="Gann, Julie" w:date="2025-10-06T13:21:00Z" w16du:dateUtc="2025-10-06T18:21:00Z">
        <w:r w:rsidR="00B45F8E" w:rsidRPr="00B45F8E">
          <w:rPr>
            <w:rFonts w:asciiTheme="minorHAnsi" w:hAnsiTheme="minorHAnsi" w:cstheme="minorHAnsi"/>
            <w:sz w:val="22"/>
            <w:szCs w:val="22"/>
            <w:highlight w:val="lightGray"/>
            <w:rPrChange w:id="71" w:author="Gann, Julie" w:date="2025-10-06T13:21:00Z" w16du:dateUtc="2025-10-06T18:21:00Z">
              <w:rPr>
                <w:rFonts w:asciiTheme="minorHAnsi" w:hAnsiTheme="minorHAnsi" w:cstheme="minorHAnsi"/>
                <w:sz w:val="22"/>
                <w:szCs w:val="22"/>
              </w:rPr>
            </w:rPrChange>
          </w:rPr>
          <w:t>investment</w:t>
        </w:r>
        <w:r w:rsidR="00B45F8E">
          <w:rPr>
            <w:rFonts w:asciiTheme="minorHAnsi" w:hAnsiTheme="minorHAnsi" w:cstheme="minorHAnsi"/>
            <w:sz w:val="22"/>
            <w:szCs w:val="22"/>
            <w:highlight w:val="lightGray"/>
          </w:rPr>
          <w:t xml:space="preserve"> </w:t>
        </w:r>
      </w:ins>
      <w:del w:id="72" w:author="Gann, Julie" w:date="2025-10-06T15:10:00Z" w16du:dateUtc="2025-10-06T20:10:00Z">
        <w:r w:rsidR="0000449A" w:rsidRPr="002F0652" w:rsidDel="00E711ED">
          <w:rPr>
            <w:rFonts w:asciiTheme="minorHAnsi" w:hAnsiTheme="minorHAnsi" w:cstheme="minorHAnsi"/>
            <w:sz w:val="22"/>
            <w:szCs w:val="22"/>
            <w:highlight w:val="lightGray"/>
            <w:rPrChange w:id="73" w:author="Gann, Julie" w:date="2025-10-06T13:21:00Z" w16du:dateUtc="2025-10-06T18:21:00Z">
              <w:rPr>
                <w:rFonts w:asciiTheme="minorHAnsi" w:hAnsiTheme="minorHAnsi" w:cstheme="minorHAnsi"/>
                <w:sz w:val="22"/>
                <w:szCs w:val="22"/>
              </w:rPr>
            </w:rPrChange>
          </w:rPr>
          <w:delText>security</w:delText>
        </w:r>
      </w:del>
      <w:ins w:id="74" w:author="Gann, Julie" w:date="2025-05-29T10:20:00Z" w16du:dateUtc="2025-05-29T15:20:00Z">
        <w:r w:rsidR="0000449A" w:rsidRPr="002F0652">
          <w:rPr>
            <w:rFonts w:asciiTheme="minorHAnsi" w:hAnsiTheme="minorHAnsi" w:cstheme="minorHAnsi"/>
            <w:sz w:val="22"/>
            <w:szCs w:val="22"/>
          </w:rPr>
          <w:t>is</w:t>
        </w:r>
      </w:ins>
      <w:del w:id="75" w:author="Gann, Julie" w:date="2025-10-06T15:12:00Z" w16du:dateUtc="2025-10-06T20:12:00Z">
        <w:r w:rsidR="0000449A" w:rsidRPr="002F0652" w:rsidDel="00DF2C90">
          <w:rPr>
            <w:rFonts w:asciiTheme="minorHAnsi" w:hAnsiTheme="minorHAnsi" w:cstheme="minorHAnsi"/>
            <w:sz w:val="22"/>
            <w:szCs w:val="22"/>
            <w:highlight w:val="lightGray"/>
            <w:rPrChange w:id="76" w:author="Gann, Julie" w:date="2025-10-06T13:21:00Z" w16du:dateUtc="2025-10-06T18:21:00Z">
              <w:rPr>
                <w:rFonts w:asciiTheme="minorHAnsi" w:hAnsiTheme="minorHAnsi" w:cstheme="minorHAnsi"/>
                <w:sz w:val="22"/>
                <w:szCs w:val="22"/>
              </w:rPr>
            </w:rPrChange>
          </w:rPr>
          <w:delText>not subject to SEC security registration</w:delText>
        </w:r>
        <w:r w:rsidR="00DF2C90" w:rsidDel="00DF2C90">
          <w:rPr>
            <w:rFonts w:asciiTheme="minorHAnsi" w:hAnsiTheme="minorHAnsi" w:cstheme="minorHAnsi"/>
            <w:sz w:val="22"/>
            <w:szCs w:val="22"/>
          </w:rPr>
          <w:delText>,</w:delText>
        </w:r>
      </w:del>
      <w:ins w:id="77" w:author="Gann, Julie" w:date="2025-05-29T10:20:00Z" w16du:dateUtc="2025-05-29T15:20:00Z">
        <w:r w:rsidR="0000449A">
          <w:rPr>
            <w:rFonts w:asciiTheme="minorHAnsi" w:hAnsiTheme="minorHAnsi" w:cstheme="minorHAnsi"/>
            <w:sz w:val="22"/>
            <w:szCs w:val="22"/>
          </w:rPr>
          <w:t xml:space="preserve"> </w:t>
        </w:r>
        <w:r w:rsidR="0000449A" w:rsidRPr="00A54018">
          <w:rPr>
            <w:rFonts w:asciiTheme="minorHAnsi" w:hAnsiTheme="minorHAnsi" w:cstheme="minorHAnsi"/>
            <w:sz w:val="22"/>
            <w:szCs w:val="22"/>
          </w:rPr>
          <w:t>publicly registered</w:t>
        </w:r>
        <w:r w:rsidR="0000449A" w:rsidRPr="00DF2C90">
          <w:rPr>
            <w:rFonts w:asciiTheme="minorHAnsi" w:hAnsiTheme="minorHAnsi" w:cstheme="minorHAnsi"/>
            <w:sz w:val="22"/>
            <w:szCs w:val="22"/>
          </w:rPr>
          <w:t xml:space="preserve">, </w:t>
        </w:r>
      </w:ins>
      <w:del w:id="78" w:author="Gann, Julie" w:date="2025-10-06T15:13:00Z" w16du:dateUtc="2025-10-06T20:13:00Z">
        <w:r w:rsidR="0000449A" w:rsidRPr="00DF2C90" w:rsidDel="00D75F27">
          <w:rPr>
            <w:rFonts w:asciiTheme="minorHAnsi" w:hAnsiTheme="minorHAnsi" w:cstheme="minorHAnsi"/>
            <w:sz w:val="22"/>
            <w:szCs w:val="22"/>
            <w:highlight w:val="lightGray"/>
            <w:rPrChange w:id="79" w:author="Gann, Julie" w:date="2025-10-06T13:21:00Z" w16du:dateUtc="2025-10-06T18:21:00Z">
              <w:rPr>
                <w:rFonts w:asciiTheme="minorHAnsi" w:hAnsiTheme="minorHAnsi" w:cstheme="minorHAnsi"/>
                <w:sz w:val="22"/>
                <w:szCs w:val="22"/>
              </w:rPr>
            </w:rPrChange>
          </w:rPr>
          <w:delText>is</w:delText>
        </w:r>
      </w:del>
      <w:ins w:id="80" w:author="Gann, Julie" w:date="2025-05-29T10:20:00Z" w16du:dateUtc="2025-05-29T15:20:00Z">
        <w:r w:rsidR="0000449A" w:rsidRPr="00A54018">
          <w:rPr>
            <w:rFonts w:asciiTheme="minorHAnsi" w:hAnsiTheme="minorHAnsi" w:cstheme="minorHAnsi"/>
            <w:sz w:val="22"/>
            <w:szCs w:val="22"/>
          </w:rPr>
          <w:t xml:space="preserve">a private placement under Rule 144A (collectively capturing all exclusions for resales that do not involve the issuer, underwriter or dealer), </w:t>
        </w:r>
      </w:ins>
      <w:ins w:id="81" w:author="Gann, Julie" w:date="2025-10-06T15:51:00Z" w16du:dateUtc="2025-10-06T20:51:00Z">
        <w:r w:rsidR="00801F35">
          <w:rPr>
            <w:rFonts w:asciiTheme="minorHAnsi" w:hAnsiTheme="minorHAnsi" w:cstheme="minorHAnsi"/>
            <w:sz w:val="22"/>
            <w:szCs w:val="22"/>
          </w:rPr>
          <w:t xml:space="preserve">a </w:t>
        </w:r>
      </w:ins>
      <w:ins w:id="82" w:author="Gann, Julie" w:date="2025-10-06T13:22:00Z" w16du:dateUtc="2025-10-06T18:22:00Z">
        <w:r w:rsidR="00864496" w:rsidRPr="005328EF">
          <w:rPr>
            <w:rFonts w:asciiTheme="minorHAnsi" w:hAnsiTheme="minorHAnsi" w:cstheme="minorHAnsi"/>
            <w:sz w:val="22"/>
            <w:szCs w:val="22"/>
            <w:highlight w:val="lightGray"/>
            <w:rPrChange w:id="83" w:author="Gann, Julie" w:date="2025-10-06T13:22:00Z" w16du:dateUtc="2025-10-06T18:22:00Z">
              <w:rPr>
                <w:rFonts w:asciiTheme="minorHAnsi" w:hAnsiTheme="minorHAnsi" w:cstheme="minorHAnsi"/>
                <w:sz w:val="22"/>
                <w:szCs w:val="22"/>
              </w:rPr>
            </w:rPrChange>
          </w:rPr>
          <w:t>private placement securit</w:t>
        </w:r>
      </w:ins>
      <w:ins w:id="84" w:author="Gann, Julie" w:date="2025-10-06T15:51:00Z" w16du:dateUtc="2025-10-06T20:51:00Z">
        <w:r w:rsidR="00801F35">
          <w:rPr>
            <w:rFonts w:asciiTheme="minorHAnsi" w:hAnsiTheme="minorHAnsi" w:cstheme="minorHAnsi"/>
            <w:sz w:val="22"/>
            <w:szCs w:val="22"/>
            <w:highlight w:val="lightGray"/>
          </w:rPr>
          <w:t>y</w:t>
        </w:r>
      </w:ins>
      <w:ins w:id="85" w:author="Gann, Julie" w:date="2025-10-06T13:22:00Z" w16du:dateUtc="2025-10-06T18:22:00Z">
        <w:r w:rsidR="005328EF" w:rsidRPr="005328EF">
          <w:rPr>
            <w:rFonts w:asciiTheme="minorHAnsi" w:hAnsiTheme="minorHAnsi" w:cstheme="minorHAnsi"/>
            <w:sz w:val="22"/>
            <w:szCs w:val="22"/>
            <w:highlight w:val="lightGray"/>
            <w:rPrChange w:id="86" w:author="Gann, Julie" w:date="2025-10-06T13:22:00Z" w16du:dateUtc="2025-10-06T18:22:00Z">
              <w:rPr>
                <w:rFonts w:asciiTheme="minorHAnsi" w:hAnsiTheme="minorHAnsi" w:cstheme="minorHAnsi"/>
                <w:sz w:val="22"/>
                <w:szCs w:val="22"/>
              </w:rPr>
            </w:rPrChange>
          </w:rPr>
          <w:t>, including</w:t>
        </w:r>
        <w:r w:rsidR="005328EF">
          <w:rPr>
            <w:rFonts w:asciiTheme="minorHAnsi" w:hAnsiTheme="minorHAnsi" w:cstheme="minorHAnsi"/>
            <w:sz w:val="22"/>
            <w:szCs w:val="22"/>
          </w:rPr>
          <w:t xml:space="preserve"> </w:t>
        </w:r>
      </w:ins>
      <w:ins w:id="87" w:author="Gann, Julie" w:date="2025-05-29T10:20:00Z" w16du:dateUtc="2025-05-29T15:20:00Z">
        <w:r w:rsidR="0000449A" w:rsidRPr="00A54018">
          <w:rPr>
            <w:rFonts w:asciiTheme="minorHAnsi" w:hAnsiTheme="minorHAnsi" w:cstheme="minorHAnsi"/>
            <w:sz w:val="22"/>
            <w:szCs w:val="22"/>
          </w:rPr>
          <w:t xml:space="preserve">Regulation D, </w:t>
        </w:r>
      </w:ins>
      <w:del w:id="88" w:author="Gann, Julie" w:date="2025-10-06T15:14:00Z" w16du:dateUtc="2025-10-06T20:14:00Z">
        <w:r w:rsidR="0000449A" w:rsidRPr="00D75F27" w:rsidDel="00D75F27">
          <w:rPr>
            <w:rFonts w:asciiTheme="minorHAnsi" w:hAnsiTheme="minorHAnsi" w:cstheme="minorHAnsi"/>
            <w:sz w:val="22"/>
            <w:szCs w:val="22"/>
          </w:rPr>
          <w:delText>or as</w:delText>
        </w:r>
        <w:r w:rsidR="0000449A" w:rsidDel="00D75F27">
          <w:rPr>
            <w:rFonts w:asciiTheme="minorHAnsi" w:hAnsiTheme="minorHAnsi" w:cstheme="minorHAnsi"/>
            <w:sz w:val="22"/>
            <w:szCs w:val="22"/>
          </w:rPr>
          <w:delText xml:space="preserve"> </w:delText>
        </w:r>
      </w:del>
      <w:ins w:id="89" w:author="Gann, Julie" w:date="2025-05-29T10:20:00Z" w16du:dateUtc="2025-05-29T15:20:00Z">
        <w:r w:rsidR="0000449A" w:rsidRPr="00A54018">
          <w:rPr>
            <w:rFonts w:asciiTheme="minorHAnsi" w:hAnsiTheme="minorHAnsi" w:cstheme="minorHAnsi"/>
            <w:sz w:val="22"/>
            <w:szCs w:val="22"/>
          </w:rPr>
          <w:t>a general exemption pursuant to Section 4(a)2 of the Securities Act of 1933</w:t>
        </w:r>
      </w:ins>
      <w:ins w:id="90" w:author="Gann, Julie" w:date="2025-10-06T13:23:00Z" w16du:dateUtc="2025-10-06T18:23:00Z">
        <w:r w:rsidR="008B35BE">
          <w:rPr>
            <w:rFonts w:asciiTheme="minorHAnsi" w:hAnsiTheme="minorHAnsi" w:cstheme="minorHAnsi"/>
            <w:sz w:val="22"/>
            <w:szCs w:val="22"/>
          </w:rPr>
          <w:t xml:space="preserve"> </w:t>
        </w:r>
        <w:r w:rsidR="008B35BE" w:rsidRPr="008B35BE">
          <w:rPr>
            <w:rFonts w:asciiTheme="minorHAnsi" w:hAnsiTheme="minorHAnsi" w:cstheme="minorHAnsi"/>
            <w:sz w:val="22"/>
            <w:szCs w:val="22"/>
            <w:highlight w:val="lightGray"/>
            <w:rPrChange w:id="91" w:author="Gann, Julie" w:date="2025-10-06T13:24:00Z" w16du:dateUtc="2025-10-06T18:24:00Z">
              <w:rPr>
                <w:rFonts w:asciiTheme="minorHAnsi" w:hAnsiTheme="minorHAnsi" w:cstheme="minorHAnsi"/>
                <w:sz w:val="22"/>
                <w:szCs w:val="22"/>
              </w:rPr>
            </w:rPrChange>
          </w:rPr>
          <w:t>or other exclusion from SEC registration for investments captured under the Securities Act of 1933, excluding Rule 144A</w:t>
        </w:r>
      </w:ins>
      <w:ins w:id="92" w:author="Gann, Julie" w:date="2025-05-29T10:20:00Z" w16du:dateUtc="2025-05-29T15:20:00Z">
        <w:r w:rsidR="0000449A" w:rsidRPr="008B35BE">
          <w:rPr>
            <w:rFonts w:asciiTheme="minorHAnsi" w:hAnsiTheme="minorHAnsi" w:cstheme="minorHAnsi"/>
            <w:sz w:val="22"/>
            <w:szCs w:val="22"/>
            <w:highlight w:val="lightGray"/>
            <w:rPrChange w:id="93" w:author="Gann, Julie" w:date="2025-10-06T13:24:00Z" w16du:dateUtc="2025-10-06T18:24:00Z">
              <w:rPr>
                <w:rFonts w:asciiTheme="minorHAnsi" w:hAnsiTheme="minorHAnsi" w:cstheme="minorHAnsi"/>
                <w:sz w:val="22"/>
                <w:szCs w:val="22"/>
              </w:rPr>
            </w:rPrChange>
          </w:rPr>
          <w:t>.</w:t>
        </w:r>
        <w:r w:rsidR="0000449A" w:rsidRPr="00A54018">
          <w:rPr>
            <w:rFonts w:asciiTheme="minorHAnsi" w:hAnsiTheme="minorHAnsi" w:cstheme="minorHAnsi"/>
            <w:sz w:val="22"/>
            <w:szCs w:val="22"/>
          </w:rPr>
          <w:t xml:space="preserve"> </w:t>
        </w:r>
        <w:r w:rsidR="0000449A">
          <w:rPr>
            <w:rFonts w:asciiTheme="minorHAnsi" w:hAnsiTheme="minorHAnsi" w:cstheme="minorHAnsi"/>
            <w:sz w:val="22"/>
            <w:szCs w:val="22"/>
          </w:rPr>
          <w:t>(</w:t>
        </w:r>
      </w:ins>
      <w:ins w:id="94" w:author="Gann, Julie" w:date="2025-10-06T15:56:00Z" w16du:dateUtc="2025-10-06T20:56:00Z">
        <w:r w:rsidR="00EF1816" w:rsidRPr="00EF1816">
          <w:rPr>
            <w:rFonts w:asciiTheme="minorHAnsi" w:hAnsiTheme="minorHAnsi" w:cstheme="minorHAnsi"/>
            <w:sz w:val="22"/>
            <w:szCs w:val="22"/>
            <w:highlight w:val="lightGray"/>
            <w:rPrChange w:id="95" w:author="Gann, Julie" w:date="2025-10-06T15:56:00Z" w16du:dateUtc="2025-10-06T20:56:00Z">
              <w:rPr>
                <w:rFonts w:asciiTheme="minorHAnsi" w:hAnsiTheme="minorHAnsi" w:cstheme="minorHAnsi"/>
                <w:sz w:val="22"/>
                <w:szCs w:val="22"/>
              </w:rPr>
            </w:rPrChange>
          </w:rPr>
          <w:t>This</w:t>
        </w:r>
      </w:ins>
      <w:del w:id="96" w:author="Gann, Julie" w:date="2025-10-06T15:56:00Z" w16du:dateUtc="2025-10-06T20:56:00Z">
        <w:r w:rsidR="0000449A" w:rsidRPr="00EF1816" w:rsidDel="00EF1816">
          <w:rPr>
            <w:rFonts w:asciiTheme="minorHAnsi" w:hAnsiTheme="minorHAnsi" w:cstheme="minorHAnsi"/>
            <w:sz w:val="22"/>
            <w:szCs w:val="22"/>
            <w:highlight w:val="lightGray"/>
            <w:rPrChange w:id="97" w:author="Gann, Julie" w:date="2025-10-06T15:56:00Z" w16du:dateUtc="2025-10-06T20:56:00Z">
              <w:rPr>
                <w:rFonts w:asciiTheme="minorHAnsi" w:hAnsiTheme="minorHAnsi" w:cstheme="minorHAnsi"/>
                <w:sz w:val="22"/>
                <w:szCs w:val="22"/>
              </w:rPr>
            </w:rPrChange>
          </w:rPr>
          <w:delText>The</w:delText>
        </w:r>
      </w:del>
      <w:ins w:id="98" w:author="Gann, Julie" w:date="2025-05-29T10:20:00Z" w16du:dateUtc="2025-05-29T15:20:00Z">
        <w:r w:rsidR="0000449A">
          <w:rPr>
            <w:rFonts w:asciiTheme="minorHAnsi" w:hAnsiTheme="minorHAnsi" w:cstheme="minorHAnsi"/>
            <w:sz w:val="22"/>
            <w:szCs w:val="22"/>
          </w:rPr>
          <w:t xml:space="preserve"> individual </w:t>
        </w:r>
      </w:ins>
      <w:ins w:id="99" w:author="Gann, Julie" w:date="2025-10-06T13:24:00Z" w16du:dateUtc="2025-10-06T18:24:00Z">
        <w:r w:rsidR="00F33B4A" w:rsidRPr="00D75F27">
          <w:rPr>
            <w:rFonts w:asciiTheme="minorHAnsi" w:hAnsiTheme="minorHAnsi" w:cstheme="minorHAnsi"/>
            <w:sz w:val="22"/>
            <w:szCs w:val="22"/>
            <w:highlight w:val="lightGray"/>
            <w:rPrChange w:id="100" w:author="Gann, Julie" w:date="2025-10-06T15:14:00Z" w16du:dateUtc="2025-10-06T20:14:00Z">
              <w:rPr>
                <w:rFonts w:asciiTheme="minorHAnsi" w:hAnsiTheme="minorHAnsi" w:cstheme="minorHAnsi"/>
                <w:sz w:val="22"/>
                <w:szCs w:val="22"/>
              </w:rPr>
            </w:rPrChange>
          </w:rPr>
          <w:t>investment</w:t>
        </w:r>
        <w:r w:rsidR="00F33B4A">
          <w:rPr>
            <w:rFonts w:asciiTheme="minorHAnsi" w:hAnsiTheme="minorHAnsi" w:cstheme="minorHAnsi"/>
            <w:sz w:val="22"/>
            <w:szCs w:val="22"/>
          </w:rPr>
          <w:t xml:space="preserve"> </w:t>
        </w:r>
      </w:ins>
      <w:del w:id="101" w:author="Gann, Julie" w:date="2025-10-06T15:14:00Z" w16du:dateUtc="2025-10-06T20:14:00Z">
        <w:r w:rsidR="0000449A" w:rsidRPr="00D75F27" w:rsidDel="00D75F27">
          <w:rPr>
            <w:rFonts w:asciiTheme="minorHAnsi" w:hAnsiTheme="minorHAnsi" w:cstheme="minorHAnsi"/>
            <w:sz w:val="22"/>
            <w:szCs w:val="22"/>
          </w:rPr>
          <w:delText>security</w:delText>
        </w:r>
      </w:del>
      <w:ins w:id="102" w:author="Gann, Julie" w:date="2025-05-29T10:20:00Z" w16du:dateUtc="2025-05-29T15:20:00Z">
        <w:r w:rsidR="0000449A">
          <w:rPr>
            <w:rFonts w:asciiTheme="minorHAnsi" w:hAnsiTheme="minorHAnsi" w:cstheme="minorHAnsi"/>
            <w:sz w:val="22"/>
            <w:szCs w:val="22"/>
          </w:rPr>
          <w:t xml:space="preserve">disclosure shall be completed within the </w:t>
        </w:r>
      </w:ins>
      <w:ins w:id="103" w:author="Gann, Julie" w:date="2025-10-06T13:26:00Z" w16du:dateUtc="2025-10-06T18:26:00Z">
        <w:r w:rsidR="00527456" w:rsidRPr="002235BB">
          <w:rPr>
            <w:rFonts w:asciiTheme="minorHAnsi" w:hAnsiTheme="minorHAnsi" w:cstheme="minorHAnsi"/>
            <w:sz w:val="22"/>
            <w:szCs w:val="22"/>
            <w:highlight w:val="lightGray"/>
            <w:rPrChange w:id="104" w:author="Gann, Julie" w:date="2025-10-06T13:27:00Z" w16du:dateUtc="2025-10-06T18:27:00Z">
              <w:rPr>
                <w:rFonts w:asciiTheme="minorHAnsi" w:hAnsiTheme="minorHAnsi" w:cstheme="minorHAnsi"/>
                <w:sz w:val="22"/>
                <w:szCs w:val="22"/>
              </w:rPr>
            </w:rPrChange>
          </w:rPr>
          <w:t>applicable</w:t>
        </w:r>
        <w:r w:rsidR="00527456">
          <w:rPr>
            <w:rFonts w:asciiTheme="minorHAnsi" w:hAnsiTheme="minorHAnsi" w:cstheme="minorHAnsi"/>
            <w:sz w:val="22"/>
            <w:szCs w:val="22"/>
          </w:rPr>
          <w:t xml:space="preserve"> </w:t>
        </w:r>
      </w:ins>
      <w:ins w:id="105" w:author="Gann, Julie" w:date="2025-05-29T10:20:00Z" w16du:dateUtc="2025-05-29T15:20:00Z">
        <w:r w:rsidR="0000449A">
          <w:rPr>
            <w:rFonts w:asciiTheme="minorHAnsi" w:hAnsiTheme="minorHAnsi" w:cstheme="minorHAnsi"/>
            <w:sz w:val="22"/>
            <w:szCs w:val="22"/>
          </w:rPr>
          <w:t>investment schedules</w:t>
        </w:r>
      </w:ins>
      <w:ins w:id="106" w:author="Gann, Julie" w:date="2025-10-06T13:26:00Z" w16du:dateUtc="2025-10-06T18:26:00Z">
        <w:r w:rsidR="002235BB">
          <w:rPr>
            <w:rFonts w:asciiTheme="minorHAnsi" w:hAnsiTheme="minorHAnsi" w:cstheme="minorHAnsi"/>
            <w:sz w:val="22"/>
            <w:szCs w:val="22"/>
          </w:rPr>
          <w:t xml:space="preserve"> </w:t>
        </w:r>
        <w:r w:rsidR="002235BB" w:rsidRPr="002235BB">
          <w:rPr>
            <w:rFonts w:asciiTheme="minorHAnsi" w:hAnsiTheme="minorHAnsi" w:cstheme="minorHAnsi"/>
            <w:sz w:val="22"/>
            <w:szCs w:val="22"/>
            <w:highlight w:val="lightGray"/>
            <w:rPrChange w:id="107" w:author="Gann, Julie" w:date="2025-10-06T13:27:00Z" w16du:dateUtc="2025-10-06T18:27:00Z">
              <w:rPr>
                <w:rFonts w:asciiTheme="minorHAnsi" w:hAnsiTheme="minorHAnsi" w:cstheme="minorHAnsi"/>
                <w:sz w:val="22"/>
                <w:szCs w:val="22"/>
              </w:rPr>
            </w:rPrChange>
          </w:rPr>
          <w:t>for quarterly acquisitions and disposals as well as for annual investment schedule reporting</w:t>
        </w:r>
      </w:ins>
      <w:ins w:id="108" w:author="Gann, Julie" w:date="2025-05-29T10:20:00Z" w16du:dateUtc="2025-05-29T15:20:00Z">
        <w:r w:rsidR="0000449A">
          <w:rPr>
            <w:rFonts w:asciiTheme="minorHAnsi" w:hAnsiTheme="minorHAnsi" w:cstheme="minorHAnsi"/>
            <w:sz w:val="22"/>
            <w:szCs w:val="22"/>
          </w:rPr>
          <w:t xml:space="preserve">.) </w:t>
        </w:r>
      </w:ins>
    </w:p>
    <w:p w14:paraId="6E527BD0" w14:textId="77777777" w:rsidR="00305C98" w:rsidRDefault="00305C98">
      <w:pPr>
        <w:pStyle w:val="ListNumber2"/>
        <w:numPr>
          <w:ilvl w:val="0"/>
          <w:numId w:val="0"/>
        </w:numPr>
        <w:tabs>
          <w:tab w:val="num" w:pos="2160"/>
        </w:tabs>
        <w:ind w:left="1800" w:hanging="360"/>
        <w:jc w:val="both"/>
        <w:rPr>
          <w:ins w:id="109" w:author="Gann, Julie" w:date="2025-10-06T15:55:00Z" w16du:dateUtc="2025-10-06T20:55:00Z"/>
          <w:rFonts w:asciiTheme="minorHAnsi" w:hAnsiTheme="minorHAnsi" w:cstheme="minorHAnsi"/>
          <w:sz w:val="22"/>
          <w:szCs w:val="22"/>
        </w:rPr>
        <w:pPrChange w:id="110" w:author="Gann, Julie" w:date="2025-10-06T15:55:00Z" w16du:dateUtc="2025-10-06T20:55:00Z">
          <w:pPr>
            <w:pStyle w:val="ListNumber2"/>
            <w:numPr>
              <w:ilvl w:val="1"/>
            </w:numPr>
            <w:tabs>
              <w:tab w:val="clear" w:pos="1800"/>
              <w:tab w:val="num" w:pos="1260"/>
            </w:tabs>
            <w:ind w:left="1260" w:hanging="180"/>
            <w:jc w:val="both"/>
          </w:pPr>
        </w:pPrChange>
      </w:pPr>
    </w:p>
    <w:p w14:paraId="1AA6E45D" w14:textId="024C7A3F" w:rsidR="0000449A" w:rsidRDefault="0000449A" w:rsidP="00D01BC6">
      <w:pPr>
        <w:pStyle w:val="ListNumber2"/>
        <w:numPr>
          <w:ilvl w:val="1"/>
          <w:numId w:val="1"/>
        </w:numPr>
        <w:tabs>
          <w:tab w:val="clear" w:pos="1260"/>
          <w:tab w:val="num" w:pos="2160"/>
        </w:tabs>
        <w:ind w:left="1800" w:hanging="360"/>
        <w:jc w:val="both"/>
        <w:rPr>
          <w:ins w:id="111" w:author="Gann, Julie" w:date="2025-05-29T10:20:00Z" w16du:dateUtc="2025-05-29T15:20:00Z"/>
          <w:rFonts w:asciiTheme="minorHAnsi" w:hAnsiTheme="minorHAnsi" w:cstheme="minorHAnsi"/>
          <w:sz w:val="22"/>
          <w:szCs w:val="22"/>
        </w:rPr>
      </w:pPr>
      <w:del w:id="112" w:author="Gann, Julie" w:date="2025-10-06T16:00:00Z" w16du:dateUtc="2025-10-06T21:00:00Z">
        <w:r w:rsidRPr="00D01BC6" w:rsidDel="00D01BC6">
          <w:rPr>
            <w:rFonts w:asciiTheme="minorHAnsi" w:hAnsiTheme="minorHAnsi" w:cstheme="minorHAnsi"/>
            <w:sz w:val="22"/>
            <w:szCs w:val="22"/>
            <w:highlight w:val="lightGray"/>
            <w:rPrChange w:id="113" w:author="Gann, Julie" w:date="2025-10-06T16:00:00Z" w16du:dateUtc="2025-10-06T21:00:00Z">
              <w:rPr>
                <w:rFonts w:asciiTheme="minorHAnsi" w:hAnsiTheme="minorHAnsi" w:cstheme="minorHAnsi"/>
                <w:sz w:val="22"/>
                <w:szCs w:val="22"/>
              </w:rPr>
            </w:rPrChange>
          </w:rPr>
          <w:delText xml:space="preserve">For all </w:delText>
        </w:r>
        <w:r w:rsidR="00907422" w:rsidRPr="00D01BC6" w:rsidDel="00D01BC6">
          <w:rPr>
            <w:rFonts w:asciiTheme="minorHAnsi" w:hAnsiTheme="minorHAnsi" w:cstheme="minorHAnsi"/>
            <w:sz w:val="22"/>
            <w:szCs w:val="22"/>
            <w:highlight w:val="lightGray"/>
          </w:rPr>
          <w:delText>investments</w:delText>
        </w:r>
        <w:r w:rsidRPr="00D01BC6" w:rsidDel="00D01BC6">
          <w:rPr>
            <w:rFonts w:asciiTheme="minorHAnsi" w:hAnsiTheme="minorHAnsi" w:cstheme="minorHAnsi"/>
            <w:sz w:val="22"/>
            <w:szCs w:val="22"/>
            <w:highlight w:val="lightGray"/>
            <w:rPrChange w:id="114" w:author="Gann, Julie" w:date="2025-10-06T16:00:00Z" w16du:dateUtc="2025-10-06T21:00:00Z">
              <w:rPr>
                <w:rFonts w:asciiTheme="minorHAnsi" w:hAnsiTheme="minorHAnsi" w:cstheme="minorHAnsi"/>
                <w:sz w:val="22"/>
                <w:szCs w:val="22"/>
              </w:rPr>
            </w:rPrChange>
          </w:rPr>
          <w:delText xml:space="preserve"> in scope, </w:delText>
        </w:r>
      </w:del>
      <w:ins w:id="115" w:author="Gann, Julie" w:date="2025-10-06T16:00:00Z" w16du:dateUtc="2025-10-06T21:00:00Z">
        <w:r w:rsidR="00D01BC6" w:rsidRPr="00D01BC6">
          <w:rPr>
            <w:rFonts w:asciiTheme="minorHAnsi" w:hAnsiTheme="minorHAnsi" w:cstheme="minorHAnsi"/>
            <w:sz w:val="22"/>
            <w:szCs w:val="22"/>
            <w:highlight w:val="lightGray"/>
            <w:rPrChange w:id="116" w:author="Gann, Julie" w:date="2025-10-06T16:00:00Z" w16du:dateUtc="2025-10-06T21:00:00Z">
              <w:rPr>
                <w:rFonts w:asciiTheme="minorHAnsi" w:hAnsiTheme="minorHAnsi" w:cstheme="minorHAnsi"/>
                <w:sz w:val="22"/>
                <w:szCs w:val="22"/>
              </w:rPr>
            </w:rPrChange>
          </w:rPr>
          <w:t>T</w:t>
        </w:r>
      </w:ins>
      <w:ins w:id="117" w:author="Gann, Julie" w:date="2025-05-29T10:20:00Z" w16du:dateUtc="2025-05-29T15:20:00Z">
        <w:r w:rsidRPr="00D01BC6">
          <w:rPr>
            <w:rFonts w:asciiTheme="minorHAnsi" w:hAnsiTheme="minorHAnsi" w:cstheme="minorHAnsi"/>
            <w:sz w:val="22"/>
            <w:szCs w:val="22"/>
            <w:highlight w:val="lightGray"/>
            <w:rPrChange w:id="118" w:author="Gann, Julie" w:date="2025-10-06T16:00:00Z" w16du:dateUtc="2025-10-06T21:00:00Z">
              <w:rPr>
                <w:rFonts w:asciiTheme="minorHAnsi" w:hAnsiTheme="minorHAnsi" w:cstheme="minorHAnsi"/>
                <w:sz w:val="22"/>
                <w:szCs w:val="22"/>
              </w:rPr>
            </w:rPrChange>
          </w:rPr>
          <w:t>he</w:t>
        </w:r>
        <w:r>
          <w:rPr>
            <w:rFonts w:asciiTheme="minorHAnsi" w:hAnsiTheme="minorHAnsi" w:cstheme="minorHAnsi"/>
            <w:sz w:val="22"/>
            <w:szCs w:val="22"/>
          </w:rPr>
          <w:t xml:space="preserve"> reporting entity must</w:t>
        </w:r>
        <w:r w:rsidRPr="00A54018">
          <w:rPr>
            <w:rFonts w:asciiTheme="minorHAnsi" w:hAnsiTheme="minorHAnsi" w:cstheme="minorHAnsi"/>
            <w:sz w:val="22"/>
            <w:szCs w:val="22"/>
          </w:rPr>
          <w:t xml:space="preserve"> aggregate </w:t>
        </w:r>
        <w:r>
          <w:rPr>
            <w:rFonts w:asciiTheme="minorHAnsi" w:hAnsiTheme="minorHAnsi" w:cstheme="minorHAnsi"/>
            <w:sz w:val="22"/>
            <w:szCs w:val="22"/>
          </w:rPr>
          <w:t>each type</w:t>
        </w:r>
        <w:r w:rsidRPr="00A54018">
          <w:rPr>
            <w:rFonts w:asciiTheme="minorHAnsi" w:hAnsiTheme="minorHAnsi" w:cstheme="minorHAnsi"/>
            <w:sz w:val="22"/>
            <w:szCs w:val="22"/>
          </w:rPr>
          <w:t xml:space="preserve"> </w:t>
        </w:r>
      </w:ins>
      <w:ins w:id="119" w:author="Gann, Julie" w:date="2025-10-06T16:00:00Z" w16du:dateUtc="2025-10-06T21:00:00Z">
        <w:r w:rsidR="00D01BC6" w:rsidRPr="00D01BC6">
          <w:rPr>
            <w:rFonts w:asciiTheme="minorHAnsi" w:hAnsiTheme="minorHAnsi" w:cstheme="minorHAnsi"/>
            <w:sz w:val="22"/>
            <w:szCs w:val="22"/>
            <w:highlight w:val="lightGray"/>
            <w:rPrChange w:id="120" w:author="Gann, Julie" w:date="2025-10-06T16:00:00Z" w16du:dateUtc="2025-10-06T21:00:00Z">
              <w:rPr>
                <w:rFonts w:asciiTheme="minorHAnsi" w:hAnsiTheme="minorHAnsi" w:cstheme="minorHAnsi"/>
                <w:sz w:val="22"/>
                <w:szCs w:val="22"/>
              </w:rPr>
            </w:rPrChange>
          </w:rPr>
          <w:t>(public, Rule 144A, private placement or N/A</w:t>
        </w:r>
        <w:r w:rsidR="00D01BC6">
          <w:rPr>
            <w:rFonts w:asciiTheme="minorHAnsi" w:hAnsiTheme="minorHAnsi" w:cstheme="minorHAnsi"/>
            <w:sz w:val="22"/>
            <w:szCs w:val="22"/>
          </w:rPr>
          <w:t xml:space="preserve">) </w:t>
        </w:r>
      </w:ins>
      <w:ins w:id="121" w:author="Gann, Julie" w:date="2025-05-29T10:20:00Z" w16du:dateUtc="2025-05-29T15:20:00Z">
        <w:r w:rsidRPr="00A54018">
          <w:rPr>
            <w:rFonts w:asciiTheme="minorHAnsi" w:hAnsiTheme="minorHAnsi" w:cstheme="minorHAnsi"/>
            <w:sz w:val="22"/>
            <w:szCs w:val="22"/>
          </w:rPr>
          <w:t>by investment schedule, captur</w:t>
        </w:r>
        <w:r>
          <w:rPr>
            <w:rFonts w:asciiTheme="minorHAnsi" w:hAnsiTheme="minorHAnsi" w:cstheme="minorHAnsi"/>
            <w:sz w:val="22"/>
            <w:szCs w:val="22"/>
          </w:rPr>
          <w:t>ing</w:t>
        </w:r>
        <w:r w:rsidRPr="00A54018">
          <w:rPr>
            <w:rFonts w:asciiTheme="minorHAnsi" w:hAnsiTheme="minorHAnsi" w:cstheme="minorHAnsi"/>
            <w:sz w:val="22"/>
            <w:szCs w:val="22"/>
          </w:rPr>
          <w:t xml:space="preserve"> the total BACV, fair value</w:t>
        </w:r>
        <w:r>
          <w:rPr>
            <w:rFonts w:asciiTheme="minorHAnsi" w:hAnsiTheme="minorHAnsi" w:cstheme="minorHAnsi"/>
            <w:sz w:val="22"/>
            <w:szCs w:val="22"/>
          </w:rPr>
          <w:t xml:space="preserve"> (with fair values determined by level 2 and level 3 reported)</w:t>
        </w:r>
        <w:r w:rsidRPr="00A54018">
          <w:rPr>
            <w:rFonts w:asciiTheme="minorHAnsi" w:hAnsiTheme="minorHAnsi" w:cstheme="minorHAnsi"/>
            <w:sz w:val="22"/>
            <w:szCs w:val="22"/>
          </w:rPr>
          <w:t xml:space="preserve">, the total amount of aggregate </w:t>
        </w:r>
        <w:r w:rsidRPr="00A54018">
          <w:rPr>
            <w:rFonts w:asciiTheme="minorHAnsi" w:hAnsiTheme="minorHAnsi" w:cstheme="minorHAnsi"/>
            <w:sz w:val="22"/>
            <w:szCs w:val="22"/>
          </w:rPr>
          <w:lastRenderedPageBreak/>
          <w:t xml:space="preserve">deferred interest and paid-in-kind interest, and the total BACV supported by private letter ratings. </w:t>
        </w:r>
      </w:ins>
      <w:ins w:id="122" w:author="Gann, Julie" w:date="2025-10-06T16:13:00Z" w16du:dateUtc="2025-10-06T21:13:00Z">
        <w:r w:rsidR="006E298E" w:rsidRPr="0079018D">
          <w:rPr>
            <w:rFonts w:asciiTheme="minorHAnsi" w:hAnsiTheme="minorHAnsi" w:cstheme="minorHAnsi"/>
            <w:sz w:val="22"/>
            <w:szCs w:val="22"/>
            <w:highlight w:val="lightGray"/>
            <w:rPrChange w:id="123" w:author="Gann, Julie" w:date="2025-10-06T16:13:00Z" w16du:dateUtc="2025-10-06T21:13:00Z">
              <w:rPr>
                <w:rFonts w:asciiTheme="minorHAnsi" w:hAnsiTheme="minorHAnsi" w:cstheme="minorHAnsi"/>
                <w:sz w:val="22"/>
                <w:szCs w:val="22"/>
              </w:rPr>
            </w:rPrChange>
          </w:rPr>
          <w:t>This disclosure is required annually, with quarterly inclusion pursuant to paragraph 65 of the Preamble.</w:t>
        </w:r>
        <w:r w:rsidR="006E298E">
          <w:rPr>
            <w:rFonts w:asciiTheme="minorHAnsi" w:hAnsiTheme="minorHAnsi" w:cstheme="minorHAnsi"/>
            <w:sz w:val="22"/>
            <w:szCs w:val="22"/>
          </w:rPr>
          <w:t xml:space="preserve"> </w:t>
        </w:r>
      </w:ins>
    </w:p>
    <w:p w14:paraId="0F938E7E" w14:textId="77777777" w:rsidR="0000449A" w:rsidRPr="00A54018" w:rsidRDefault="0000449A" w:rsidP="0000449A">
      <w:pPr>
        <w:pStyle w:val="ListNumber2"/>
        <w:numPr>
          <w:ilvl w:val="0"/>
          <w:numId w:val="0"/>
        </w:numPr>
        <w:ind w:left="1440"/>
        <w:jc w:val="both"/>
        <w:rPr>
          <w:ins w:id="124" w:author="Gann, Julie" w:date="2025-05-05T09:24:00Z" w16du:dateUtc="2025-05-05T14:24:00Z"/>
          <w:rFonts w:asciiTheme="minorHAnsi" w:hAnsiTheme="minorHAnsi" w:cstheme="minorHAnsi"/>
          <w:sz w:val="22"/>
          <w:szCs w:val="22"/>
        </w:rPr>
      </w:pPr>
    </w:p>
    <w:p w14:paraId="2ACE2EEC" w14:textId="77777777" w:rsidR="0000449A" w:rsidRPr="00A54018" w:rsidRDefault="0000449A" w:rsidP="0000449A">
      <w:pPr>
        <w:jc w:val="both"/>
        <w:rPr>
          <w:rFonts w:asciiTheme="minorHAnsi" w:hAnsiTheme="minorHAnsi" w:cstheme="minorHAnsi"/>
          <w:b/>
          <w:sz w:val="22"/>
          <w:szCs w:val="22"/>
        </w:rPr>
      </w:pPr>
      <w:r w:rsidRPr="00A54018">
        <w:rPr>
          <w:rFonts w:asciiTheme="minorHAnsi" w:hAnsiTheme="minorHAnsi" w:cstheme="minorHAnsi"/>
          <w:b/>
          <w:sz w:val="22"/>
          <w:szCs w:val="22"/>
        </w:rPr>
        <w:t xml:space="preserve">The proposed disclosure is anticipated to be satisfied with Blanks revisions as follows: </w:t>
      </w:r>
    </w:p>
    <w:p w14:paraId="42EAE196" w14:textId="77777777" w:rsidR="0000449A" w:rsidRPr="00A54018" w:rsidRDefault="0000449A" w:rsidP="0000449A">
      <w:pPr>
        <w:jc w:val="both"/>
        <w:rPr>
          <w:rFonts w:asciiTheme="minorHAnsi" w:hAnsiTheme="minorHAnsi" w:cstheme="minorHAnsi"/>
          <w:b/>
          <w:sz w:val="22"/>
          <w:szCs w:val="22"/>
        </w:rPr>
      </w:pPr>
    </w:p>
    <w:p w14:paraId="4EE57861" w14:textId="788F503B" w:rsidR="00D506DD" w:rsidRDefault="0000449A" w:rsidP="00486E80">
      <w:pPr>
        <w:pStyle w:val="ListParagraph"/>
        <w:numPr>
          <w:ilvl w:val="0"/>
          <w:numId w:val="44"/>
        </w:numPr>
        <w:jc w:val="both"/>
        <w:rPr>
          <w:ins w:id="125" w:author="Gann, Julie" w:date="2025-10-06T13:30:00Z" w16du:dateUtc="2025-10-06T18:30:00Z"/>
          <w:rFonts w:asciiTheme="minorHAnsi" w:hAnsiTheme="minorHAnsi" w:cstheme="minorHAnsi"/>
          <w:sz w:val="22"/>
          <w:szCs w:val="22"/>
        </w:rPr>
      </w:pPr>
      <w:ins w:id="126" w:author="Gann, Julie" w:date="2025-05-29T10:20:00Z" w16du:dateUtc="2025-05-29T15:20:00Z">
        <w:r w:rsidRPr="00A54018">
          <w:rPr>
            <w:rFonts w:asciiTheme="minorHAnsi" w:hAnsiTheme="minorHAnsi" w:cstheme="minorHAnsi"/>
            <w:sz w:val="22"/>
            <w:szCs w:val="22"/>
          </w:rPr>
          <w:t xml:space="preserve">New </w:t>
        </w:r>
      </w:ins>
      <w:ins w:id="127" w:author="Jacks, Wendy" w:date="2025-11-17T14:05:00Z" w16du:dateUtc="2025-11-17T20:05:00Z">
        <w:r w:rsidR="00FF1398">
          <w:rPr>
            <w:rFonts w:asciiTheme="minorHAnsi" w:hAnsiTheme="minorHAnsi" w:cstheme="minorHAnsi"/>
            <w:sz w:val="22"/>
            <w:szCs w:val="22"/>
          </w:rPr>
          <w:t>e</w:t>
        </w:r>
      </w:ins>
      <w:ins w:id="128" w:author="Gann, Julie" w:date="2025-05-29T10:20:00Z" w16du:dateUtc="2025-05-29T15:20:00Z">
        <w:r w:rsidRPr="00A54018">
          <w:rPr>
            <w:rFonts w:asciiTheme="minorHAnsi" w:hAnsiTheme="minorHAnsi" w:cstheme="minorHAnsi"/>
            <w:sz w:val="22"/>
            <w:szCs w:val="22"/>
          </w:rPr>
          <w:t xml:space="preserve">lectronic column in </w:t>
        </w:r>
      </w:ins>
      <w:ins w:id="129" w:author="Gann, Julie" w:date="2025-10-06T13:34:00Z" w16du:dateUtc="2025-10-06T18:34:00Z">
        <w:r w:rsidR="00E02C7D" w:rsidRPr="00E02C7D">
          <w:rPr>
            <w:rFonts w:asciiTheme="minorHAnsi" w:hAnsiTheme="minorHAnsi" w:cstheme="minorHAnsi"/>
            <w:sz w:val="22"/>
            <w:szCs w:val="22"/>
            <w:highlight w:val="lightGray"/>
            <w:rPrChange w:id="130" w:author="Gann, Julie" w:date="2025-10-06T13:34:00Z" w16du:dateUtc="2025-10-06T18:34:00Z">
              <w:rPr>
                <w:rFonts w:asciiTheme="minorHAnsi" w:hAnsiTheme="minorHAnsi" w:cstheme="minorHAnsi"/>
                <w:sz w:val="22"/>
                <w:szCs w:val="22"/>
              </w:rPr>
            </w:rPrChange>
          </w:rPr>
          <w:t>quarterly and annual</w:t>
        </w:r>
        <w:r w:rsidR="00E02C7D">
          <w:rPr>
            <w:rFonts w:asciiTheme="minorHAnsi" w:hAnsiTheme="minorHAnsi" w:cstheme="minorHAnsi"/>
            <w:sz w:val="22"/>
            <w:szCs w:val="22"/>
          </w:rPr>
          <w:t xml:space="preserve"> </w:t>
        </w:r>
      </w:ins>
      <w:ins w:id="131" w:author="Gann, Julie" w:date="2025-05-29T10:20:00Z" w16du:dateUtc="2025-05-29T15:20:00Z">
        <w:r w:rsidRPr="00A54018">
          <w:rPr>
            <w:rFonts w:asciiTheme="minorHAnsi" w:hAnsiTheme="minorHAnsi" w:cstheme="minorHAnsi"/>
            <w:sz w:val="22"/>
            <w:szCs w:val="22"/>
          </w:rPr>
          <w:t>investment reporting schedules (</w:t>
        </w:r>
      </w:ins>
      <w:ins w:id="132" w:author="Gann, Julie" w:date="2025-10-06T13:34:00Z" w16du:dateUtc="2025-10-06T18:34:00Z">
        <w:r w:rsidR="00E02C7D" w:rsidRPr="00E02C7D">
          <w:rPr>
            <w:rFonts w:asciiTheme="minorHAnsi" w:hAnsiTheme="minorHAnsi" w:cstheme="minorHAnsi"/>
            <w:sz w:val="22"/>
            <w:szCs w:val="22"/>
            <w:highlight w:val="lightGray"/>
            <w:rPrChange w:id="133" w:author="Gann, Julie" w:date="2025-10-06T13:34:00Z" w16du:dateUtc="2025-10-06T18:34:00Z">
              <w:rPr>
                <w:rFonts w:asciiTheme="minorHAnsi" w:hAnsiTheme="minorHAnsi" w:cstheme="minorHAnsi"/>
                <w:sz w:val="22"/>
                <w:szCs w:val="22"/>
              </w:rPr>
            </w:rPrChange>
          </w:rPr>
          <w:t>for</w:t>
        </w:r>
        <w:r w:rsidR="00E02C7D">
          <w:rPr>
            <w:rFonts w:asciiTheme="minorHAnsi" w:hAnsiTheme="minorHAnsi" w:cstheme="minorHAnsi"/>
            <w:sz w:val="22"/>
            <w:szCs w:val="22"/>
          </w:rPr>
          <w:t xml:space="preserve"> </w:t>
        </w:r>
      </w:ins>
      <w:ins w:id="134" w:author="Gann, Julie" w:date="2025-05-29T10:20:00Z" w16du:dateUtc="2025-05-29T15:20:00Z">
        <w:r w:rsidRPr="00A54018">
          <w:rPr>
            <w:rFonts w:asciiTheme="minorHAnsi" w:hAnsiTheme="minorHAnsi" w:cstheme="minorHAnsi"/>
            <w:sz w:val="22"/>
            <w:szCs w:val="22"/>
          </w:rPr>
          <w:t xml:space="preserve">held, acquired, </w:t>
        </w:r>
      </w:ins>
      <w:ins w:id="135" w:author="Gann, Julie" w:date="2025-10-06T13:34:00Z" w16du:dateUtc="2025-10-06T18:34:00Z">
        <w:r w:rsidR="00E02C7D" w:rsidRPr="00341EDC">
          <w:rPr>
            <w:rFonts w:asciiTheme="minorHAnsi" w:hAnsiTheme="minorHAnsi" w:cstheme="minorHAnsi"/>
            <w:sz w:val="22"/>
            <w:szCs w:val="22"/>
            <w:highlight w:val="lightGray"/>
            <w:rPrChange w:id="136" w:author="Gann, Julie" w:date="2025-10-06T13:35:00Z" w16du:dateUtc="2025-10-06T18:35:00Z">
              <w:rPr>
                <w:rFonts w:asciiTheme="minorHAnsi" w:hAnsiTheme="minorHAnsi" w:cstheme="minorHAnsi"/>
                <w:sz w:val="22"/>
                <w:szCs w:val="22"/>
              </w:rPr>
            </w:rPrChange>
          </w:rPr>
          <w:t>and</w:t>
        </w:r>
        <w:r w:rsidR="00E02C7D">
          <w:rPr>
            <w:rFonts w:asciiTheme="minorHAnsi" w:hAnsiTheme="minorHAnsi" w:cstheme="minorHAnsi"/>
            <w:sz w:val="22"/>
            <w:szCs w:val="22"/>
          </w:rPr>
          <w:t xml:space="preserve"> </w:t>
        </w:r>
      </w:ins>
      <w:ins w:id="137" w:author="Gann, Julie" w:date="2025-05-29T10:20:00Z" w16du:dateUtc="2025-05-29T15:20:00Z">
        <w:r w:rsidRPr="00A54018">
          <w:rPr>
            <w:rFonts w:asciiTheme="minorHAnsi" w:hAnsiTheme="minorHAnsi" w:cstheme="minorHAnsi"/>
            <w:sz w:val="22"/>
            <w:szCs w:val="22"/>
          </w:rPr>
          <w:t>disposed</w:t>
        </w:r>
      </w:ins>
      <w:ins w:id="138" w:author="Gann, Julie" w:date="2025-10-06T13:34:00Z" w16du:dateUtc="2025-10-06T18:34:00Z">
        <w:r w:rsidR="00E02C7D">
          <w:rPr>
            <w:rFonts w:asciiTheme="minorHAnsi" w:hAnsiTheme="minorHAnsi" w:cstheme="minorHAnsi"/>
            <w:sz w:val="22"/>
            <w:szCs w:val="22"/>
          </w:rPr>
          <w:t xml:space="preserve"> </w:t>
        </w:r>
        <w:r w:rsidR="00E02C7D" w:rsidRPr="00341EDC">
          <w:rPr>
            <w:rFonts w:asciiTheme="minorHAnsi" w:hAnsiTheme="minorHAnsi" w:cstheme="minorHAnsi"/>
            <w:sz w:val="22"/>
            <w:szCs w:val="22"/>
            <w:highlight w:val="lightGray"/>
            <w:rPrChange w:id="139" w:author="Gann, Julie" w:date="2025-10-06T13:35:00Z" w16du:dateUtc="2025-10-06T18:35:00Z">
              <w:rPr>
                <w:rFonts w:asciiTheme="minorHAnsi" w:hAnsiTheme="minorHAnsi" w:cstheme="minorHAnsi"/>
                <w:sz w:val="22"/>
                <w:szCs w:val="22"/>
              </w:rPr>
            </w:rPrChange>
          </w:rPr>
          <w:t>investments</w:t>
        </w:r>
      </w:ins>
      <w:ins w:id="140" w:author="Gann, Julie" w:date="2025-05-29T10:20:00Z" w16du:dateUtc="2025-05-29T15:20:00Z">
        <w:r w:rsidRPr="00A54018">
          <w:rPr>
            <w:rFonts w:asciiTheme="minorHAnsi" w:hAnsiTheme="minorHAnsi" w:cstheme="minorHAnsi"/>
            <w:sz w:val="22"/>
            <w:szCs w:val="22"/>
          </w:rPr>
          <w:t>) for</w:t>
        </w:r>
      </w:ins>
      <w:ins w:id="141" w:author="Gann, Julie" w:date="2025-10-06T13:35:00Z" w16du:dateUtc="2025-10-06T18:35:00Z">
        <w:r w:rsidR="009F57D1">
          <w:rPr>
            <w:rFonts w:asciiTheme="minorHAnsi" w:hAnsiTheme="minorHAnsi" w:cstheme="minorHAnsi"/>
            <w:sz w:val="22"/>
            <w:szCs w:val="22"/>
          </w:rPr>
          <w:t>:</w:t>
        </w:r>
      </w:ins>
      <w:ins w:id="142" w:author="Gann, Julie" w:date="2025-05-29T10:20:00Z" w16du:dateUtc="2025-05-29T15:20:00Z">
        <w:r w:rsidRPr="00A54018">
          <w:rPr>
            <w:rFonts w:asciiTheme="minorHAnsi" w:hAnsiTheme="minorHAnsi" w:cstheme="minorHAnsi"/>
            <w:sz w:val="22"/>
            <w:szCs w:val="22"/>
          </w:rPr>
          <w:t xml:space="preserve"> </w:t>
        </w:r>
      </w:ins>
    </w:p>
    <w:p w14:paraId="6763410A" w14:textId="18415F17" w:rsidR="00D506DD" w:rsidRPr="009F57D1" w:rsidRDefault="00D506DD" w:rsidP="00D506DD">
      <w:pPr>
        <w:pStyle w:val="ListParagraph"/>
        <w:numPr>
          <w:ilvl w:val="0"/>
          <w:numId w:val="41"/>
        </w:numPr>
        <w:jc w:val="both"/>
        <w:rPr>
          <w:ins w:id="143" w:author="Gann, Julie" w:date="2025-10-06T13:30:00Z" w16du:dateUtc="2025-10-06T18:30:00Z"/>
          <w:rFonts w:asciiTheme="minorHAnsi" w:hAnsiTheme="minorHAnsi" w:cstheme="minorHAnsi"/>
          <w:sz w:val="22"/>
          <w:szCs w:val="22"/>
          <w:highlight w:val="lightGray"/>
          <w:rPrChange w:id="144" w:author="Gann, Julie" w:date="2025-10-06T13:36:00Z" w16du:dateUtc="2025-10-06T18:36:00Z">
            <w:rPr>
              <w:ins w:id="145" w:author="Gann, Julie" w:date="2025-10-06T13:30:00Z" w16du:dateUtc="2025-10-06T18:30:00Z"/>
              <w:rFonts w:asciiTheme="minorHAnsi" w:hAnsiTheme="minorHAnsi" w:cstheme="minorHAnsi"/>
              <w:sz w:val="22"/>
              <w:szCs w:val="22"/>
            </w:rPr>
          </w:rPrChange>
        </w:rPr>
      </w:pPr>
      <w:ins w:id="146" w:author="Gann, Julie" w:date="2025-10-06T13:30:00Z" w16du:dateUtc="2025-10-06T18:30:00Z">
        <w:r w:rsidRPr="009F57D1">
          <w:rPr>
            <w:rFonts w:asciiTheme="minorHAnsi" w:hAnsiTheme="minorHAnsi" w:cstheme="minorHAnsi"/>
            <w:sz w:val="22"/>
            <w:szCs w:val="22"/>
            <w:highlight w:val="lightGray"/>
            <w:rPrChange w:id="147" w:author="Gann, Julie" w:date="2025-10-06T13:36:00Z" w16du:dateUtc="2025-10-06T18:36:00Z">
              <w:rPr>
                <w:rFonts w:asciiTheme="minorHAnsi" w:hAnsiTheme="minorHAnsi" w:cstheme="minorHAnsi"/>
                <w:sz w:val="22"/>
                <w:szCs w:val="22"/>
              </w:rPr>
            </w:rPrChange>
          </w:rPr>
          <w:t>Short-Term Investments</w:t>
        </w:r>
      </w:ins>
    </w:p>
    <w:p w14:paraId="4F1E8598" w14:textId="703C3038" w:rsidR="00D506DD" w:rsidRPr="009F57D1" w:rsidRDefault="0089523B" w:rsidP="00D506DD">
      <w:pPr>
        <w:pStyle w:val="ListParagraph"/>
        <w:numPr>
          <w:ilvl w:val="0"/>
          <w:numId w:val="41"/>
        </w:numPr>
        <w:jc w:val="both"/>
        <w:rPr>
          <w:ins w:id="148" w:author="Gann, Julie" w:date="2025-10-06T13:31:00Z" w16du:dateUtc="2025-10-06T18:31:00Z"/>
          <w:rFonts w:asciiTheme="minorHAnsi" w:hAnsiTheme="minorHAnsi" w:cstheme="minorHAnsi"/>
          <w:sz w:val="22"/>
          <w:szCs w:val="22"/>
          <w:highlight w:val="lightGray"/>
          <w:rPrChange w:id="149" w:author="Gann, Julie" w:date="2025-10-06T13:36:00Z" w16du:dateUtc="2025-10-06T18:36:00Z">
            <w:rPr>
              <w:ins w:id="150" w:author="Gann, Julie" w:date="2025-10-06T13:31:00Z" w16du:dateUtc="2025-10-06T18:31:00Z"/>
              <w:rFonts w:asciiTheme="minorHAnsi" w:hAnsiTheme="minorHAnsi" w:cstheme="minorHAnsi"/>
              <w:sz w:val="22"/>
              <w:szCs w:val="22"/>
            </w:rPr>
          </w:rPrChange>
        </w:rPr>
      </w:pPr>
      <w:ins w:id="151" w:author="Gann, Julie" w:date="2025-10-06T13:30:00Z" w16du:dateUtc="2025-10-06T18:30:00Z">
        <w:r w:rsidRPr="009F57D1">
          <w:rPr>
            <w:rFonts w:asciiTheme="minorHAnsi" w:hAnsiTheme="minorHAnsi" w:cstheme="minorHAnsi"/>
            <w:sz w:val="22"/>
            <w:szCs w:val="22"/>
            <w:highlight w:val="lightGray"/>
            <w:rPrChange w:id="152" w:author="Gann, Julie" w:date="2025-10-06T13:36:00Z" w16du:dateUtc="2025-10-06T18:36:00Z">
              <w:rPr>
                <w:rFonts w:asciiTheme="minorHAnsi" w:hAnsiTheme="minorHAnsi" w:cstheme="minorHAnsi"/>
                <w:sz w:val="22"/>
                <w:szCs w:val="22"/>
              </w:rPr>
            </w:rPrChange>
          </w:rPr>
          <w:t>Cash</w:t>
        </w:r>
      </w:ins>
      <w:ins w:id="153" w:author="Gann, Julie" w:date="2025-10-06T13:31:00Z" w16du:dateUtc="2025-10-06T18:31:00Z">
        <w:r w:rsidRPr="009F57D1">
          <w:rPr>
            <w:rFonts w:asciiTheme="minorHAnsi" w:hAnsiTheme="minorHAnsi" w:cstheme="minorHAnsi"/>
            <w:sz w:val="22"/>
            <w:szCs w:val="22"/>
            <w:highlight w:val="lightGray"/>
            <w:rPrChange w:id="154" w:author="Gann, Julie" w:date="2025-10-06T13:36:00Z" w16du:dateUtc="2025-10-06T18:36:00Z">
              <w:rPr>
                <w:rFonts w:asciiTheme="minorHAnsi" w:hAnsiTheme="minorHAnsi" w:cstheme="minorHAnsi"/>
                <w:sz w:val="22"/>
                <w:szCs w:val="22"/>
              </w:rPr>
            </w:rPrChange>
          </w:rPr>
          <w:t xml:space="preserve"> Equivalents</w:t>
        </w:r>
      </w:ins>
    </w:p>
    <w:p w14:paraId="4D08F75F" w14:textId="386E6C04" w:rsidR="0089523B" w:rsidRPr="009F57D1" w:rsidRDefault="00C920C2" w:rsidP="00D506DD">
      <w:pPr>
        <w:pStyle w:val="ListParagraph"/>
        <w:numPr>
          <w:ilvl w:val="0"/>
          <w:numId w:val="41"/>
        </w:numPr>
        <w:jc w:val="both"/>
        <w:rPr>
          <w:ins w:id="155" w:author="Gann, Julie" w:date="2025-10-06T13:31:00Z" w16du:dateUtc="2025-10-06T18:31:00Z"/>
          <w:rFonts w:asciiTheme="minorHAnsi" w:hAnsiTheme="minorHAnsi" w:cstheme="minorHAnsi"/>
          <w:sz w:val="22"/>
          <w:szCs w:val="22"/>
          <w:highlight w:val="lightGray"/>
          <w:rPrChange w:id="156" w:author="Gann, Julie" w:date="2025-10-06T13:36:00Z" w16du:dateUtc="2025-10-06T18:36:00Z">
            <w:rPr>
              <w:ins w:id="157" w:author="Gann, Julie" w:date="2025-10-06T13:31:00Z" w16du:dateUtc="2025-10-06T18:31:00Z"/>
              <w:rFonts w:asciiTheme="minorHAnsi" w:hAnsiTheme="minorHAnsi" w:cstheme="minorHAnsi"/>
              <w:sz w:val="22"/>
              <w:szCs w:val="22"/>
            </w:rPr>
          </w:rPrChange>
        </w:rPr>
      </w:pPr>
      <w:ins w:id="158" w:author="Gann, Julie" w:date="2025-10-06T13:31:00Z" w16du:dateUtc="2025-10-06T18:31:00Z">
        <w:r w:rsidRPr="009F57D1">
          <w:rPr>
            <w:rFonts w:asciiTheme="minorHAnsi" w:hAnsiTheme="minorHAnsi" w:cstheme="minorHAnsi"/>
            <w:sz w:val="22"/>
            <w:szCs w:val="22"/>
            <w:highlight w:val="lightGray"/>
            <w:rPrChange w:id="159" w:author="Gann, Julie" w:date="2025-10-06T13:36:00Z" w16du:dateUtc="2025-10-06T18:36:00Z">
              <w:rPr>
                <w:rFonts w:asciiTheme="minorHAnsi" w:hAnsiTheme="minorHAnsi" w:cstheme="minorHAnsi"/>
                <w:sz w:val="22"/>
                <w:szCs w:val="22"/>
              </w:rPr>
            </w:rPrChange>
          </w:rPr>
          <w:t>Bonds – Issuer Credit Obligations</w:t>
        </w:r>
      </w:ins>
    </w:p>
    <w:p w14:paraId="2B67583F" w14:textId="7E8EC921" w:rsidR="00C920C2" w:rsidRPr="009F57D1" w:rsidRDefault="00C920C2" w:rsidP="00D506DD">
      <w:pPr>
        <w:pStyle w:val="ListParagraph"/>
        <w:numPr>
          <w:ilvl w:val="0"/>
          <w:numId w:val="41"/>
        </w:numPr>
        <w:jc w:val="both"/>
        <w:rPr>
          <w:ins w:id="160" w:author="Gann, Julie" w:date="2025-10-06T13:31:00Z" w16du:dateUtc="2025-10-06T18:31:00Z"/>
          <w:rFonts w:asciiTheme="minorHAnsi" w:hAnsiTheme="minorHAnsi" w:cstheme="minorHAnsi"/>
          <w:sz w:val="22"/>
          <w:szCs w:val="22"/>
          <w:highlight w:val="lightGray"/>
          <w:rPrChange w:id="161" w:author="Gann, Julie" w:date="2025-10-06T13:36:00Z" w16du:dateUtc="2025-10-06T18:36:00Z">
            <w:rPr>
              <w:ins w:id="162" w:author="Gann, Julie" w:date="2025-10-06T13:31:00Z" w16du:dateUtc="2025-10-06T18:31:00Z"/>
              <w:rFonts w:asciiTheme="minorHAnsi" w:hAnsiTheme="minorHAnsi" w:cstheme="minorHAnsi"/>
              <w:sz w:val="22"/>
              <w:szCs w:val="22"/>
            </w:rPr>
          </w:rPrChange>
        </w:rPr>
      </w:pPr>
      <w:ins w:id="163" w:author="Gann, Julie" w:date="2025-10-06T13:31:00Z" w16du:dateUtc="2025-10-06T18:31:00Z">
        <w:r w:rsidRPr="009F57D1">
          <w:rPr>
            <w:rFonts w:asciiTheme="minorHAnsi" w:hAnsiTheme="minorHAnsi" w:cstheme="minorHAnsi"/>
            <w:sz w:val="22"/>
            <w:szCs w:val="22"/>
            <w:highlight w:val="lightGray"/>
            <w:rPrChange w:id="164" w:author="Gann, Julie" w:date="2025-10-06T13:36:00Z" w16du:dateUtc="2025-10-06T18:36:00Z">
              <w:rPr>
                <w:rFonts w:asciiTheme="minorHAnsi" w:hAnsiTheme="minorHAnsi" w:cstheme="minorHAnsi"/>
                <w:sz w:val="22"/>
                <w:szCs w:val="22"/>
              </w:rPr>
            </w:rPrChange>
          </w:rPr>
          <w:t>Bonds – Asset-Backed Securities</w:t>
        </w:r>
      </w:ins>
    </w:p>
    <w:p w14:paraId="37E66E17" w14:textId="3EF53CD5" w:rsidR="00C920C2" w:rsidRPr="009F57D1" w:rsidRDefault="007F4F9C" w:rsidP="00D506DD">
      <w:pPr>
        <w:pStyle w:val="ListParagraph"/>
        <w:numPr>
          <w:ilvl w:val="0"/>
          <w:numId w:val="41"/>
        </w:numPr>
        <w:jc w:val="both"/>
        <w:rPr>
          <w:ins w:id="165" w:author="Gann, Julie" w:date="2025-10-06T13:32:00Z" w16du:dateUtc="2025-10-06T18:32:00Z"/>
          <w:rFonts w:asciiTheme="minorHAnsi" w:hAnsiTheme="minorHAnsi" w:cstheme="minorHAnsi"/>
          <w:sz w:val="22"/>
          <w:szCs w:val="22"/>
          <w:highlight w:val="lightGray"/>
          <w:rPrChange w:id="166" w:author="Gann, Julie" w:date="2025-10-06T13:36:00Z" w16du:dateUtc="2025-10-06T18:36:00Z">
            <w:rPr>
              <w:ins w:id="167" w:author="Gann, Julie" w:date="2025-10-06T13:32:00Z" w16du:dateUtc="2025-10-06T18:32:00Z"/>
              <w:rFonts w:asciiTheme="minorHAnsi" w:hAnsiTheme="minorHAnsi" w:cstheme="minorHAnsi"/>
              <w:sz w:val="22"/>
              <w:szCs w:val="22"/>
            </w:rPr>
          </w:rPrChange>
        </w:rPr>
      </w:pPr>
      <w:ins w:id="168" w:author="Gann, Julie" w:date="2025-10-06T13:32:00Z" w16du:dateUtc="2025-10-06T18:32:00Z">
        <w:r w:rsidRPr="009F57D1">
          <w:rPr>
            <w:rFonts w:asciiTheme="minorHAnsi" w:hAnsiTheme="minorHAnsi" w:cstheme="minorHAnsi"/>
            <w:sz w:val="22"/>
            <w:szCs w:val="22"/>
            <w:highlight w:val="lightGray"/>
            <w:rPrChange w:id="169" w:author="Gann, Julie" w:date="2025-10-06T13:36:00Z" w16du:dateUtc="2025-10-06T18:36:00Z">
              <w:rPr>
                <w:rFonts w:asciiTheme="minorHAnsi" w:hAnsiTheme="minorHAnsi" w:cstheme="minorHAnsi"/>
                <w:sz w:val="22"/>
                <w:szCs w:val="22"/>
              </w:rPr>
            </w:rPrChange>
          </w:rPr>
          <w:t>Common Stocks</w:t>
        </w:r>
      </w:ins>
    </w:p>
    <w:p w14:paraId="125F803C" w14:textId="0C5991AB" w:rsidR="007F4F9C" w:rsidRPr="009F57D1" w:rsidRDefault="007F4F9C" w:rsidP="00D506DD">
      <w:pPr>
        <w:pStyle w:val="ListParagraph"/>
        <w:numPr>
          <w:ilvl w:val="0"/>
          <w:numId w:val="41"/>
        </w:numPr>
        <w:jc w:val="both"/>
        <w:rPr>
          <w:ins w:id="170" w:author="Gann, Julie" w:date="2025-10-06T13:32:00Z" w16du:dateUtc="2025-10-06T18:32:00Z"/>
          <w:rFonts w:asciiTheme="minorHAnsi" w:hAnsiTheme="minorHAnsi" w:cstheme="minorHAnsi"/>
          <w:sz w:val="22"/>
          <w:szCs w:val="22"/>
          <w:highlight w:val="lightGray"/>
          <w:rPrChange w:id="171" w:author="Gann, Julie" w:date="2025-10-06T13:36:00Z" w16du:dateUtc="2025-10-06T18:36:00Z">
            <w:rPr>
              <w:ins w:id="172" w:author="Gann, Julie" w:date="2025-10-06T13:32:00Z" w16du:dateUtc="2025-10-06T18:32:00Z"/>
              <w:rFonts w:asciiTheme="minorHAnsi" w:hAnsiTheme="minorHAnsi" w:cstheme="minorHAnsi"/>
              <w:sz w:val="22"/>
              <w:szCs w:val="22"/>
            </w:rPr>
          </w:rPrChange>
        </w:rPr>
      </w:pPr>
      <w:ins w:id="173" w:author="Gann, Julie" w:date="2025-10-06T13:32:00Z" w16du:dateUtc="2025-10-06T18:32:00Z">
        <w:r w:rsidRPr="009F57D1">
          <w:rPr>
            <w:rFonts w:asciiTheme="minorHAnsi" w:hAnsiTheme="minorHAnsi" w:cstheme="minorHAnsi"/>
            <w:sz w:val="22"/>
            <w:szCs w:val="22"/>
            <w:highlight w:val="lightGray"/>
            <w:rPrChange w:id="174" w:author="Gann, Julie" w:date="2025-10-06T13:36:00Z" w16du:dateUtc="2025-10-06T18:36:00Z">
              <w:rPr>
                <w:rFonts w:asciiTheme="minorHAnsi" w:hAnsiTheme="minorHAnsi" w:cstheme="minorHAnsi"/>
                <w:sz w:val="22"/>
                <w:szCs w:val="22"/>
              </w:rPr>
            </w:rPrChange>
          </w:rPr>
          <w:t>Preferred Stocks</w:t>
        </w:r>
      </w:ins>
    </w:p>
    <w:p w14:paraId="39F066F8" w14:textId="41B9CCCA" w:rsidR="007F4F9C" w:rsidRPr="009F57D1" w:rsidRDefault="003622C9" w:rsidP="00D506DD">
      <w:pPr>
        <w:pStyle w:val="ListParagraph"/>
        <w:numPr>
          <w:ilvl w:val="0"/>
          <w:numId w:val="41"/>
        </w:numPr>
        <w:jc w:val="both"/>
        <w:rPr>
          <w:ins w:id="175" w:author="Gann, Julie" w:date="2025-10-06T13:33:00Z" w16du:dateUtc="2025-10-06T18:33:00Z"/>
          <w:rFonts w:asciiTheme="minorHAnsi" w:hAnsiTheme="minorHAnsi" w:cstheme="minorHAnsi"/>
          <w:sz w:val="22"/>
          <w:szCs w:val="22"/>
          <w:highlight w:val="lightGray"/>
          <w:rPrChange w:id="176" w:author="Gann, Julie" w:date="2025-10-06T13:36:00Z" w16du:dateUtc="2025-10-06T18:36:00Z">
            <w:rPr>
              <w:ins w:id="177" w:author="Gann, Julie" w:date="2025-10-06T13:33:00Z" w16du:dateUtc="2025-10-06T18:33:00Z"/>
              <w:rFonts w:asciiTheme="minorHAnsi" w:hAnsiTheme="minorHAnsi" w:cstheme="minorHAnsi"/>
              <w:sz w:val="22"/>
              <w:szCs w:val="22"/>
            </w:rPr>
          </w:rPrChange>
        </w:rPr>
      </w:pPr>
      <w:ins w:id="178" w:author="Gann, Julie" w:date="2025-10-06T13:32:00Z" w16du:dateUtc="2025-10-06T18:32:00Z">
        <w:r w:rsidRPr="009F57D1">
          <w:rPr>
            <w:rFonts w:asciiTheme="minorHAnsi" w:hAnsiTheme="minorHAnsi" w:cstheme="minorHAnsi"/>
            <w:sz w:val="22"/>
            <w:szCs w:val="22"/>
            <w:highlight w:val="lightGray"/>
            <w:rPrChange w:id="179" w:author="Gann, Julie" w:date="2025-10-06T13:36:00Z" w16du:dateUtc="2025-10-06T18:36:00Z">
              <w:rPr>
                <w:rFonts w:asciiTheme="minorHAnsi" w:hAnsiTheme="minorHAnsi" w:cstheme="minorHAnsi"/>
                <w:sz w:val="22"/>
                <w:szCs w:val="22"/>
              </w:rPr>
            </w:rPrChange>
          </w:rPr>
          <w:t xml:space="preserve">Other </w:t>
        </w:r>
      </w:ins>
      <w:ins w:id="180" w:author="Gann, Julie" w:date="2025-10-06T13:33:00Z" w16du:dateUtc="2025-10-06T18:33:00Z">
        <w:r w:rsidR="00072406" w:rsidRPr="009F57D1">
          <w:rPr>
            <w:rFonts w:asciiTheme="minorHAnsi" w:hAnsiTheme="minorHAnsi" w:cstheme="minorHAnsi"/>
            <w:sz w:val="22"/>
            <w:szCs w:val="22"/>
            <w:highlight w:val="lightGray"/>
            <w:rPrChange w:id="181" w:author="Gann, Julie" w:date="2025-10-06T13:36:00Z" w16du:dateUtc="2025-10-06T18:36:00Z">
              <w:rPr>
                <w:rFonts w:asciiTheme="minorHAnsi" w:hAnsiTheme="minorHAnsi" w:cstheme="minorHAnsi"/>
                <w:sz w:val="22"/>
                <w:szCs w:val="22"/>
              </w:rPr>
            </w:rPrChange>
          </w:rPr>
          <w:t>Long-Term Invested Assets</w:t>
        </w:r>
      </w:ins>
      <w:ins w:id="182" w:author="Gann, Julie" w:date="2025-10-06T13:36:00Z" w16du:dateUtc="2025-10-06T18:36:00Z">
        <w:r w:rsidR="009F57D1" w:rsidRPr="009F57D1">
          <w:rPr>
            <w:rFonts w:asciiTheme="minorHAnsi" w:hAnsiTheme="minorHAnsi" w:cstheme="minorHAnsi"/>
            <w:sz w:val="22"/>
            <w:szCs w:val="22"/>
            <w:highlight w:val="lightGray"/>
            <w:rPrChange w:id="183" w:author="Gann, Julie" w:date="2025-10-06T13:36:00Z" w16du:dateUtc="2025-10-06T18:36:00Z">
              <w:rPr>
                <w:rFonts w:asciiTheme="minorHAnsi" w:hAnsiTheme="minorHAnsi" w:cstheme="minorHAnsi"/>
                <w:sz w:val="22"/>
                <w:szCs w:val="22"/>
              </w:rPr>
            </w:rPrChange>
          </w:rPr>
          <w:t xml:space="preserve"> (Limited to Non-Bond Debt Securities &amp; Residuals) </w:t>
        </w:r>
      </w:ins>
    </w:p>
    <w:p w14:paraId="617CB6F3" w14:textId="77777777" w:rsidR="00D506DD" w:rsidRDefault="00D506DD" w:rsidP="00D506DD">
      <w:pPr>
        <w:pStyle w:val="ListParagraph"/>
        <w:jc w:val="both"/>
        <w:rPr>
          <w:ins w:id="184" w:author="Gann, Julie" w:date="2025-10-06T13:30:00Z" w16du:dateUtc="2025-10-06T18:30:00Z"/>
          <w:rFonts w:asciiTheme="minorHAnsi" w:hAnsiTheme="minorHAnsi" w:cstheme="minorHAnsi"/>
          <w:sz w:val="22"/>
          <w:szCs w:val="22"/>
        </w:rPr>
      </w:pPr>
    </w:p>
    <w:p w14:paraId="34F97A2E" w14:textId="77777777" w:rsidR="002D7EDC" w:rsidRDefault="005C24DF" w:rsidP="0000449A">
      <w:pPr>
        <w:pStyle w:val="ListParagraph"/>
        <w:jc w:val="both"/>
        <w:rPr>
          <w:ins w:id="185" w:author="Gann, Julie" w:date="2025-10-06T16:00:00Z" w16du:dateUtc="2025-10-06T21:00:00Z"/>
          <w:rFonts w:asciiTheme="minorHAnsi" w:hAnsiTheme="minorHAnsi" w:cstheme="minorHAnsi"/>
          <w:sz w:val="22"/>
          <w:szCs w:val="22"/>
          <w:highlight w:val="lightGray"/>
        </w:rPr>
      </w:pPr>
      <w:ins w:id="186" w:author="Gann, Julie" w:date="2025-10-06T15:44:00Z" w16du:dateUtc="2025-10-06T20:44:00Z">
        <w:r w:rsidRPr="00194531">
          <w:rPr>
            <w:rFonts w:asciiTheme="minorHAnsi" w:hAnsiTheme="minorHAnsi" w:cstheme="minorHAnsi"/>
            <w:sz w:val="22"/>
            <w:szCs w:val="22"/>
            <w:highlight w:val="lightGray"/>
            <w:rPrChange w:id="187" w:author="Gann, Julie" w:date="2025-10-06T15:45:00Z" w16du:dateUtc="2025-10-06T20:45:00Z">
              <w:rPr>
                <w:rFonts w:asciiTheme="minorHAnsi" w:hAnsiTheme="minorHAnsi" w:cstheme="minorHAnsi"/>
                <w:sz w:val="22"/>
                <w:szCs w:val="22"/>
              </w:rPr>
            </w:rPrChange>
          </w:rPr>
          <w:t>(</w:t>
        </w:r>
        <w:r w:rsidR="00D13A3D" w:rsidRPr="00194531">
          <w:rPr>
            <w:rFonts w:asciiTheme="minorHAnsi" w:hAnsiTheme="minorHAnsi" w:cstheme="minorHAnsi"/>
            <w:sz w:val="22"/>
            <w:szCs w:val="22"/>
            <w:highlight w:val="lightGray"/>
            <w:rPrChange w:id="188" w:author="Gann, Julie" w:date="2025-10-06T15:45:00Z" w16du:dateUtc="2025-10-06T20:45:00Z">
              <w:rPr>
                <w:rFonts w:asciiTheme="minorHAnsi" w:hAnsiTheme="minorHAnsi" w:cstheme="minorHAnsi"/>
                <w:sz w:val="22"/>
                <w:szCs w:val="22"/>
              </w:rPr>
            </w:rPrChange>
          </w:rPr>
          <w:t>The electronic column will be included in</w:t>
        </w:r>
      </w:ins>
      <w:ins w:id="189" w:author="Gann, Julie" w:date="2025-10-06T15:45:00Z" w16du:dateUtc="2025-10-06T20:45:00Z">
        <w:r w:rsidR="00D13A3D" w:rsidRPr="00194531">
          <w:rPr>
            <w:rFonts w:asciiTheme="minorHAnsi" w:hAnsiTheme="minorHAnsi" w:cstheme="minorHAnsi"/>
            <w:sz w:val="22"/>
            <w:szCs w:val="22"/>
            <w:highlight w:val="lightGray"/>
            <w:rPrChange w:id="190" w:author="Gann, Julie" w:date="2025-10-06T15:45:00Z" w16du:dateUtc="2025-10-06T20:45:00Z">
              <w:rPr>
                <w:rFonts w:asciiTheme="minorHAnsi" w:hAnsiTheme="minorHAnsi" w:cstheme="minorHAnsi"/>
                <w:sz w:val="22"/>
                <w:szCs w:val="22"/>
              </w:rPr>
            </w:rPrChange>
          </w:rPr>
          <w:t xml:space="preserve"> investments schedules for both the general account and the separate account. The separate account is limited to annual reporting only.) </w:t>
        </w:r>
      </w:ins>
    </w:p>
    <w:p w14:paraId="62325782" w14:textId="77777777" w:rsidR="002D7EDC" w:rsidRDefault="002D7EDC" w:rsidP="0000449A">
      <w:pPr>
        <w:pStyle w:val="ListParagraph"/>
        <w:jc w:val="both"/>
        <w:rPr>
          <w:ins w:id="191" w:author="Gann, Julie" w:date="2025-10-06T16:00:00Z" w16du:dateUtc="2025-10-06T21:00:00Z"/>
          <w:rFonts w:asciiTheme="minorHAnsi" w:hAnsiTheme="minorHAnsi" w:cstheme="minorHAnsi"/>
          <w:sz w:val="22"/>
          <w:szCs w:val="22"/>
          <w:highlight w:val="lightGray"/>
        </w:rPr>
      </w:pPr>
    </w:p>
    <w:p w14:paraId="47DD06C4" w14:textId="05672CE7" w:rsidR="0000449A" w:rsidDel="00D13A3D" w:rsidRDefault="0000449A" w:rsidP="0000449A">
      <w:pPr>
        <w:pStyle w:val="ListParagraph"/>
        <w:jc w:val="both"/>
        <w:rPr>
          <w:del w:id="192" w:author="Gann, Julie" w:date="2025-10-06T15:39:00Z" w16du:dateUtc="2025-10-06T20:39:00Z"/>
          <w:rFonts w:asciiTheme="minorHAnsi" w:hAnsiTheme="minorHAnsi" w:cstheme="minorHAnsi"/>
          <w:sz w:val="22"/>
          <w:szCs w:val="22"/>
        </w:rPr>
      </w:pPr>
      <w:del w:id="193" w:author="Gann, Julie" w:date="2025-10-06T15:39:00Z" w16du:dateUtc="2025-10-06T20:39:00Z">
        <w:r w:rsidRPr="00194531" w:rsidDel="00ED25D9">
          <w:rPr>
            <w:rFonts w:asciiTheme="minorHAnsi" w:hAnsiTheme="minorHAnsi" w:cstheme="minorHAnsi"/>
            <w:sz w:val="22"/>
            <w:szCs w:val="22"/>
            <w:highlight w:val="lightGray"/>
            <w:rPrChange w:id="194" w:author="Gann, Julie" w:date="2025-10-06T15:45:00Z" w16du:dateUtc="2025-10-06T20:45:00Z">
              <w:rPr>
                <w:rFonts w:asciiTheme="minorHAnsi" w:hAnsiTheme="minorHAnsi" w:cstheme="minorHAnsi"/>
                <w:sz w:val="22"/>
                <w:szCs w:val="22"/>
              </w:rPr>
            </w:rPrChange>
          </w:rPr>
          <w:delText>Schedule DA, Schedule E, Schedule D-1-1, Schedule D-1-2, Schedule D-2-1, Schedule D-2-2, and Schedule BA:</w:delText>
        </w:r>
        <w:r w:rsidRPr="00ED25D9" w:rsidDel="00ED25D9">
          <w:rPr>
            <w:rFonts w:asciiTheme="minorHAnsi" w:hAnsiTheme="minorHAnsi" w:cstheme="minorHAnsi"/>
            <w:sz w:val="22"/>
            <w:szCs w:val="22"/>
          </w:rPr>
          <w:delText xml:space="preserve"> </w:delText>
        </w:r>
      </w:del>
    </w:p>
    <w:p w14:paraId="52D59707" w14:textId="0F0B624B" w:rsidR="0000449A" w:rsidRPr="00A54018" w:rsidRDefault="0000449A" w:rsidP="0000449A">
      <w:pPr>
        <w:pStyle w:val="ListParagraph"/>
        <w:jc w:val="both"/>
        <w:rPr>
          <w:ins w:id="195" w:author="Gann, Julie" w:date="2025-05-29T10:20:00Z" w16du:dateUtc="2025-05-29T15:20:00Z"/>
          <w:rFonts w:asciiTheme="minorHAnsi" w:hAnsiTheme="minorHAnsi" w:cstheme="minorHAnsi"/>
          <w:sz w:val="22"/>
          <w:szCs w:val="22"/>
        </w:rPr>
      </w:pPr>
      <w:ins w:id="196" w:author="Gann, Julie" w:date="2025-05-29T10:20:00Z" w16du:dateUtc="2025-05-29T15:20:00Z">
        <w:r w:rsidRPr="00A54018">
          <w:rPr>
            <w:rFonts w:asciiTheme="minorHAnsi" w:hAnsiTheme="minorHAnsi" w:cstheme="minorHAnsi"/>
            <w:sz w:val="22"/>
            <w:szCs w:val="22"/>
          </w:rPr>
          <w:t xml:space="preserve">Identify whether the </w:t>
        </w:r>
      </w:ins>
      <w:ins w:id="197" w:author="Gann, Julie" w:date="2025-10-06T13:36:00Z" w16du:dateUtc="2025-10-06T18:36:00Z">
        <w:r w:rsidR="00206FA6">
          <w:rPr>
            <w:rFonts w:asciiTheme="minorHAnsi" w:hAnsiTheme="minorHAnsi" w:cstheme="minorHAnsi"/>
            <w:sz w:val="22"/>
            <w:szCs w:val="22"/>
          </w:rPr>
          <w:t xml:space="preserve">investment </w:t>
        </w:r>
      </w:ins>
      <w:del w:id="198" w:author="Gann, Julie" w:date="2025-10-06T15:41:00Z" w16du:dateUtc="2025-10-06T20:41:00Z">
        <w:r w:rsidRPr="0005446B" w:rsidDel="0005446B">
          <w:rPr>
            <w:rFonts w:asciiTheme="minorHAnsi" w:hAnsiTheme="minorHAnsi" w:cstheme="minorHAnsi"/>
            <w:sz w:val="22"/>
            <w:szCs w:val="22"/>
            <w:highlight w:val="lightGray"/>
            <w:rPrChange w:id="199" w:author="Gann, Julie" w:date="2025-10-06T14:50:00Z" w16du:dateUtc="2025-10-06T19:50:00Z">
              <w:rPr>
                <w:rFonts w:asciiTheme="minorHAnsi" w:hAnsiTheme="minorHAnsi" w:cstheme="minorHAnsi"/>
                <w:sz w:val="22"/>
                <w:szCs w:val="22"/>
              </w:rPr>
            </w:rPrChange>
          </w:rPr>
          <w:delText>security</w:delText>
        </w:r>
        <w:r w:rsidRPr="0005446B" w:rsidDel="0005446B">
          <w:rPr>
            <w:rFonts w:asciiTheme="minorHAnsi" w:hAnsiTheme="minorHAnsi" w:cstheme="minorHAnsi"/>
            <w:sz w:val="22"/>
            <w:szCs w:val="22"/>
          </w:rPr>
          <w:delText xml:space="preserve"> </w:delText>
        </w:r>
      </w:del>
      <w:ins w:id="200" w:author="Gann, Julie" w:date="2025-05-29T10:20:00Z" w16du:dateUtc="2025-05-29T15:20:00Z">
        <w:r w:rsidRPr="000663C0">
          <w:rPr>
            <w:rFonts w:asciiTheme="minorHAnsi" w:hAnsiTheme="minorHAnsi" w:cstheme="minorHAnsi"/>
            <w:sz w:val="22"/>
            <w:szCs w:val="22"/>
          </w:rPr>
          <w:t>is</w:t>
        </w:r>
      </w:ins>
      <w:ins w:id="201" w:author="Gann, Julie" w:date="2025-10-06T13:37:00Z" w16du:dateUtc="2025-10-06T18:37:00Z">
        <w:r w:rsidR="000663C0">
          <w:rPr>
            <w:rFonts w:asciiTheme="minorHAnsi" w:hAnsiTheme="minorHAnsi" w:cstheme="minorHAnsi"/>
            <w:sz w:val="22"/>
            <w:szCs w:val="22"/>
          </w:rPr>
          <w:t xml:space="preserve"> </w:t>
        </w:r>
      </w:ins>
      <w:del w:id="202" w:author="Gann, Julie" w:date="2025-10-06T15:42:00Z" w16du:dateUtc="2025-10-06T20:42:00Z">
        <w:r w:rsidRPr="0005446B" w:rsidDel="0005446B">
          <w:rPr>
            <w:rFonts w:asciiTheme="minorHAnsi" w:hAnsiTheme="minorHAnsi" w:cstheme="minorHAnsi"/>
            <w:sz w:val="22"/>
            <w:szCs w:val="22"/>
          </w:rPr>
          <w:delText xml:space="preserve"> </w:delText>
        </w:r>
        <w:r w:rsidRPr="0005446B" w:rsidDel="0005446B">
          <w:rPr>
            <w:rFonts w:asciiTheme="minorHAnsi" w:hAnsiTheme="minorHAnsi" w:cstheme="minorHAnsi"/>
            <w:sz w:val="22"/>
            <w:szCs w:val="22"/>
            <w:highlight w:val="lightGray"/>
            <w:rPrChange w:id="203" w:author="Gann, Julie" w:date="2025-10-06T14:50:00Z" w16du:dateUtc="2025-10-06T19:50:00Z">
              <w:rPr>
                <w:rFonts w:asciiTheme="minorHAnsi" w:hAnsiTheme="minorHAnsi" w:cstheme="minorHAnsi"/>
                <w:sz w:val="22"/>
                <w:szCs w:val="22"/>
              </w:rPr>
            </w:rPrChange>
          </w:rPr>
          <w:delText>not required to be SEC registered,</w:delText>
        </w:r>
        <w:r w:rsidRPr="0005446B" w:rsidDel="0005446B">
          <w:rPr>
            <w:rFonts w:asciiTheme="minorHAnsi" w:hAnsiTheme="minorHAnsi" w:cstheme="minorHAnsi"/>
            <w:sz w:val="22"/>
            <w:szCs w:val="22"/>
          </w:rPr>
          <w:delText xml:space="preserve"> </w:delText>
        </w:r>
      </w:del>
      <w:ins w:id="204" w:author="Gann, Julie" w:date="2025-05-29T10:20:00Z" w16du:dateUtc="2025-05-29T15:20:00Z">
        <w:r w:rsidRPr="00A54018">
          <w:rPr>
            <w:rFonts w:asciiTheme="minorHAnsi" w:hAnsiTheme="minorHAnsi" w:cstheme="minorHAnsi"/>
            <w:sz w:val="22"/>
            <w:szCs w:val="22"/>
          </w:rPr>
          <w:t xml:space="preserve">publicly registered, or is a private placement under Rule 144A (collectively capturing all exclusions for resales that do not involve the issuer, underwriter or dealer), </w:t>
        </w:r>
      </w:ins>
      <w:ins w:id="205" w:author="Gann, Julie" w:date="2025-10-06T15:53:00Z" w16du:dateUtc="2025-10-06T20:53:00Z">
        <w:r w:rsidR="001E4668">
          <w:rPr>
            <w:rFonts w:asciiTheme="minorHAnsi" w:hAnsiTheme="minorHAnsi" w:cstheme="minorHAnsi"/>
            <w:sz w:val="22"/>
            <w:szCs w:val="22"/>
          </w:rPr>
          <w:t xml:space="preserve">a </w:t>
        </w:r>
      </w:ins>
      <w:ins w:id="206" w:author="Gann, Julie" w:date="2025-10-06T13:38:00Z" w16du:dateUtc="2025-10-06T18:38:00Z">
        <w:r w:rsidR="00AD39F1" w:rsidRPr="00041C5F">
          <w:rPr>
            <w:rFonts w:asciiTheme="minorHAnsi" w:hAnsiTheme="minorHAnsi" w:cstheme="minorHAnsi"/>
            <w:sz w:val="22"/>
            <w:szCs w:val="22"/>
            <w:highlight w:val="lightGray"/>
            <w:rPrChange w:id="207" w:author="Gann, Julie" w:date="2025-10-06T13:39:00Z" w16du:dateUtc="2025-10-06T18:39:00Z">
              <w:rPr>
                <w:rFonts w:asciiTheme="minorHAnsi" w:hAnsiTheme="minorHAnsi" w:cstheme="minorHAnsi"/>
                <w:sz w:val="22"/>
                <w:szCs w:val="22"/>
              </w:rPr>
            </w:rPrChange>
          </w:rPr>
          <w:t xml:space="preserve">private placement </w:t>
        </w:r>
      </w:ins>
      <w:ins w:id="208" w:author="Gann, Julie" w:date="2025-10-06T13:39:00Z" w16du:dateUtc="2025-10-06T18:39:00Z">
        <w:r w:rsidR="00041C5F" w:rsidRPr="00041C5F">
          <w:rPr>
            <w:rFonts w:asciiTheme="minorHAnsi" w:hAnsiTheme="minorHAnsi" w:cstheme="minorHAnsi"/>
            <w:sz w:val="22"/>
            <w:szCs w:val="22"/>
            <w:highlight w:val="lightGray"/>
            <w:rPrChange w:id="209" w:author="Gann, Julie" w:date="2025-10-06T13:39:00Z" w16du:dateUtc="2025-10-06T18:39:00Z">
              <w:rPr>
                <w:rFonts w:asciiTheme="minorHAnsi" w:hAnsiTheme="minorHAnsi" w:cstheme="minorHAnsi"/>
                <w:sz w:val="22"/>
                <w:szCs w:val="22"/>
              </w:rPr>
            </w:rPrChange>
          </w:rPr>
          <w:t>securit</w:t>
        </w:r>
      </w:ins>
      <w:ins w:id="210" w:author="Gann, Julie" w:date="2025-10-06T15:54:00Z" w16du:dateUtc="2025-10-06T20:54:00Z">
        <w:r w:rsidR="001E4668">
          <w:rPr>
            <w:rFonts w:asciiTheme="minorHAnsi" w:hAnsiTheme="minorHAnsi" w:cstheme="minorHAnsi"/>
            <w:sz w:val="22"/>
            <w:szCs w:val="22"/>
            <w:highlight w:val="lightGray"/>
          </w:rPr>
          <w:t>y</w:t>
        </w:r>
      </w:ins>
      <w:ins w:id="211" w:author="Gann, Julie" w:date="2025-10-06T13:39:00Z" w16du:dateUtc="2025-10-06T18:39:00Z">
        <w:r w:rsidR="00041C5F" w:rsidRPr="00041C5F">
          <w:rPr>
            <w:rFonts w:asciiTheme="minorHAnsi" w:hAnsiTheme="minorHAnsi" w:cstheme="minorHAnsi"/>
            <w:sz w:val="22"/>
            <w:szCs w:val="22"/>
            <w:highlight w:val="lightGray"/>
            <w:rPrChange w:id="212" w:author="Gann, Julie" w:date="2025-10-06T13:39:00Z" w16du:dateUtc="2025-10-06T18:39:00Z">
              <w:rPr>
                <w:rFonts w:asciiTheme="minorHAnsi" w:hAnsiTheme="minorHAnsi" w:cstheme="minorHAnsi"/>
                <w:sz w:val="22"/>
                <w:szCs w:val="22"/>
              </w:rPr>
            </w:rPrChange>
          </w:rPr>
          <w:t xml:space="preserve"> (i.e., including</w:t>
        </w:r>
        <w:r w:rsidR="00041C5F">
          <w:rPr>
            <w:rFonts w:asciiTheme="minorHAnsi" w:hAnsiTheme="minorHAnsi" w:cstheme="minorHAnsi"/>
            <w:sz w:val="22"/>
            <w:szCs w:val="22"/>
          </w:rPr>
          <w:t xml:space="preserve"> </w:t>
        </w:r>
      </w:ins>
      <w:ins w:id="213" w:author="Gann, Julie" w:date="2025-05-29T10:20:00Z" w16du:dateUtc="2025-05-29T15:20:00Z">
        <w:r w:rsidRPr="00A54018">
          <w:rPr>
            <w:rFonts w:asciiTheme="minorHAnsi" w:hAnsiTheme="minorHAnsi" w:cstheme="minorHAnsi"/>
            <w:sz w:val="22"/>
            <w:szCs w:val="22"/>
          </w:rPr>
          <w:t xml:space="preserve">Regulation D (collectively included those under Rule 504 and 506), </w:t>
        </w:r>
      </w:ins>
      <w:del w:id="214" w:author="Gann, Julie" w:date="2025-10-06T15:42:00Z" w16du:dateUtc="2025-10-06T20:42:00Z">
        <w:r w:rsidRPr="00C16E40" w:rsidDel="00C16E40">
          <w:rPr>
            <w:rFonts w:asciiTheme="minorHAnsi" w:hAnsiTheme="minorHAnsi" w:cstheme="minorHAnsi"/>
            <w:sz w:val="22"/>
            <w:szCs w:val="22"/>
            <w:highlight w:val="lightGray"/>
            <w:rPrChange w:id="215" w:author="Gann, Julie" w:date="2025-10-06T13:39:00Z" w16du:dateUtc="2025-10-06T18:39:00Z">
              <w:rPr>
                <w:rFonts w:asciiTheme="minorHAnsi" w:hAnsiTheme="minorHAnsi" w:cstheme="minorHAnsi"/>
                <w:sz w:val="22"/>
                <w:szCs w:val="22"/>
              </w:rPr>
            </w:rPrChange>
          </w:rPr>
          <w:delText>or as</w:delText>
        </w:r>
        <w:r w:rsidRPr="00A54018" w:rsidDel="00C16E40">
          <w:rPr>
            <w:rFonts w:asciiTheme="minorHAnsi" w:hAnsiTheme="minorHAnsi" w:cstheme="minorHAnsi"/>
            <w:sz w:val="22"/>
            <w:szCs w:val="22"/>
          </w:rPr>
          <w:delText xml:space="preserve"> </w:delText>
        </w:r>
      </w:del>
      <w:ins w:id="216" w:author="Gann, Julie" w:date="2025-05-29T10:20:00Z" w16du:dateUtc="2025-05-29T15:20:00Z">
        <w:r w:rsidRPr="00A54018">
          <w:rPr>
            <w:rFonts w:asciiTheme="minorHAnsi" w:hAnsiTheme="minorHAnsi" w:cstheme="minorHAnsi"/>
            <w:sz w:val="22"/>
            <w:szCs w:val="22"/>
          </w:rPr>
          <w:t>a general exemption pursuant to Section 4(a)2 of the Securities Act of 1933</w:t>
        </w:r>
      </w:ins>
      <w:ins w:id="217" w:author="Gann, Julie" w:date="2025-10-06T13:39:00Z" w16du:dateUtc="2025-10-06T18:39:00Z">
        <w:r w:rsidR="00AE2AF4">
          <w:rPr>
            <w:rFonts w:asciiTheme="minorHAnsi" w:hAnsiTheme="minorHAnsi" w:cstheme="minorHAnsi"/>
            <w:sz w:val="22"/>
            <w:szCs w:val="22"/>
          </w:rPr>
          <w:t xml:space="preserve">, </w:t>
        </w:r>
        <w:r w:rsidR="00AE2AF4" w:rsidRPr="00712D31">
          <w:rPr>
            <w:rFonts w:asciiTheme="minorHAnsi" w:hAnsiTheme="minorHAnsi" w:cstheme="minorHAnsi"/>
            <w:sz w:val="22"/>
            <w:szCs w:val="22"/>
            <w:highlight w:val="lightGray"/>
            <w:rPrChange w:id="218" w:author="Gann, Julie" w:date="2025-10-06T13:40:00Z" w16du:dateUtc="2025-10-06T18:40:00Z">
              <w:rPr>
                <w:rFonts w:asciiTheme="minorHAnsi" w:hAnsiTheme="minorHAnsi" w:cstheme="minorHAnsi"/>
                <w:sz w:val="22"/>
                <w:szCs w:val="22"/>
              </w:rPr>
            </w:rPrChange>
          </w:rPr>
          <w:t xml:space="preserve">or other exclusion from SEC registration for investments captured under the Securities Act of </w:t>
        </w:r>
      </w:ins>
      <w:ins w:id="219" w:author="Gann, Julie" w:date="2025-10-06T13:40:00Z" w16du:dateUtc="2025-10-06T18:40:00Z">
        <w:r w:rsidR="00AE2AF4" w:rsidRPr="00712D31">
          <w:rPr>
            <w:rFonts w:asciiTheme="minorHAnsi" w:hAnsiTheme="minorHAnsi" w:cstheme="minorHAnsi"/>
            <w:sz w:val="22"/>
            <w:szCs w:val="22"/>
            <w:highlight w:val="lightGray"/>
            <w:rPrChange w:id="220" w:author="Gann, Julie" w:date="2025-10-06T13:40:00Z" w16du:dateUtc="2025-10-06T18:40:00Z">
              <w:rPr>
                <w:rFonts w:asciiTheme="minorHAnsi" w:hAnsiTheme="minorHAnsi" w:cstheme="minorHAnsi"/>
                <w:sz w:val="22"/>
                <w:szCs w:val="22"/>
              </w:rPr>
            </w:rPrChange>
          </w:rPr>
          <w:t>1933, excluding Rule 144A</w:t>
        </w:r>
      </w:ins>
      <w:ins w:id="221" w:author="Gann, Julie" w:date="2025-05-29T10:20:00Z" w16du:dateUtc="2025-05-29T15:20:00Z">
        <w:r w:rsidRPr="00712D31">
          <w:rPr>
            <w:rFonts w:asciiTheme="minorHAnsi" w:hAnsiTheme="minorHAnsi" w:cstheme="minorHAnsi"/>
            <w:sz w:val="22"/>
            <w:szCs w:val="22"/>
            <w:highlight w:val="lightGray"/>
            <w:rPrChange w:id="222" w:author="Gann, Julie" w:date="2025-10-06T13:40:00Z" w16du:dateUtc="2025-10-06T18:40:00Z">
              <w:rPr>
                <w:rFonts w:asciiTheme="minorHAnsi" w:hAnsiTheme="minorHAnsi" w:cstheme="minorHAnsi"/>
                <w:sz w:val="22"/>
                <w:szCs w:val="22"/>
              </w:rPr>
            </w:rPrChange>
          </w:rPr>
          <w:t>.</w:t>
        </w:r>
        <w:r w:rsidRPr="00A54018">
          <w:rPr>
            <w:rFonts w:asciiTheme="minorHAnsi" w:hAnsiTheme="minorHAnsi" w:cstheme="minorHAnsi"/>
            <w:sz w:val="22"/>
            <w:szCs w:val="22"/>
          </w:rPr>
          <w:t xml:space="preserve"> One of the following codes shall be captured for each reported security: </w:t>
        </w:r>
      </w:ins>
    </w:p>
    <w:p w14:paraId="670FCDAB" w14:textId="77777777" w:rsidR="0000449A" w:rsidRPr="00A54018" w:rsidRDefault="0000449A" w:rsidP="0000449A">
      <w:pPr>
        <w:pStyle w:val="ListParagraph"/>
        <w:jc w:val="both"/>
        <w:rPr>
          <w:ins w:id="223" w:author="Gann, Julie" w:date="2025-05-22T09:37:00Z" w16du:dateUtc="2025-05-22T14:37:00Z"/>
          <w:rFonts w:asciiTheme="minorHAnsi" w:hAnsiTheme="minorHAnsi" w:cstheme="minorHAnsi"/>
          <w:sz w:val="22"/>
          <w:szCs w:val="22"/>
        </w:rPr>
      </w:pPr>
    </w:p>
    <w:p w14:paraId="64520910" w14:textId="77777777" w:rsidR="0000449A" w:rsidRPr="00A54018" w:rsidRDefault="0000449A" w:rsidP="0000449A">
      <w:pPr>
        <w:pStyle w:val="ListParagraph"/>
        <w:numPr>
          <w:ilvl w:val="0"/>
          <w:numId w:val="38"/>
        </w:numPr>
        <w:ind w:left="1350" w:hanging="450"/>
        <w:jc w:val="both"/>
        <w:rPr>
          <w:ins w:id="224" w:author="Gann, Julie" w:date="2025-05-22T09:37:00Z" w16du:dateUtc="2025-05-22T14:37:00Z"/>
          <w:rFonts w:asciiTheme="minorHAnsi" w:hAnsiTheme="minorHAnsi" w:cstheme="minorHAnsi"/>
          <w:sz w:val="22"/>
          <w:szCs w:val="22"/>
        </w:rPr>
      </w:pPr>
      <w:ins w:id="225" w:author="Gann, Julie" w:date="2025-05-22T09:37:00Z" w16du:dateUtc="2025-05-22T14:37:00Z">
        <w:r w:rsidRPr="00A54018">
          <w:rPr>
            <w:rFonts w:asciiTheme="minorHAnsi" w:hAnsiTheme="minorHAnsi" w:cstheme="minorHAnsi"/>
            <w:sz w:val="22"/>
            <w:szCs w:val="22"/>
          </w:rPr>
          <w:t>Public</w:t>
        </w:r>
      </w:ins>
    </w:p>
    <w:p w14:paraId="3A3292E3" w14:textId="77777777" w:rsidR="0000449A" w:rsidRPr="00A54018" w:rsidRDefault="0000449A" w:rsidP="0000449A">
      <w:pPr>
        <w:pStyle w:val="ListParagraph"/>
        <w:numPr>
          <w:ilvl w:val="0"/>
          <w:numId w:val="38"/>
        </w:numPr>
        <w:ind w:left="1350" w:hanging="450"/>
        <w:jc w:val="both"/>
        <w:rPr>
          <w:ins w:id="226" w:author="Gann, Julie" w:date="2025-05-22T09:37:00Z" w16du:dateUtc="2025-05-22T14:37:00Z"/>
          <w:rFonts w:asciiTheme="minorHAnsi" w:hAnsiTheme="minorHAnsi" w:cstheme="minorHAnsi"/>
          <w:sz w:val="22"/>
          <w:szCs w:val="22"/>
        </w:rPr>
      </w:pPr>
      <w:ins w:id="227" w:author="Gann, Julie" w:date="2025-05-22T09:37:00Z" w16du:dateUtc="2025-05-22T14:37:00Z">
        <w:r w:rsidRPr="00A54018">
          <w:rPr>
            <w:rFonts w:asciiTheme="minorHAnsi" w:hAnsiTheme="minorHAnsi" w:cstheme="minorHAnsi"/>
            <w:sz w:val="22"/>
            <w:szCs w:val="22"/>
          </w:rPr>
          <w:t>144A – Includes all permitted exclusions for resales that do not involve the issuer, underwriter or dealer.</w:t>
        </w:r>
      </w:ins>
    </w:p>
    <w:p w14:paraId="67499638" w14:textId="55577AB3" w:rsidR="0000449A" w:rsidRPr="00D275CE" w:rsidRDefault="00F95375" w:rsidP="00D275CE">
      <w:pPr>
        <w:pStyle w:val="ListParagraph"/>
        <w:numPr>
          <w:ilvl w:val="0"/>
          <w:numId w:val="38"/>
        </w:numPr>
        <w:ind w:left="1350" w:hanging="450"/>
        <w:jc w:val="both"/>
        <w:rPr>
          <w:ins w:id="228" w:author="Gann, Julie" w:date="2025-05-22T09:37:00Z" w16du:dateUtc="2025-05-22T14:37:00Z"/>
          <w:rFonts w:asciiTheme="minorHAnsi" w:hAnsiTheme="minorHAnsi" w:cstheme="minorHAnsi"/>
          <w:sz w:val="22"/>
          <w:szCs w:val="22"/>
        </w:rPr>
      </w:pPr>
      <w:ins w:id="229" w:author="Gann, Julie" w:date="2025-10-06T13:41:00Z" w16du:dateUtc="2025-10-06T18:41:00Z">
        <w:r w:rsidRPr="00D275CE">
          <w:rPr>
            <w:rFonts w:asciiTheme="minorHAnsi" w:hAnsiTheme="minorHAnsi" w:cstheme="minorHAnsi"/>
            <w:sz w:val="22"/>
            <w:szCs w:val="22"/>
            <w:highlight w:val="lightGray"/>
            <w:rPrChange w:id="230" w:author="Gann, Julie" w:date="2025-10-06T13:42:00Z" w16du:dateUtc="2025-10-06T18:42:00Z">
              <w:rPr>
                <w:rFonts w:asciiTheme="minorHAnsi" w:hAnsiTheme="minorHAnsi" w:cstheme="minorHAnsi"/>
                <w:sz w:val="22"/>
                <w:szCs w:val="22"/>
              </w:rPr>
            </w:rPrChange>
          </w:rPr>
          <w:t xml:space="preserve">Private Placement Securities </w:t>
        </w:r>
        <w:r w:rsidR="00A15B6B" w:rsidRPr="00D275CE">
          <w:rPr>
            <w:rFonts w:asciiTheme="minorHAnsi" w:hAnsiTheme="minorHAnsi" w:cstheme="minorHAnsi"/>
            <w:sz w:val="22"/>
            <w:szCs w:val="22"/>
            <w:highlight w:val="lightGray"/>
            <w:rPrChange w:id="231" w:author="Gann, Julie" w:date="2025-10-06T13:42:00Z" w16du:dateUtc="2025-10-06T18:42:00Z">
              <w:rPr>
                <w:rFonts w:asciiTheme="minorHAnsi" w:hAnsiTheme="minorHAnsi" w:cstheme="minorHAnsi"/>
                <w:sz w:val="22"/>
                <w:szCs w:val="22"/>
              </w:rPr>
            </w:rPrChange>
          </w:rPr>
          <w:t xml:space="preserve">– </w:t>
        </w:r>
        <w:r w:rsidR="00A15B6B" w:rsidRPr="00815B2C">
          <w:rPr>
            <w:rFonts w:asciiTheme="minorHAnsi" w:hAnsiTheme="minorHAnsi" w:cstheme="minorHAnsi"/>
            <w:sz w:val="22"/>
            <w:szCs w:val="22"/>
            <w:highlight w:val="lightGray"/>
            <w:rPrChange w:id="232" w:author="Gann, Julie" w:date="2025-10-06T14:55:00Z" w16du:dateUtc="2025-10-06T19:55:00Z">
              <w:rPr>
                <w:rFonts w:asciiTheme="minorHAnsi" w:hAnsiTheme="minorHAnsi" w:cstheme="minorHAnsi"/>
                <w:sz w:val="22"/>
                <w:szCs w:val="22"/>
              </w:rPr>
            </w:rPrChange>
          </w:rPr>
          <w:t xml:space="preserve">Includes </w:t>
        </w:r>
      </w:ins>
      <w:ins w:id="233" w:author="Gann, Julie" w:date="2025-10-06T15:46:00Z" w16du:dateUtc="2025-10-06T20:46:00Z">
        <w:r w:rsidR="004D742A">
          <w:rPr>
            <w:rFonts w:asciiTheme="minorHAnsi" w:hAnsiTheme="minorHAnsi" w:cstheme="minorHAnsi"/>
            <w:sz w:val="22"/>
            <w:szCs w:val="22"/>
            <w:highlight w:val="lightGray"/>
          </w:rPr>
          <w:t>‘</w:t>
        </w:r>
      </w:ins>
      <w:ins w:id="234" w:author="Gann, Julie" w:date="2025-05-22T09:37:00Z" w16du:dateUtc="2025-05-22T14:37:00Z">
        <w:r w:rsidR="0000449A" w:rsidRPr="00815B2C">
          <w:rPr>
            <w:rFonts w:asciiTheme="minorHAnsi" w:hAnsiTheme="minorHAnsi" w:cstheme="minorHAnsi"/>
            <w:sz w:val="22"/>
            <w:szCs w:val="22"/>
            <w:highlight w:val="lightGray"/>
            <w:rPrChange w:id="235" w:author="Gann, Julie" w:date="2025-10-06T14:55:00Z" w16du:dateUtc="2025-10-06T19:55:00Z">
              <w:rPr>
                <w:rFonts w:asciiTheme="minorHAnsi" w:hAnsiTheme="minorHAnsi" w:cstheme="minorHAnsi"/>
                <w:sz w:val="22"/>
                <w:szCs w:val="22"/>
              </w:rPr>
            </w:rPrChange>
          </w:rPr>
          <w:t xml:space="preserve">Reg D – </w:t>
        </w:r>
      </w:ins>
      <w:del w:id="236" w:author="Gann, Julie" w:date="2025-10-07T10:13:00Z" w16du:dateUtc="2025-10-07T15:13:00Z">
        <w:r w:rsidR="0000449A" w:rsidRPr="00815B2C" w:rsidDel="009675CA">
          <w:rPr>
            <w:rFonts w:asciiTheme="minorHAnsi" w:hAnsiTheme="minorHAnsi" w:cstheme="minorHAnsi"/>
            <w:sz w:val="22"/>
            <w:szCs w:val="22"/>
            <w:highlight w:val="lightGray"/>
            <w:rPrChange w:id="237" w:author="Gann, Julie" w:date="2025-10-06T14:55:00Z" w16du:dateUtc="2025-10-06T19:55:00Z">
              <w:rPr>
                <w:rFonts w:asciiTheme="minorHAnsi" w:hAnsiTheme="minorHAnsi" w:cstheme="minorHAnsi"/>
                <w:sz w:val="22"/>
                <w:szCs w:val="22"/>
              </w:rPr>
            </w:rPrChange>
          </w:rPr>
          <w:delText>Includes</w:delText>
        </w:r>
      </w:del>
      <w:ins w:id="238" w:author="Gann, Julie" w:date="2025-05-22T09:37:00Z" w16du:dateUtc="2025-05-22T14:37:00Z">
        <w:r w:rsidR="0000449A" w:rsidRPr="00815B2C">
          <w:rPr>
            <w:rFonts w:asciiTheme="minorHAnsi" w:hAnsiTheme="minorHAnsi" w:cstheme="minorHAnsi"/>
            <w:sz w:val="22"/>
            <w:szCs w:val="22"/>
            <w:highlight w:val="lightGray"/>
            <w:rPrChange w:id="239" w:author="Gann, Julie" w:date="2025-10-06T14:55:00Z" w16du:dateUtc="2025-10-06T19:55:00Z">
              <w:rPr>
                <w:rFonts w:asciiTheme="minorHAnsi" w:hAnsiTheme="minorHAnsi" w:cstheme="minorHAnsi"/>
                <w:sz w:val="22"/>
                <w:szCs w:val="22"/>
              </w:rPr>
            </w:rPrChange>
          </w:rPr>
          <w:t xml:space="preserve">both </w:t>
        </w:r>
      </w:ins>
      <w:ins w:id="240" w:author="Gann, Julie" w:date="2025-10-07T08:59:00Z" w16du:dateUtc="2025-10-07T13:59:00Z">
        <w:r w:rsidR="00397023">
          <w:rPr>
            <w:rFonts w:asciiTheme="minorHAnsi" w:hAnsiTheme="minorHAnsi" w:cstheme="minorHAnsi"/>
            <w:sz w:val="22"/>
            <w:szCs w:val="22"/>
            <w:highlight w:val="lightGray"/>
          </w:rPr>
          <w:t>e</w:t>
        </w:r>
      </w:ins>
      <w:ins w:id="241" w:author="Gann, Julie" w:date="2025-05-22T09:37:00Z" w16du:dateUtc="2025-05-22T14:37:00Z">
        <w:r w:rsidR="0000449A" w:rsidRPr="00815B2C">
          <w:rPr>
            <w:rFonts w:asciiTheme="minorHAnsi" w:hAnsiTheme="minorHAnsi" w:cstheme="minorHAnsi"/>
            <w:sz w:val="22"/>
            <w:szCs w:val="22"/>
            <w:highlight w:val="lightGray"/>
            <w:rPrChange w:id="242" w:author="Gann, Julie" w:date="2025-10-06T14:55:00Z" w16du:dateUtc="2025-10-06T19:55:00Z">
              <w:rPr>
                <w:rFonts w:asciiTheme="minorHAnsi" w:hAnsiTheme="minorHAnsi" w:cstheme="minorHAnsi"/>
                <w:sz w:val="22"/>
                <w:szCs w:val="22"/>
              </w:rPr>
            </w:rPrChange>
          </w:rPr>
          <w:t>xemptions under Rule 504 and 506</w:t>
        </w:r>
      </w:ins>
      <w:ins w:id="243" w:author="Gann, Julie" w:date="2025-10-06T13:42:00Z" w16du:dateUtc="2025-10-06T18:42:00Z">
        <w:r w:rsidR="00D275CE" w:rsidRPr="00815B2C">
          <w:rPr>
            <w:rFonts w:asciiTheme="minorHAnsi" w:hAnsiTheme="minorHAnsi" w:cstheme="minorHAnsi"/>
            <w:sz w:val="22"/>
            <w:szCs w:val="22"/>
            <w:highlight w:val="lightGray"/>
            <w:rPrChange w:id="244" w:author="Gann, Julie" w:date="2025-10-06T14:55:00Z" w16du:dateUtc="2025-10-06T19:55:00Z">
              <w:rPr>
                <w:rFonts w:asciiTheme="minorHAnsi" w:hAnsiTheme="minorHAnsi" w:cstheme="minorHAnsi"/>
                <w:sz w:val="22"/>
                <w:szCs w:val="22"/>
              </w:rPr>
            </w:rPrChange>
          </w:rPr>
          <w:t>’ and ‘</w:t>
        </w:r>
      </w:ins>
      <w:ins w:id="245" w:author="Gann, Julie" w:date="2025-05-22T09:37:00Z" w16du:dateUtc="2025-05-22T14:37:00Z">
        <w:r w:rsidR="0000449A" w:rsidRPr="00815B2C">
          <w:rPr>
            <w:rFonts w:asciiTheme="minorHAnsi" w:hAnsiTheme="minorHAnsi" w:cstheme="minorHAnsi"/>
            <w:sz w:val="22"/>
            <w:szCs w:val="22"/>
            <w:highlight w:val="lightGray"/>
            <w:rPrChange w:id="246" w:author="Gann, Julie" w:date="2025-10-06T14:55:00Z" w16du:dateUtc="2025-10-06T19:55:00Z">
              <w:rPr>
                <w:rFonts w:asciiTheme="minorHAnsi" w:hAnsiTheme="minorHAnsi" w:cstheme="minorHAnsi"/>
                <w:sz w:val="22"/>
                <w:szCs w:val="22"/>
              </w:rPr>
            </w:rPrChange>
          </w:rPr>
          <w:t>Section 4(a)2 – General exemption</w:t>
        </w:r>
      </w:ins>
      <w:ins w:id="247" w:author="Gann, Julie" w:date="2025-10-06T15:46:00Z" w16du:dateUtc="2025-10-06T20:46:00Z">
        <w:r w:rsidR="004D742A">
          <w:rPr>
            <w:rFonts w:asciiTheme="minorHAnsi" w:hAnsiTheme="minorHAnsi" w:cstheme="minorHAnsi"/>
            <w:sz w:val="22"/>
            <w:szCs w:val="22"/>
            <w:highlight w:val="lightGray"/>
          </w:rPr>
          <w:t>s,</w:t>
        </w:r>
      </w:ins>
      <w:ins w:id="248" w:author="Gann, Julie" w:date="2025-10-06T13:42:00Z" w16du:dateUtc="2025-10-06T18:42:00Z">
        <w:r w:rsidR="00D275CE" w:rsidRPr="00815B2C">
          <w:rPr>
            <w:rFonts w:asciiTheme="minorHAnsi" w:hAnsiTheme="minorHAnsi" w:cstheme="minorHAnsi"/>
            <w:sz w:val="22"/>
            <w:szCs w:val="22"/>
            <w:highlight w:val="lightGray"/>
            <w:rPrChange w:id="249" w:author="Gann, Julie" w:date="2025-10-06T14:55:00Z" w16du:dateUtc="2025-10-06T19:55:00Z">
              <w:rPr>
                <w:rFonts w:asciiTheme="minorHAnsi" w:hAnsiTheme="minorHAnsi" w:cstheme="minorHAnsi"/>
                <w:sz w:val="22"/>
                <w:szCs w:val="22"/>
              </w:rPr>
            </w:rPrChange>
          </w:rPr>
          <w:t>’ as well as any other exclusion from SEC registration for investments captured under the Securities Act of 1933, excluding Rule 144A.</w:t>
        </w:r>
        <w:r w:rsidR="00D275CE">
          <w:rPr>
            <w:rFonts w:asciiTheme="minorHAnsi" w:hAnsiTheme="minorHAnsi" w:cstheme="minorHAnsi"/>
            <w:sz w:val="22"/>
            <w:szCs w:val="22"/>
          </w:rPr>
          <w:t xml:space="preserve"> </w:t>
        </w:r>
      </w:ins>
    </w:p>
    <w:p w14:paraId="0D14D164" w14:textId="16334957" w:rsidR="0000449A" w:rsidRPr="00A54018" w:rsidRDefault="004B18F7" w:rsidP="0000449A">
      <w:pPr>
        <w:pStyle w:val="ListParagraph"/>
        <w:numPr>
          <w:ilvl w:val="0"/>
          <w:numId w:val="38"/>
        </w:numPr>
        <w:ind w:left="1350" w:hanging="450"/>
        <w:jc w:val="both"/>
        <w:rPr>
          <w:ins w:id="250" w:author="Gann, Julie" w:date="2025-05-22T09:37:00Z" w16du:dateUtc="2025-05-22T14:37:00Z"/>
          <w:rFonts w:asciiTheme="minorHAnsi" w:hAnsiTheme="minorHAnsi" w:cstheme="minorHAnsi"/>
          <w:sz w:val="22"/>
          <w:szCs w:val="22"/>
        </w:rPr>
      </w:pPr>
      <w:ins w:id="251" w:author="Gann, Julie" w:date="2025-10-06T14:56:00Z" w16du:dateUtc="2025-10-06T19:56:00Z">
        <w:r w:rsidRPr="004B18F7">
          <w:rPr>
            <w:rFonts w:asciiTheme="minorHAnsi" w:hAnsiTheme="minorHAnsi" w:cstheme="minorHAnsi"/>
            <w:sz w:val="22"/>
            <w:szCs w:val="22"/>
            <w:highlight w:val="lightGray"/>
            <w:rPrChange w:id="252" w:author="Gann, Julie" w:date="2025-10-06T14:56:00Z" w16du:dateUtc="2025-10-06T19:56:00Z">
              <w:rPr>
                <w:rFonts w:asciiTheme="minorHAnsi" w:hAnsiTheme="minorHAnsi" w:cstheme="minorHAnsi"/>
                <w:sz w:val="22"/>
                <w:szCs w:val="22"/>
              </w:rPr>
            </w:rPrChange>
          </w:rPr>
          <w:t>Not Applicable</w:t>
        </w:r>
        <w:r>
          <w:rPr>
            <w:rFonts w:asciiTheme="minorHAnsi" w:hAnsiTheme="minorHAnsi" w:cstheme="minorHAnsi"/>
            <w:sz w:val="22"/>
            <w:szCs w:val="22"/>
          </w:rPr>
          <w:t xml:space="preserve"> (</w:t>
        </w:r>
      </w:ins>
      <w:ins w:id="253" w:author="Gann, Julie" w:date="2025-05-22T09:37:00Z" w16du:dateUtc="2025-05-22T14:37:00Z">
        <w:r w:rsidR="0000449A" w:rsidRPr="00A54018">
          <w:rPr>
            <w:rFonts w:asciiTheme="minorHAnsi" w:hAnsiTheme="minorHAnsi" w:cstheme="minorHAnsi"/>
            <w:sz w:val="22"/>
            <w:szCs w:val="22"/>
          </w:rPr>
          <w:t>N/A</w:t>
        </w:r>
      </w:ins>
      <w:ins w:id="254" w:author="Gann, Julie" w:date="2025-10-06T14:56:00Z" w16du:dateUtc="2025-10-06T19:56:00Z">
        <w:r>
          <w:rPr>
            <w:rFonts w:asciiTheme="minorHAnsi" w:hAnsiTheme="minorHAnsi" w:cstheme="minorHAnsi"/>
            <w:sz w:val="22"/>
            <w:szCs w:val="22"/>
          </w:rPr>
          <w:t>)</w:t>
        </w:r>
      </w:ins>
      <w:ins w:id="255" w:author="Gann, Julie" w:date="2025-05-22T09:37:00Z" w16du:dateUtc="2025-05-22T14:37:00Z">
        <w:r w:rsidR="0000449A" w:rsidRPr="00A54018">
          <w:rPr>
            <w:rFonts w:asciiTheme="minorHAnsi" w:hAnsiTheme="minorHAnsi" w:cstheme="minorHAnsi"/>
            <w:sz w:val="22"/>
            <w:szCs w:val="22"/>
          </w:rPr>
          <w:t xml:space="preserve"> </w:t>
        </w:r>
        <w:r w:rsidR="0000449A" w:rsidRPr="00CC1001">
          <w:rPr>
            <w:rFonts w:asciiTheme="minorHAnsi" w:hAnsiTheme="minorHAnsi" w:cstheme="minorHAnsi"/>
            <w:sz w:val="22"/>
            <w:szCs w:val="22"/>
            <w:highlight w:val="lightGray"/>
            <w:rPrChange w:id="256" w:author="Gann, Julie" w:date="2025-10-06T14:57:00Z" w16du:dateUtc="2025-10-06T19:57:00Z">
              <w:rPr>
                <w:rFonts w:asciiTheme="minorHAnsi" w:hAnsiTheme="minorHAnsi" w:cstheme="minorHAnsi"/>
                <w:sz w:val="22"/>
                <w:szCs w:val="22"/>
              </w:rPr>
            </w:rPrChange>
          </w:rPr>
          <w:t>–</w:t>
        </w:r>
      </w:ins>
      <w:del w:id="257" w:author="Gann, Julie" w:date="2025-10-06T15:43:00Z" w16du:dateUtc="2025-10-06T20:43:00Z">
        <w:r w:rsidR="0000449A" w:rsidRPr="00C16E40" w:rsidDel="00C16E40">
          <w:rPr>
            <w:rFonts w:asciiTheme="minorHAnsi" w:hAnsiTheme="minorHAnsi" w:cstheme="minorHAnsi"/>
            <w:sz w:val="22"/>
            <w:szCs w:val="22"/>
            <w:highlight w:val="lightGray"/>
            <w:rPrChange w:id="258" w:author="Gann, Julie" w:date="2025-10-06T14:57:00Z" w16du:dateUtc="2025-10-06T19:57:00Z">
              <w:rPr>
                <w:rFonts w:asciiTheme="minorHAnsi" w:hAnsiTheme="minorHAnsi" w:cstheme="minorHAnsi"/>
                <w:sz w:val="22"/>
                <w:szCs w:val="22"/>
              </w:rPr>
            </w:rPrChange>
          </w:rPr>
          <w:delText>Security is not required to be registered with the SEC.</w:delText>
        </w:r>
        <w:r w:rsidR="0000449A" w:rsidRPr="00CC1001" w:rsidDel="00C16E40">
          <w:rPr>
            <w:rFonts w:asciiTheme="minorHAnsi" w:hAnsiTheme="minorHAnsi" w:cstheme="minorHAnsi"/>
            <w:sz w:val="22"/>
            <w:szCs w:val="22"/>
            <w:highlight w:val="lightGray"/>
            <w:rPrChange w:id="259" w:author="Gann, Julie" w:date="2025-10-06T14:57:00Z" w16du:dateUtc="2025-10-06T19:57:00Z">
              <w:rPr>
                <w:rFonts w:asciiTheme="minorHAnsi" w:hAnsiTheme="minorHAnsi" w:cstheme="minorHAnsi"/>
                <w:sz w:val="22"/>
                <w:szCs w:val="22"/>
              </w:rPr>
            </w:rPrChange>
          </w:rPr>
          <w:delText xml:space="preserve"> </w:delText>
        </w:r>
      </w:del>
      <w:ins w:id="260" w:author="Gann, Julie" w:date="2025-10-06T14:56:00Z" w16du:dateUtc="2025-10-06T19:56:00Z">
        <w:r w:rsidRPr="00CC1001">
          <w:rPr>
            <w:rFonts w:asciiTheme="minorHAnsi" w:hAnsiTheme="minorHAnsi" w:cstheme="minorHAnsi"/>
            <w:sz w:val="22"/>
            <w:szCs w:val="22"/>
            <w:highlight w:val="lightGray"/>
            <w:rPrChange w:id="261" w:author="Gann, Julie" w:date="2025-10-06T14:57:00Z" w16du:dateUtc="2025-10-06T19:57:00Z">
              <w:rPr>
                <w:rFonts w:asciiTheme="minorHAnsi" w:hAnsiTheme="minorHAnsi" w:cstheme="minorHAnsi"/>
                <w:sz w:val="22"/>
                <w:szCs w:val="22"/>
              </w:rPr>
            </w:rPrChange>
          </w:rPr>
          <w:t>Investments not included in the other categories</w:t>
        </w:r>
      </w:ins>
      <w:ins w:id="262" w:author="Gann, Julie" w:date="2025-10-06T14:57:00Z" w16du:dateUtc="2025-10-06T19:57:00Z">
        <w:r w:rsidR="00CC1001" w:rsidRPr="00CC1001">
          <w:rPr>
            <w:rFonts w:asciiTheme="minorHAnsi" w:hAnsiTheme="minorHAnsi" w:cstheme="minorHAnsi"/>
            <w:sz w:val="22"/>
            <w:szCs w:val="22"/>
            <w:highlight w:val="lightGray"/>
            <w:rPrChange w:id="263" w:author="Gann, Julie" w:date="2025-10-06T14:57:00Z" w16du:dateUtc="2025-10-06T19:57:00Z">
              <w:rPr>
                <w:rFonts w:asciiTheme="minorHAnsi" w:hAnsiTheme="minorHAnsi" w:cstheme="minorHAnsi"/>
                <w:sz w:val="22"/>
                <w:szCs w:val="22"/>
              </w:rPr>
            </w:rPrChange>
          </w:rPr>
          <w:t>. This should only include investments that are not within the scope of the Securities Act of 1933</w:t>
        </w:r>
      </w:ins>
      <w:ins w:id="264" w:author="Gann, Julie" w:date="2025-10-06T14:59:00Z" w16du:dateUtc="2025-10-06T19:59:00Z">
        <w:r w:rsidR="007F0EA7">
          <w:rPr>
            <w:rFonts w:asciiTheme="minorHAnsi" w:hAnsiTheme="minorHAnsi" w:cstheme="minorHAnsi"/>
            <w:sz w:val="22"/>
            <w:szCs w:val="22"/>
            <w:highlight w:val="lightGray"/>
          </w:rPr>
          <w:t xml:space="preserve"> (e.g., long-term certificates of deposits)</w:t>
        </w:r>
      </w:ins>
      <w:ins w:id="265" w:author="Gann, Julie" w:date="2025-10-06T14:57:00Z" w16du:dateUtc="2025-10-06T19:57:00Z">
        <w:r w:rsidR="00CC1001" w:rsidRPr="00CC1001">
          <w:rPr>
            <w:rFonts w:asciiTheme="minorHAnsi" w:hAnsiTheme="minorHAnsi" w:cstheme="minorHAnsi"/>
            <w:sz w:val="22"/>
            <w:szCs w:val="22"/>
            <w:highlight w:val="lightGray"/>
            <w:rPrChange w:id="266" w:author="Gann, Julie" w:date="2025-10-06T14:57:00Z" w16du:dateUtc="2025-10-06T19:57:00Z">
              <w:rPr>
                <w:rFonts w:asciiTheme="minorHAnsi" w:hAnsiTheme="minorHAnsi" w:cstheme="minorHAnsi"/>
                <w:sz w:val="22"/>
                <w:szCs w:val="22"/>
              </w:rPr>
            </w:rPrChange>
          </w:rPr>
          <w:t>.</w:t>
        </w:r>
      </w:ins>
    </w:p>
    <w:p w14:paraId="72B1A425" w14:textId="77777777" w:rsidR="0000449A" w:rsidRPr="00A54018" w:rsidRDefault="0000449A" w:rsidP="0000449A">
      <w:pPr>
        <w:pStyle w:val="ListParagraph"/>
        <w:jc w:val="both"/>
        <w:rPr>
          <w:ins w:id="267" w:author="Gann, Julie" w:date="2025-05-22T09:37:00Z" w16du:dateUtc="2025-05-22T14:37:00Z"/>
          <w:rFonts w:asciiTheme="minorHAnsi" w:hAnsiTheme="minorHAnsi" w:cstheme="minorHAnsi"/>
          <w:b/>
          <w:sz w:val="22"/>
          <w:szCs w:val="22"/>
        </w:rPr>
      </w:pPr>
    </w:p>
    <w:p w14:paraId="23F30FD6" w14:textId="42A6A132" w:rsidR="0000449A" w:rsidRPr="00A54018" w:rsidRDefault="0000449A" w:rsidP="00486E80">
      <w:pPr>
        <w:pStyle w:val="ListParagraph"/>
        <w:numPr>
          <w:ilvl w:val="0"/>
          <w:numId w:val="44"/>
        </w:numPr>
        <w:jc w:val="both"/>
        <w:rPr>
          <w:ins w:id="268" w:author="Gann, Julie" w:date="2025-05-22T09:37:00Z" w16du:dateUtc="2025-05-22T14:37:00Z"/>
          <w:rFonts w:asciiTheme="minorHAnsi" w:hAnsiTheme="minorHAnsi" w:cstheme="minorHAnsi"/>
          <w:sz w:val="22"/>
          <w:szCs w:val="22"/>
        </w:rPr>
      </w:pPr>
      <w:ins w:id="269" w:author="Gann, Julie" w:date="2025-05-22T09:37:00Z" w16du:dateUtc="2025-05-22T14:37:00Z">
        <w:r w:rsidRPr="00A54018">
          <w:rPr>
            <w:rFonts w:asciiTheme="minorHAnsi" w:hAnsiTheme="minorHAnsi" w:cstheme="minorHAnsi"/>
            <w:sz w:val="22"/>
            <w:szCs w:val="22"/>
          </w:rPr>
          <w:t xml:space="preserve">The aggregate disclosure is proposed as follows: </w:t>
        </w:r>
      </w:ins>
    </w:p>
    <w:p w14:paraId="3EB349E7" w14:textId="77777777" w:rsidR="0000449A" w:rsidRPr="00A54018" w:rsidRDefault="0000449A" w:rsidP="0000449A">
      <w:pPr>
        <w:jc w:val="both"/>
        <w:rPr>
          <w:rFonts w:asciiTheme="minorHAnsi" w:hAnsiTheme="minorHAnsi" w:cstheme="minorHAnsi"/>
          <w:b/>
          <w:sz w:val="22"/>
          <w:szCs w:val="22"/>
        </w:rPr>
      </w:pPr>
    </w:p>
    <w:tbl>
      <w:tblPr>
        <w:tblStyle w:val="TableGrid"/>
        <w:tblW w:w="10378" w:type="dxa"/>
        <w:tblLook w:val="04A0" w:firstRow="1" w:lastRow="0" w:firstColumn="1" w:lastColumn="0" w:noHBand="0" w:noVBand="1"/>
        <w:tblPrChange w:id="270" w:author="Gann, Julie" w:date="2025-10-06T15:04:00Z" w16du:dateUtc="2025-10-06T20:04:00Z">
          <w:tblPr>
            <w:tblStyle w:val="TableGrid"/>
            <w:tblW w:w="0" w:type="auto"/>
            <w:tblLook w:val="04A0" w:firstRow="1" w:lastRow="0" w:firstColumn="1" w:lastColumn="0" w:noHBand="0" w:noVBand="1"/>
          </w:tblPr>
        </w:tblPrChange>
      </w:tblPr>
      <w:tblGrid>
        <w:gridCol w:w="2875"/>
        <w:gridCol w:w="720"/>
        <w:gridCol w:w="717"/>
        <w:gridCol w:w="611"/>
        <w:gridCol w:w="676"/>
        <w:gridCol w:w="1409"/>
        <w:gridCol w:w="1499"/>
        <w:gridCol w:w="1871"/>
        <w:tblGridChange w:id="271">
          <w:tblGrid>
            <w:gridCol w:w="1750"/>
            <w:gridCol w:w="840"/>
            <w:gridCol w:w="285"/>
            <w:gridCol w:w="433"/>
            <w:gridCol w:w="287"/>
            <w:gridCol w:w="329"/>
            <w:gridCol w:w="388"/>
            <w:gridCol w:w="296"/>
            <w:gridCol w:w="315"/>
            <w:gridCol w:w="676"/>
            <w:gridCol w:w="427"/>
            <w:gridCol w:w="982"/>
            <w:gridCol w:w="529"/>
            <w:gridCol w:w="970"/>
            <w:gridCol w:w="920"/>
            <w:gridCol w:w="951"/>
          </w:tblGrid>
        </w:tblGridChange>
      </w:tblGrid>
      <w:tr w:rsidR="0000449A" w:rsidRPr="00A54018" w14:paraId="4E6B9893" w14:textId="77777777" w:rsidTr="00FF1398">
        <w:trPr>
          <w:trPrChange w:id="272" w:author="Gann, Julie" w:date="2025-10-06T15:04:00Z" w16du:dateUtc="2025-10-06T20:04:00Z">
            <w:trPr>
              <w:gridAfter w:val="0"/>
            </w:trPr>
          </w:trPrChange>
        </w:trPr>
        <w:tc>
          <w:tcPr>
            <w:tcW w:w="2875" w:type="dxa"/>
            <w:vAlign w:val="bottom"/>
            <w:tcPrChange w:id="273" w:author="Gann, Julie" w:date="2025-10-06T15:04:00Z" w16du:dateUtc="2025-10-06T20:04:00Z">
              <w:tcPr>
                <w:tcW w:w="1750" w:type="dxa"/>
              </w:tcPr>
            </w:tcPrChange>
          </w:tcPr>
          <w:p w14:paraId="7F26EF7E" w14:textId="77777777" w:rsidR="0000449A" w:rsidRPr="00A54018" w:rsidRDefault="0000449A">
            <w:pPr>
              <w:jc w:val="both"/>
              <w:rPr>
                <w:rFonts w:asciiTheme="minorHAnsi" w:hAnsiTheme="minorHAnsi" w:cstheme="minorHAnsi"/>
                <w:b/>
                <w:sz w:val="22"/>
                <w:szCs w:val="22"/>
              </w:rPr>
            </w:pPr>
          </w:p>
        </w:tc>
        <w:tc>
          <w:tcPr>
            <w:tcW w:w="720" w:type="dxa"/>
            <w:vAlign w:val="bottom"/>
            <w:tcPrChange w:id="274" w:author="Gann, Julie" w:date="2025-10-06T15:04:00Z" w16du:dateUtc="2025-10-06T20:04:00Z">
              <w:tcPr>
                <w:tcW w:w="840" w:type="dxa"/>
              </w:tcPr>
            </w:tcPrChange>
          </w:tcPr>
          <w:p w14:paraId="13BEA70B"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Total BACV</w:t>
            </w:r>
          </w:p>
        </w:tc>
        <w:tc>
          <w:tcPr>
            <w:tcW w:w="717" w:type="dxa"/>
            <w:vAlign w:val="bottom"/>
            <w:tcPrChange w:id="275" w:author="Gann, Julie" w:date="2025-10-06T15:04:00Z" w16du:dateUtc="2025-10-06T20:04:00Z">
              <w:tcPr>
                <w:tcW w:w="718" w:type="dxa"/>
                <w:gridSpan w:val="2"/>
              </w:tcPr>
            </w:tcPrChange>
          </w:tcPr>
          <w:p w14:paraId="141B04A0"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Total FV</w:t>
            </w:r>
          </w:p>
        </w:tc>
        <w:tc>
          <w:tcPr>
            <w:tcW w:w="611" w:type="dxa"/>
            <w:vAlign w:val="bottom"/>
            <w:tcPrChange w:id="276" w:author="Gann, Julie" w:date="2025-10-06T15:04:00Z" w16du:dateUtc="2025-10-06T20:04:00Z">
              <w:tcPr>
                <w:tcW w:w="616" w:type="dxa"/>
                <w:gridSpan w:val="2"/>
              </w:tcPr>
            </w:tcPrChange>
          </w:tcPr>
          <w:p w14:paraId="6B8D275E"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FV L2</w:t>
            </w:r>
          </w:p>
        </w:tc>
        <w:tc>
          <w:tcPr>
            <w:tcW w:w="676" w:type="dxa"/>
            <w:vAlign w:val="bottom"/>
            <w:tcPrChange w:id="277" w:author="Gann, Julie" w:date="2025-10-06T15:04:00Z" w16du:dateUtc="2025-10-06T20:04:00Z">
              <w:tcPr>
                <w:tcW w:w="684" w:type="dxa"/>
                <w:gridSpan w:val="2"/>
              </w:tcPr>
            </w:tcPrChange>
          </w:tcPr>
          <w:p w14:paraId="212C38A9"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FV L3</w:t>
            </w:r>
          </w:p>
        </w:tc>
        <w:tc>
          <w:tcPr>
            <w:tcW w:w="1409" w:type="dxa"/>
            <w:vAlign w:val="bottom"/>
            <w:tcPrChange w:id="278" w:author="Gann, Julie" w:date="2025-10-06T15:04:00Z" w16du:dateUtc="2025-10-06T20:04:00Z">
              <w:tcPr>
                <w:tcW w:w="1418" w:type="dxa"/>
                <w:gridSpan w:val="3"/>
              </w:tcPr>
            </w:tcPrChange>
          </w:tcPr>
          <w:p w14:paraId="38867A72"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Aggregate Deferred Interest</w:t>
            </w:r>
          </w:p>
        </w:tc>
        <w:tc>
          <w:tcPr>
            <w:tcW w:w="1499" w:type="dxa"/>
            <w:vAlign w:val="bottom"/>
            <w:tcPrChange w:id="279" w:author="Gann, Julie" w:date="2025-10-06T15:04:00Z" w16du:dateUtc="2025-10-06T20:04:00Z">
              <w:tcPr>
                <w:tcW w:w="1511" w:type="dxa"/>
                <w:gridSpan w:val="2"/>
              </w:tcPr>
            </w:tcPrChange>
          </w:tcPr>
          <w:p w14:paraId="1A143318"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Aggregate Paid-In-Kind Interest</w:t>
            </w:r>
          </w:p>
        </w:tc>
        <w:tc>
          <w:tcPr>
            <w:tcW w:w="1871" w:type="dxa"/>
            <w:vAlign w:val="bottom"/>
            <w:tcPrChange w:id="280" w:author="Gann, Julie" w:date="2025-10-06T15:04:00Z" w16du:dateUtc="2025-10-06T20:04:00Z">
              <w:tcPr>
                <w:tcW w:w="1890" w:type="dxa"/>
                <w:gridSpan w:val="2"/>
              </w:tcPr>
            </w:tcPrChange>
          </w:tcPr>
          <w:p w14:paraId="13F8E4BB" w14:textId="77777777" w:rsidR="0000449A" w:rsidRPr="00A54018" w:rsidRDefault="0000449A">
            <w:pPr>
              <w:jc w:val="center"/>
              <w:rPr>
                <w:rFonts w:asciiTheme="minorHAnsi" w:hAnsiTheme="minorHAnsi" w:cstheme="minorHAnsi"/>
                <w:b/>
                <w:sz w:val="22"/>
                <w:szCs w:val="22"/>
              </w:rPr>
            </w:pPr>
            <w:r w:rsidRPr="00A54018">
              <w:rPr>
                <w:rFonts w:asciiTheme="minorHAnsi" w:hAnsiTheme="minorHAnsi" w:cstheme="minorHAnsi"/>
                <w:b/>
                <w:sz w:val="22"/>
                <w:szCs w:val="22"/>
              </w:rPr>
              <w:t>BACV with PLR as NAIC Designation</w:t>
            </w:r>
          </w:p>
        </w:tc>
      </w:tr>
      <w:tr w:rsidR="0000449A" w:rsidRPr="00A54018" w14:paraId="1EE4C4CC" w14:textId="77777777" w:rsidTr="00953C4D">
        <w:trPr>
          <w:trPrChange w:id="281" w:author="Gann, Julie" w:date="2025-10-06T15:04:00Z" w16du:dateUtc="2025-10-06T20:04:00Z">
            <w:trPr>
              <w:gridAfter w:val="0"/>
            </w:trPr>
          </w:trPrChange>
        </w:trPr>
        <w:tc>
          <w:tcPr>
            <w:tcW w:w="2875" w:type="dxa"/>
            <w:tcPrChange w:id="282" w:author="Gann, Julie" w:date="2025-10-06T15:04:00Z" w16du:dateUtc="2025-10-06T20:04:00Z">
              <w:tcPr>
                <w:tcW w:w="1750" w:type="dxa"/>
              </w:tcPr>
            </w:tcPrChange>
          </w:tcPr>
          <w:p w14:paraId="10C9138D" w14:textId="6C7793A8" w:rsidR="0000449A" w:rsidRPr="00A54018" w:rsidRDefault="0000449A">
            <w:pPr>
              <w:jc w:val="both"/>
              <w:rPr>
                <w:rFonts w:asciiTheme="minorHAnsi" w:hAnsiTheme="minorHAnsi" w:cstheme="minorHAnsi"/>
                <w:b/>
                <w:sz w:val="22"/>
                <w:szCs w:val="22"/>
              </w:rPr>
            </w:pPr>
            <w:del w:id="283" w:author="Gann, Julie" w:date="2025-10-06T15:02:00Z" w16du:dateUtc="2025-10-06T20:02:00Z">
              <w:r w:rsidRPr="008B2A87" w:rsidDel="00953C4D">
                <w:rPr>
                  <w:rFonts w:asciiTheme="minorHAnsi" w:hAnsiTheme="minorHAnsi" w:cstheme="minorHAnsi"/>
                  <w:b/>
                  <w:sz w:val="22"/>
                  <w:szCs w:val="22"/>
                  <w:highlight w:val="lightGray"/>
                  <w:rPrChange w:id="284" w:author="Gann, Julie" w:date="2025-10-07T09:00:00Z" w16du:dateUtc="2025-10-07T14:00:00Z">
                    <w:rPr>
                      <w:rFonts w:asciiTheme="minorHAnsi" w:hAnsiTheme="minorHAnsi" w:cstheme="minorHAnsi"/>
                      <w:b/>
                      <w:sz w:val="22"/>
                      <w:szCs w:val="22"/>
                    </w:rPr>
                  </w:rPrChange>
                </w:rPr>
                <w:delText>Schedule DA</w:delText>
              </w:r>
            </w:del>
            <w:ins w:id="285" w:author="Gann, Julie" w:date="2025-10-06T15:02:00Z" w16du:dateUtc="2025-10-06T20:02:00Z">
              <w:r w:rsidR="00953C4D" w:rsidRPr="008B2A87">
                <w:rPr>
                  <w:rFonts w:asciiTheme="minorHAnsi" w:hAnsiTheme="minorHAnsi" w:cstheme="minorHAnsi"/>
                  <w:b/>
                  <w:sz w:val="22"/>
                  <w:szCs w:val="22"/>
                  <w:highlight w:val="lightGray"/>
                  <w:rPrChange w:id="286" w:author="Gann, Julie" w:date="2025-10-07T09:00:00Z" w16du:dateUtc="2025-10-07T14:00:00Z">
                    <w:rPr>
                      <w:rFonts w:asciiTheme="minorHAnsi" w:hAnsiTheme="minorHAnsi" w:cstheme="minorHAnsi"/>
                      <w:b/>
                      <w:sz w:val="22"/>
                      <w:szCs w:val="22"/>
                    </w:rPr>
                  </w:rPrChange>
                </w:rPr>
                <w:t>Short-Term Investments</w:t>
              </w:r>
            </w:ins>
          </w:p>
        </w:tc>
        <w:tc>
          <w:tcPr>
            <w:tcW w:w="720" w:type="dxa"/>
            <w:tcPrChange w:id="287" w:author="Gann, Julie" w:date="2025-10-06T15:04:00Z" w16du:dateUtc="2025-10-06T20:04:00Z">
              <w:tcPr>
                <w:tcW w:w="840" w:type="dxa"/>
              </w:tcPr>
            </w:tcPrChange>
          </w:tcPr>
          <w:p w14:paraId="0CFFBB07" w14:textId="77777777" w:rsidR="0000449A" w:rsidRPr="00A54018" w:rsidRDefault="0000449A">
            <w:pPr>
              <w:jc w:val="both"/>
              <w:rPr>
                <w:rFonts w:asciiTheme="minorHAnsi" w:hAnsiTheme="minorHAnsi" w:cstheme="minorHAnsi"/>
                <w:b/>
                <w:sz w:val="22"/>
                <w:szCs w:val="22"/>
              </w:rPr>
            </w:pPr>
          </w:p>
        </w:tc>
        <w:tc>
          <w:tcPr>
            <w:tcW w:w="717" w:type="dxa"/>
            <w:tcPrChange w:id="288" w:author="Gann, Julie" w:date="2025-10-06T15:04:00Z" w16du:dateUtc="2025-10-06T20:04:00Z">
              <w:tcPr>
                <w:tcW w:w="718" w:type="dxa"/>
                <w:gridSpan w:val="2"/>
              </w:tcPr>
            </w:tcPrChange>
          </w:tcPr>
          <w:p w14:paraId="49B6B4DD" w14:textId="77777777" w:rsidR="0000449A" w:rsidRPr="00A54018" w:rsidRDefault="0000449A">
            <w:pPr>
              <w:jc w:val="both"/>
              <w:rPr>
                <w:rFonts w:asciiTheme="minorHAnsi" w:hAnsiTheme="minorHAnsi" w:cstheme="minorHAnsi"/>
                <w:b/>
                <w:sz w:val="22"/>
                <w:szCs w:val="22"/>
              </w:rPr>
            </w:pPr>
          </w:p>
        </w:tc>
        <w:tc>
          <w:tcPr>
            <w:tcW w:w="611" w:type="dxa"/>
            <w:tcPrChange w:id="289" w:author="Gann, Julie" w:date="2025-10-06T15:04:00Z" w16du:dateUtc="2025-10-06T20:04:00Z">
              <w:tcPr>
                <w:tcW w:w="616" w:type="dxa"/>
                <w:gridSpan w:val="2"/>
              </w:tcPr>
            </w:tcPrChange>
          </w:tcPr>
          <w:p w14:paraId="01455A68" w14:textId="77777777" w:rsidR="0000449A" w:rsidRPr="00A54018" w:rsidRDefault="0000449A">
            <w:pPr>
              <w:jc w:val="both"/>
              <w:rPr>
                <w:rFonts w:asciiTheme="minorHAnsi" w:hAnsiTheme="minorHAnsi" w:cstheme="minorHAnsi"/>
                <w:b/>
                <w:sz w:val="22"/>
                <w:szCs w:val="22"/>
              </w:rPr>
            </w:pPr>
          </w:p>
        </w:tc>
        <w:tc>
          <w:tcPr>
            <w:tcW w:w="676" w:type="dxa"/>
            <w:tcPrChange w:id="290" w:author="Gann, Julie" w:date="2025-10-06T15:04:00Z" w16du:dateUtc="2025-10-06T20:04:00Z">
              <w:tcPr>
                <w:tcW w:w="684" w:type="dxa"/>
                <w:gridSpan w:val="2"/>
              </w:tcPr>
            </w:tcPrChange>
          </w:tcPr>
          <w:p w14:paraId="5CA9EC45" w14:textId="77777777" w:rsidR="0000449A" w:rsidRPr="00A54018" w:rsidRDefault="0000449A">
            <w:pPr>
              <w:jc w:val="both"/>
              <w:rPr>
                <w:rFonts w:asciiTheme="minorHAnsi" w:hAnsiTheme="minorHAnsi" w:cstheme="minorHAnsi"/>
                <w:b/>
                <w:sz w:val="22"/>
                <w:szCs w:val="22"/>
              </w:rPr>
            </w:pPr>
          </w:p>
        </w:tc>
        <w:tc>
          <w:tcPr>
            <w:tcW w:w="1409" w:type="dxa"/>
            <w:tcPrChange w:id="291" w:author="Gann, Julie" w:date="2025-10-06T15:04:00Z" w16du:dateUtc="2025-10-06T20:04:00Z">
              <w:tcPr>
                <w:tcW w:w="1418" w:type="dxa"/>
                <w:gridSpan w:val="3"/>
              </w:tcPr>
            </w:tcPrChange>
          </w:tcPr>
          <w:p w14:paraId="7DD9FE83" w14:textId="77777777" w:rsidR="0000449A" w:rsidRPr="00A54018" w:rsidRDefault="0000449A">
            <w:pPr>
              <w:jc w:val="both"/>
              <w:rPr>
                <w:rFonts w:asciiTheme="minorHAnsi" w:hAnsiTheme="minorHAnsi" w:cstheme="minorHAnsi"/>
                <w:b/>
                <w:sz w:val="22"/>
                <w:szCs w:val="22"/>
              </w:rPr>
            </w:pPr>
          </w:p>
        </w:tc>
        <w:tc>
          <w:tcPr>
            <w:tcW w:w="1499" w:type="dxa"/>
            <w:tcPrChange w:id="292" w:author="Gann, Julie" w:date="2025-10-06T15:04:00Z" w16du:dateUtc="2025-10-06T20:04:00Z">
              <w:tcPr>
                <w:tcW w:w="1511" w:type="dxa"/>
                <w:gridSpan w:val="2"/>
              </w:tcPr>
            </w:tcPrChange>
          </w:tcPr>
          <w:p w14:paraId="2F05DF07" w14:textId="77777777" w:rsidR="0000449A" w:rsidRPr="00A54018" w:rsidRDefault="0000449A">
            <w:pPr>
              <w:jc w:val="both"/>
              <w:rPr>
                <w:rFonts w:asciiTheme="minorHAnsi" w:hAnsiTheme="minorHAnsi" w:cstheme="minorHAnsi"/>
                <w:b/>
                <w:sz w:val="22"/>
                <w:szCs w:val="22"/>
              </w:rPr>
            </w:pPr>
          </w:p>
        </w:tc>
        <w:tc>
          <w:tcPr>
            <w:tcW w:w="1871" w:type="dxa"/>
            <w:tcPrChange w:id="293" w:author="Gann, Julie" w:date="2025-10-06T15:04:00Z" w16du:dateUtc="2025-10-06T20:04:00Z">
              <w:tcPr>
                <w:tcW w:w="1890" w:type="dxa"/>
                <w:gridSpan w:val="2"/>
              </w:tcPr>
            </w:tcPrChange>
          </w:tcPr>
          <w:p w14:paraId="0F49D7B4" w14:textId="77777777" w:rsidR="0000449A" w:rsidRPr="00A54018" w:rsidRDefault="0000449A">
            <w:pPr>
              <w:jc w:val="both"/>
              <w:rPr>
                <w:rFonts w:asciiTheme="minorHAnsi" w:hAnsiTheme="minorHAnsi" w:cstheme="minorHAnsi"/>
                <w:b/>
                <w:sz w:val="22"/>
                <w:szCs w:val="22"/>
              </w:rPr>
            </w:pPr>
          </w:p>
        </w:tc>
      </w:tr>
      <w:tr w:rsidR="0000449A" w:rsidRPr="00A54018" w14:paraId="4755FCBB" w14:textId="77777777" w:rsidTr="00953C4D">
        <w:trPr>
          <w:trPrChange w:id="294" w:author="Gann, Julie" w:date="2025-10-06T15:04:00Z" w16du:dateUtc="2025-10-06T20:04:00Z">
            <w:trPr>
              <w:gridAfter w:val="0"/>
            </w:trPr>
          </w:trPrChange>
        </w:trPr>
        <w:tc>
          <w:tcPr>
            <w:tcW w:w="2875" w:type="dxa"/>
            <w:tcPrChange w:id="295" w:author="Gann, Julie" w:date="2025-10-06T15:04:00Z" w16du:dateUtc="2025-10-06T20:04:00Z">
              <w:tcPr>
                <w:tcW w:w="1750" w:type="dxa"/>
              </w:tcPr>
            </w:tcPrChange>
          </w:tcPr>
          <w:p w14:paraId="495E869F"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296" w:author="Gann, Julie" w:date="2025-10-06T15:04:00Z" w16du:dateUtc="2025-10-06T20:04:00Z">
              <w:tcPr>
                <w:tcW w:w="840" w:type="dxa"/>
              </w:tcPr>
            </w:tcPrChange>
          </w:tcPr>
          <w:p w14:paraId="4A5F6AA9" w14:textId="77777777" w:rsidR="0000449A" w:rsidRPr="00A54018" w:rsidRDefault="0000449A">
            <w:pPr>
              <w:jc w:val="both"/>
              <w:rPr>
                <w:rFonts w:asciiTheme="minorHAnsi" w:hAnsiTheme="minorHAnsi" w:cstheme="minorHAnsi"/>
                <w:b/>
                <w:sz w:val="22"/>
                <w:szCs w:val="22"/>
              </w:rPr>
            </w:pPr>
          </w:p>
        </w:tc>
        <w:tc>
          <w:tcPr>
            <w:tcW w:w="717" w:type="dxa"/>
            <w:tcPrChange w:id="297" w:author="Gann, Julie" w:date="2025-10-06T15:04:00Z" w16du:dateUtc="2025-10-06T20:04:00Z">
              <w:tcPr>
                <w:tcW w:w="718" w:type="dxa"/>
                <w:gridSpan w:val="2"/>
              </w:tcPr>
            </w:tcPrChange>
          </w:tcPr>
          <w:p w14:paraId="498BBA9F" w14:textId="77777777" w:rsidR="0000449A" w:rsidRPr="00A54018" w:rsidRDefault="0000449A">
            <w:pPr>
              <w:jc w:val="both"/>
              <w:rPr>
                <w:rFonts w:asciiTheme="minorHAnsi" w:hAnsiTheme="minorHAnsi" w:cstheme="minorHAnsi"/>
                <w:b/>
                <w:sz w:val="22"/>
                <w:szCs w:val="22"/>
              </w:rPr>
            </w:pPr>
          </w:p>
        </w:tc>
        <w:tc>
          <w:tcPr>
            <w:tcW w:w="611" w:type="dxa"/>
            <w:tcPrChange w:id="298" w:author="Gann, Julie" w:date="2025-10-06T15:04:00Z" w16du:dateUtc="2025-10-06T20:04:00Z">
              <w:tcPr>
                <w:tcW w:w="616" w:type="dxa"/>
                <w:gridSpan w:val="2"/>
              </w:tcPr>
            </w:tcPrChange>
          </w:tcPr>
          <w:p w14:paraId="10834ED0" w14:textId="77777777" w:rsidR="0000449A" w:rsidRPr="00A54018" w:rsidRDefault="0000449A">
            <w:pPr>
              <w:jc w:val="both"/>
              <w:rPr>
                <w:rFonts w:asciiTheme="minorHAnsi" w:hAnsiTheme="minorHAnsi" w:cstheme="minorHAnsi"/>
                <w:b/>
                <w:sz w:val="22"/>
                <w:szCs w:val="22"/>
              </w:rPr>
            </w:pPr>
          </w:p>
        </w:tc>
        <w:tc>
          <w:tcPr>
            <w:tcW w:w="676" w:type="dxa"/>
            <w:tcPrChange w:id="299" w:author="Gann, Julie" w:date="2025-10-06T15:04:00Z" w16du:dateUtc="2025-10-06T20:04:00Z">
              <w:tcPr>
                <w:tcW w:w="684" w:type="dxa"/>
                <w:gridSpan w:val="2"/>
              </w:tcPr>
            </w:tcPrChange>
          </w:tcPr>
          <w:p w14:paraId="18734E5E" w14:textId="77777777" w:rsidR="0000449A" w:rsidRPr="00A54018" w:rsidRDefault="0000449A">
            <w:pPr>
              <w:jc w:val="both"/>
              <w:rPr>
                <w:rFonts w:asciiTheme="minorHAnsi" w:hAnsiTheme="minorHAnsi" w:cstheme="minorHAnsi"/>
                <w:b/>
                <w:sz w:val="22"/>
                <w:szCs w:val="22"/>
              </w:rPr>
            </w:pPr>
          </w:p>
        </w:tc>
        <w:tc>
          <w:tcPr>
            <w:tcW w:w="1409" w:type="dxa"/>
            <w:tcPrChange w:id="300" w:author="Gann, Julie" w:date="2025-10-06T15:04:00Z" w16du:dateUtc="2025-10-06T20:04:00Z">
              <w:tcPr>
                <w:tcW w:w="1418" w:type="dxa"/>
                <w:gridSpan w:val="3"/>
              </w:tcPr>
            </w:tcPrChange>
          </w:tcPr>
          <w:p w14:paraId="1A922698" w14:textId="77777777" w:rsidR="0000449A" w:rsidRPr="00A54018" w:rsidRDefault="0000449A">
            <w:pPr>
              <w:jc w:val="both"/>
              <w:rPr>
                <w:rFonts w:asciiTheme="minorHAnsi" w:hAnsiTheme="minorHAnsi" w:cstheme="minorHAnsi"/>
                <w:b/>
                <w:sz w:val="22"/>
                <w:szCs w:val="22"/>
              </w:rPr>
            </w:pPr>
          </w:p>
        </w:tc>
        <w:tc>
          <w:tcPr>
            <w:tcW w:w="1499" w:type="dxa"/>
            <w:tcPrChange w:id="301" w:author="Gann, Julie" w:date="2025-10-06T15:04:00Z" w16du:dateUtc="2025-10-06T20:04:00Z">
              <w:tcPr>
                <w:tcW w:w="1511" w:type="dxa"/>
                <w:gridSpan w:val="2"/>
              </w:tcPr>
            </w:tcPrChange>
          </w:tcPr>
          <w:p w14:paraId="73DF62C4" w14:textId="77777777" w:rsidR="0000449A" w:rsidRPr="00A54018" w:rsidRDefault="0000449A">
            <w:pPr>
              <w:jc w:val="both"/>
              <w:rPr>
                <w:rFonts w:asciiTheme="minorHAnsi" w:hAnsiTheme="minorHAnsi" w:cstheme="minorHAnsi"/>
                <w:b/>
                <w:sz w:val="22"/>
                <w:szCs w:val="22"/>
              </w:rPr>
            </w:pPr>
          </w:p>
        </w:tc>
        <w:tc>
          <w:tcPr>
            <w:tcW w:w="1871" w:type="dxa"/>
            <w:tcPrChange w:id="302" w:author="Gann, Julie" w:date="2025-10-06T15:04:00Z" w16du:dateUtc="2025-10-06T20:04:00Z">
              <w:tcPr>
                <w:tcW w:w="1890" w:type="dxa"/>
                <w:gridSpan w:val="2"/>
              </w:tcPr>
            </w:tcPrChange>
          </w:tcPr>
          <w:p w14:paraId="5BDCF954" w14:textId="77777777" w:rsidR="0000449A" w:rsidRPr="00A54018" w:rsidRDefault="0000449A">
            <w:pPr>
              <w:jc w:val="both"/>
              <w:rPr>
                <w:rFonts w:asciiTheme="minorHAnsi" w:hAnsiTheme="minorHAnsi" w:cstheme="minorHAnsi"/>
                <w:b/>
                <w:sz w:val="22"/>
                <w:szCs w:val="22"/>
              </w:rPr>
            </w:pPr>
          </w:p>
        </w:tc>
      </w:tr>
      <w:tr w:rsidR="0000449A" w:rsidRPr="00A54018" w14:paraId="59478E83" w14:textId="77777777" w:rsidTr="00953C4D">
        <w:trPr>
          <w:trPrChange w:id="303" w:author="Gann, Julie" w:date="2025-10-06T15:04:00Z" w16du:dateUtc="2025-10-06T20:04:00Z">
            <w:trPr>
              <w:gridAfter w:val="0"/>
            </w:trPr>
          </w:trPrChange>
        </w:trPr>
        <w:tc>
          <w:tcPr>
            <w:tcW w:w="2875" w:type="dxa"/>
            <w:tcPrChange w:id="304" w:author="Gann, Julie" w:date="2025-10-06T15:04:00Z" w16du:dateUtc="2025-10-06T20:04:00Z">
              <w:tcPr>
                <w:tcW w:w="1750" w:type="dxa"/>
              </w:tcPr>
            </w:tcPrChange>
          </w:tcPr>
          <w:p w14:paraId="48CD7D61"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305" w:author="Gann, Julie" w:date="2025-10-06T15:04:00Z" w16du:dateUtc="2025-10-06T20:04:00Z">
              <w:tcPr>
                <w:tcW w:w="840" w:type="dxa"/>
              </w:tcPr>
            </w:tcPrChange>
          </w:tcPr>
          <w:p w14:paraId="0E4FDE37" w14:textId="77777777" w:rsidR="0000449A" w:rsidRPr="00A54018" w:rsidRDefault="0000449A">
            <w:pPr>
              <w:jc w:val="both"/>
              <w:rPr>
                <w:rFonts w:asciiTheme="minorHAnsi" w:hAnsiTheme="minorHAnsi" w:cstheme="minorHAnsi"/>
                <w:b/>
                <w:sz w:val="22"/>
                <w:szCs w:val="22"/>
              </w:rPr>
            </w:pPr>
          </w:p>
        </w:tc>
        <w:tc>
          <w:tcPr>
            <w:tcW w:w="717" w:type="dxa"/>
            <w:tcPrChange w:id="306" w:author="Gann, Julie" w:date="2025-10-06T15:04:00Z" w16du:dateUtc="2025-10-06T20:04:00Z">
              <w:tcPr>
                <w:tcW w:w="718" w:type="dxa"/>
                <w:gridSpan w:val="2"/>
              </w:tcPr>
            </w:tcPrChange>
          </w:tcPr>
          <w:p w14:paraId="290C8DA4" w14:textId="77777777" w:rsidR="0000449A" w:rsidRPr="00A54018" w:rsidRDefault="0000449A">
            <w:pPr>
              <w:jc w:val="both"/>
              <w:rPr>
                <w:rFonts w:asciiTheme="minorHAnsi" w:hAnsiTheme="minorHAnsi" w:cstheme="minorHAnsi"/>
                <w:b/>
                <w:sz w:val="22"/>
                <w:szCs w:val="22"/>
              </w:rPr>
            </w:pPr>
          </w:p>
        </w:tc>
        <w:tc>
          <w:tcPr>
            <w:tcW w:w="611" w:type="dxa"/>
            <w:tcPrChange w:id="307" w:author="Gann, Julie" w:date="2025-10-06T15:04:00Z" w16du:dateUtc="2025-10-06T20:04:00Z">
              <w:tcPr>
                <w:tcW w:w="616" w:type="dxa"/>
                <w:gridSpan w:val="2"/>
              </w:tcPr>
            </w:tcPrChange>
          </w:tcPr>
          <w:p w14:paraId="61A2A61E" w14:textId="77777777" w:rsidR="0000449A" w:rsidRPr="00A54018" w:rsidRDefault="0000449A">
            <w:pPr>
              <w:jc w:val="both"/>
              <w:rPr>
                <w:rFonts w:asciiTheme="minorHAnsi" w:hAnsiTheme="minorHAnsi" w:cstheme="minorHAnsi"/>
                <w:b/>
                <w:sz w:val="22"/>
                <w:szCs w:val="22"/>
              </w:rPr>
            </w:pPr>
          </w:p>
        </w:tc>
        <w:tc>
          <w:tcPr>
            <w:tcW w:w="676" w:type="dxa"/>
            <w:tcPrChange w:id="308" w:author="Gann, Julie" w:date="2025-10-06T15:04:00Z" w16du:dateUtc="2025-10-06T20:04:00Z">
              <w:tcPr>
                <w:tcW w:w="684" w:type="dxa"/>
                <w:gridSpan w:val="2"/>
              </w:tcPr>
            </w:tcPrChange>
          </w:tcPr>
          <w:p w14:paraId="37CBA910" w14:textId="77777777" w:rsidR="0000449A" w:rsidRPr="00A54018" w:rsidRDefault="0000449A">
            <w:pPr>
              <w:jc w:val="both"/>
              <w:rPr>
                <w:rFonts w:asciiTheme="minorHAnsi" w:hAnsiTheme="minorHAnsi" w:cstheme="minorHAnsi"/>
                <w:b/>
                <w:sz w:val="22"/>
                <w:szCs w:val="22"/>
              </w:rPr>
            </w:pPr>
          </w:p>
        </w:tc>
        <w:tc>
          <w:tcPr>
            <w:tcW w:w="1409" w:type="dxa"/>
            <w:tcPrChange w:id="309" w:author="Gann, Julie" w:date="2025-10-06T15:04:00Z" w16du:dateUtc="2025-10-06T20:04:00Z">
              <w:tcPr>
                <w:tcW w:w="1418" w:type="dxa"/>
                <w:gridSpan w:val="3"/>
              </w:tcPr>
            </w:tcPrChange>
          </w:tcPr>
          <w:p w14:paraId="1B218E53" w14:textId="77777777" w:rsidR="0000449A" w:rsidRPr="00A54018" w:rsidRDefault="0000449A">
            <w:pPr>
              <w:jc w:val="both"/>
              <w:rPr>
                <w:rFonts w:asciiTheme="minorHAnsi" w:hAnsiTheme="minorHAnsi" w:cstheme="minorHAnsi"/>
                <w:b/>
                <w:sz w:val="22"/>
                <w:szCs w:val="22"/>
              </w:rPr>
            </w:pPr>
          </w:p>
        </w:tc>
        <w:tc>
          <w:tcPr>
            <w:tcW w:w="1499" w:type="dxa"/>
            <w:tcPrChange w:id="310" w:author="Gann, Julie" w:date="2025-10-06T15:04:00Z" w16du:dateUtc="2025-10-06T20:04:00Z">
              <w:tcPr>
                <w:tcW w:w="1511" w:type="dxa"/>
                <w:gridSpan w:val="2"/>
              </w:tcPr>
            </w:tcPrChange>
          </w:tcPr>
          <w:p w14:paraId="715DD2E0" w14:textId="77777777" w:rsidR="0000449A" w:rsidRPr="00A54018" w:rsidRDefault="0000449A">
            <w:pPr>
              <w:jc w:val="both"/>
              <w:rPr>
                <w:rFonts w:asciiTheme="minorHAnsi" w:hAnsiTheme="minorHAnsi" w:cstheme="minorHAnsi"/>
                <w:b/>
                <w:sz w:val="22"/>
                <w:szCs w:val="22"/>
              </w:rPr>
            </w:pPr>
          </w:p>
        </w:tc>
        <w:tc>
          <w:tcPr>
            <w:tcW w:w="1871" w:type="dxa"/>
            <w:tcPrChange w:id="311" w:author="Gann, Julie" w:date="2025-10-06T15:04:00Z" w16du:dateUtc="2025-10-06T20:04:00Z">
              <w:tcPr>
                <w:tcW w:w="1890" w:type="dxa"/>
                <w:gridSpan w:val="2"/>
              </w:tcPr>
            </w:tcPrChange>
          </w:tcPr>
          <w:p w14:paraId="376FDB94" w14:textId="77777777" w:rsidR="0000449A" w:rsidRPr="00A54018" w:rsidRDefault="0000449A">
            <w:pPr>
              <w:jc w:val="both"/>
              <w:rPr>
                <w:rFonts w:asciiTheme="minorHAnsi" w:hAnsiTheme="minorHAnsi" w:cstheme="minorHAnsi"/>
                <w:b/>
                <w:sz w:val="22"/>
                <w:szCs w:val="22"/>
              </w:rPr>
            </w:pPr>
          </w:p>
        </w:tc>
      </w:tr>
      <w:tr w:rsidR="0000449A" w:rsidRPr="00A54018" w14:paraId="16ADA305" w14:textId="77777777" w:rsidTr="00953C4D">
        <w:trPr>
          <w:trPrChange w:id="312" w:author="Gann, Julie" w:date="2025-10-06T15:04:00Z" w16du:dateUtc="2025-10-06T20:04:00Z">
            <w:trPr>
              <w:gridAfter w:val="0"/>
            </w:trPr>
          </w:trPrChange>
        </w:trPr>
        <w:tc>
          <w:tcPr>
            <w:tcW w:w="2875" w:type="dxa"/>
            <w:tcPrChange w:id="313" w:author="Gann, Julie" w:date="2025-10-06T15:04:00Z" w16du:dateUtc="2025-10-06T20:04:00Z">
              <w:tcPr>
                <w:tcW w:w="1750" w:type="dxa"/>
              </w:tcPr>
            </w:tcPrChange>
          </w:tcPr>
          <w:p w14:paraId="293317F3" w14:textId="0B150CB4" w:rsidR="0000449A" w:rsidRPr="008B2A87" w:rsidRDefault="00E969D5">
            <w:pPr>
              <w:jc w:val="right"/>
              <w:rPr>
                <w:rFonts w:asciiTheme="minorHAnsi" w:hAnsiTheme="minorHAnsi" w:cstheme="minorHAnsi"/>
                <w:sz w:val="22"/>
                <w:szCs w:val="22"/>
                <w:highlight w:val="lightGray"/>
                <w:rPrChange w:id="314" w:author="Gann, Julie" w:date="2025-10-07T09:00:00Z" w16du:dateUtc="2025-10-07T14:00:00Z">
                  <w:rPr>
                    <w:rFonts w:asciiTheme="minorHAnsi" w:hAnsiTheme="minorHAnsi" w:cstheme="minorHAnsi"/>
                    <w:sz w:val="22"/>
                    <w:szCs w:val="22"/>
                  </w:rPr>
                </w:rPrChange>
              </w:rPr>
            </w:pPr>
            <w:ins w:id="315" w:author="Gann, Julie" w:date="2025-10-06T15:00:00Z" w16du:dateUtc="2025-10-06T20:00:00Z">
              <w:r w:rsidRPr="008B2A87">
                <w:rPr>
                  <w:rFonts w:asciiTheme="minorHAnsi" w:hAnsiTheme="minorHAnsi" w:cstheme="minorHAnsi"/>
                  <w:sz w:val="22"/>
                  <w:szCs w:val="22"/>
                  <w:highlight w:val="lightGray"/>
                  <w:rPrChange w:id="316" w:author="Gann, Julie" w:date="2025-10-07T09:00:00Z" w16du:dateUtc="2025-10-07T14:00:00Z">
                    <w:rPr>
                      <w:rFonts w:asciiTheme="minorHAnsi" w:hAnsiTheme="minorHAnsi" w:cstheme="minorHAnsi"/>
                      <w:sz w:val="22"/>
                      <w:szCs w:val="22"/>
                    </w:rPr>
                  </w:rPrChange>
                </w:rPr>
                <w:lastRenderedPageBreak/>
                <w:t>Private Placement Securities</w:t>
              </w:r>
            </w:ins>
            <w:del w:id="317" w:author="Gann, Julie" w:date="2025-10-06T15:00:00Z" w16du:dateUtc="2025-10-06T20:00:00Z">
              <w:r w:rsidR="0000449A" w:rsidRPr="008B2A87" w:rsidDel="00E969D5">
                <w:rPr>
                  <w:rFonts w:asciiTheme="minorHAnsi" w:hAnsiTheme="minorHAnsi" w:cstheme="minorHAnsi"/>
                  <w:sz w:val="22"/>
                  <w:szCs w:val="22"/>
                  <w:highlight w:val="lightGray"/>
                  <w:rPrChange w:id="318" w:author="Gann, Julie" w:date="2025-10-07T09:00:00Z" w16du:dateUtc="2025-10-07T14:00:00Z">
                    <w:rPr>
                      <w:rFonts w:asciiTheme="minorHAnsi" w:hAnsiTheme="minorHAnsi" w:cstheme="minorHAnsi"/>
                      <w:sz w:val="22"/>
                      <w:szCs w:val="22"/>
                    </w:rPr>
                  </w:rPrChange>
                </w:rPr>
                <w:delText>Reg D</w:delText>
              </w:r>
            </w:del>
          </w:p>
        </w:tc>
        <w:tc>
          <w:tcPr>
            <w:tcW w:w="720" w:type="dxa"/>
            <w:tcPrChange w:id="319" w:author="Gann, Julie" w:date="2025-10-06T15:04:00Z" w16du:dateUtc="2025-10-06T20:04:00Z">
              <w:tcPr>
                <w:tcW w:w="840" w:type="dxa"/>
              </w:tcPr>
            </w:tcPrChange>
          </w:tcPr>
          <w:p w14:paraId="282A8F62" w14:textId="77777777" w:rsidR="0000449A" w:rsidRPr="00A54018" w:rsidRDefault="0000449A">
            <w:pPr>
              <w:jc w:val="both"/>
              <w:rPr>
                <w:rFonts w:asciiTheme="minorHAnsi" w:hAnsiTheme="minorHAnsi" w:cstheme="minorHAnsi"/>
                <w:b/>
                <w:sz w:val="22"/>
                <w:szCs w:val="22"/>
              </w:rPr>
            </w:pPr>
          </w:p>
        </w:tc>
        <w:tc>
          <w:tcPr>
            <w:tcW w:w="717" w:type="dxa"/>
            <w:tcPrChange w:id="320" w:author="Gann, Julie" w:date="2025-10-06T15:04:00Z" w16du:dateUtc="2025-10-06T20:04:00Z">
              <w:tcPr>
                <w:tcW w:w="718" w:type="dxa"/>
                <w:gridSpan w:val="2"/>
              </w:tcPr>
            </w:tcPrChange>
          </w:tcPr>
          <w:p w14:paraId="03CB6EBC" w14:textId="77777777" w:rsidR="0000449A" w:rsidRPr="00A54018" w:rsidRDefault="0000449A">
            <w:pPr>
              <w:jc w:val="both"/>
              <w:rPr>
                <w:rFonts w:asciiTheme="minorHAnsi" w:hAnsiTheme="minorHAnsi" w:cstheme="minorHAnsi"/>
                <w:b/>
                <w:sz w:val="22"/>
                <w:szCs w:val="22"/>
              </w:rPr>
            </w:pPr>
          </w:p>
        </w:tc>
        <w:tc>
          <w:tcPr>
            <w:tcW w:w="611" w:type="dxa"/>
            <w:tcPrChange w:id="321" w:author="Gann, Julie" w:date="2025-10-06T15:04:00Z" w16du:dateUtc="2025-10-06T20:04:00Z">
              <w:tcPr>
                <w:tcW w:w="616" w:type="dxa"/>
                <w:gridSpan w:val="2"/>
              </w:tcPr>
            </w:tcPrChange>
          </w:tcPr>
          <w:p w14:paraId="2E63C464" w14:textId="77777777" w:rsidR="0000449A" w:rsidRPr="00A54018" w:rsidRDefault="0000449A">
            <w:pPr>
              <w:jc w:val="both"/>
              <w:rPr>
                <w:rFonts w:asciiTheme="minorHAnsi" w:hAnsiTheme="minorHAnsi" w:cstheme="minorHAnsi"/>
                <w:b/>
                <w:sz w:val="22"/>
                <w:szCs w:val="22"/>
              </w:rPr>
            </w:pPr>
          </w:p>
        </w:tc>
        <w:tc>
          <w:tcPr>
            <w:tcW w:w="676" w:type="dxa"/>
            <w:tcPrChange w:id="322" w:author="Gann, Julie" w:date="2025-10-06T15:04:00Z" w16du:dateUtc="2025-10-06T20:04:00Z">
              <w:tcPr>
                <w:tcW w:w="684" w:type="dxa"/>
                <w:gridSpan w:val="2"/>
              </w:tcPr>
            </w:tcPrChange>
          </w:tcPr>
          <w:p w14:paraId="4471FC9B" w14:textId="77777777" w:rsidR="0000449A" w:rsidRPr="00A54018" w:rsidRDefault="0000449A">
            <w:pPr>
              <w:jc w:val="both"/>
              <w:rPr>
                <w:rFonts w:asciiTheme="minorHAnsi" w:hAnsiTheme="minorHAnsi" w:cstheme="minorHAnsi"/>
                <w:b/>
                <w:sz w:val="22"/>
                <w:szCs w:val="22"/>
              </w:rPr>
            </w:pPr>
          </w:p>
        </w:tc>
        <w:tc>
          <w:tcPr>
            <w:tcW w:w="1409" w:type="dxa"/>
            <w:tcPrChange w:id="323" w:author="Gann, Julie" w:date="2025-10-06T15:04:00Z" w16du:dateUtc="2025-10-06T20:04:00Z">
              <w:tcPr>
                <w:tcW w:w="1418" w:type="dxa"/>
                <w:gridSpan w:val="3"/>
              </w:tcPr>
            </w:tcPrChange>
          </w:tcPr>
          <w:p w14:paraId="63F49CB3" w14:textId="77777777" w:rsidR="0000449A" w:rsidRPr="00A54018" w:rsidRDefault="0000449A">
            <w:pPr>
              <w:jc w:val="both"/>
              <w:rPr>
                <w:rFonts w:asciiTheme="minorHAnsi" w:hAnsiTheme="minorHAnsi" w:cstheme="minorHAnsi"/>
                <w:b/>
                <w:sz w:val="22"/>
                <w:szCs w:val="22"/>
              </w:rPr>
            </w:pPr>
          </w:p>
        </w:tc>
        <w:tc>
          <w:tcPr>
            <w:tcW w:w="1499" w:type="dxa"/>
            <w:tcPrChange w:id="324" w:author="Gann, Julie" w:date="2025-10-06T15:04:00Z" w16du:dateUtc="2025-10-06T20:04:00Z">
              <w:tcPr>
                <w:tcW w:w="1511" w:type="dxa"/>
                <w:gridSpan w:val="2"/>
              </w:tcPr>
            </w:tcPrChange>
          </w:tcPr>
          <w:p w14:paraId="3A2C696D" w14:textId="77777777" w:rsidR="0000449A" w:rsidRPr="00A54018" w:rsidRDefault="0000449A">
            <w:pPr>
              <w:jc w:val="both"/>
              <w:rPr>
                <w:rFonts w:asciiTheme="minorHAnsi" w:hAnsiTheme="minorHAnsi" w:cstheme="minorHAnsi"/>
                <w:b/>
                <w:sz w:val="22"/>
                <w:szCs w:val="22"/>
              </w:rPr>
            </w:pPr>
          </w:p>
        </w:tc>
        <w:tc>
          <w:tcPr>
            <w:tcW w:w="1871" w:type="dxa"/>
            <w:tcPrChange w:id="325" w:author="Gann, Julie" w:date="2025-10-06T15:04:00Z" w16du:dateUtc="2025-10-06T20:04:00Z">
              <w:tcPr>
                <w:tcW w:w="1890" w:type="dxa"/>
                <w:gridSpan w:val="2"/>
              </w:tcPr>
            </w:tcPrChange>
          </w:tcPr>
          <w:p w14:paraId="54D551BD" w14:textId="77777777" w:rsidR="0000449A" w:rsidRPr="00A54018" w:rsidRDefault="0000449A">
            <w:pPr>
              <w:jc w:val="both"/>
              <w:rPr>
                <w:rFonts w:asciiTheme="minorHAnsi" w:hAnsiTheme="minorHAnsi" w:cstheme="minorHAnsi"/>
                <w:b/>
                <w:sz w:val="22"/>
                <w:szCs w:val="22"/>
              </w:rPr>
            </w:pPr>
          </w:p>
        </w:tc>
      </w:tr>
      <w:tr w:rsidR="0000449A" w:rsidRPr="00A54018" w14:paraId="5690B88D" w14:textId="77777777" w:rsidTr="00953C4D">
        <w:trPr>
          <w:trPrChange w:id="326" w:author="Gann, Julie" w:date="2025-10-06T15:04:00Z" w16du:dateUtc="2025-10-06T20:04:00Z">
            <w:trPr>
              <w:gridAfter w:val="0"/>
            </w:trPr>
          </w:trPrChange>
        </w:trPr>
        <w:tc>
          <w:tcPr>
            <w:tcW w:w="2875" w:type="dxa"/>
            <w:tcPrChange w:id="327" w:author="Gann, Julie" w:date="2025-10-06T15:04:00Z" w16du:dateUtc="2025-10-06T20:04:00Z">
              <w:tcPr>
                <w:tcW w:w="1750" w:type="dxa"/>
              </w:tcPr>
            </w:tcPrChange>
          </w:tcPr>
          <w:p w14:paraId="1E53A4C0" w14:textId="491959F2" w:rsidR="0000449A" w:rsidRPr="008B2A87" w:rsidRDefault="0000449A">
            <w:pPr>
              <w:jc w:val="right"/>
              <w:rPr>
                <w:rFonts w:asciiTheme="minorHAnsi" w:hAnsiTheme="minorHAnsi" w:cstheme="minorHAnsi"/>
                <w:sz w:val="22"/>
                <w:szCs w:val="22"/>
                <w:highlight w:val="lightGray"/>
                <w:rPrChange w:id="328" w:author="Gann, Julie" w:date="2025-10-07T09:00:00Z" w16du:dateUtc="2025-10-07T14:00:00Z">
                  <w:rPr>
                    <w:rFonts w:asciiTheme="minorHAnsi" w:hAnsiTheme="minorHAnsi" w:cstheme="minorHAnsi"/>
                    <w:sz w:val="22"/>
                    <w:szCs w:val="22"/>
                  </w:rPr>
                </w:rPrChange>
              </w:rPr>
            </w:pPr>
            <w:del w:id="329" w:author="Gann, Julie" w:date="2025-10-06T15:00:00Z" w16du:dateUtc="2025-10-06T20:00:00Z">
              <w:r w:rsidRPr="008B2A87" w:rsidDel="00E969D5">
                <w:rPr>
                  <w:rFonts w:asciiTheme="minorHAnsi" w:hAnsiTheme="minorHAnsi" w:cstheme="minorHAnsi"/>
                  <w:sz w:val="22"/>
                  <w:szCs w:val="22"/>
                  <w:highlight w:val="lightGray"/>
                  <w:rPrChange w:id="330" w:author="Gann, Julie" w:date="2025-10-07T09:00:00Z" w16du:dateUtc="2025-10-07T14:00:00Z">
                    <w:rPr>
                      <w:rFonts w:asciiTheme="minorHAnsi" w:hAnsiTheme="minorHAnsi" w:cstheme="minorHAnsi"/>
                      <w:sz w:val="22"/>
                      <w:szCs w:val="22"/>
                    </w:rPr>
                  </w:rPrChange>
                </w:rPr>
                <w:delText>Section 4(a)2</w:delText>
              </w:r>
            </w:del>
          </w:p>
        </w:tc>
        <w:tc>
          <w:tcPr>
            <w:tcW w:w="720" w:type="dxa"/>
            <w:tcPrChange w:id="331" w:author="Gann, Julie" w:date="2025-10-06T15:04:00Z" w16du:dateUtc="2025-10-06T20:04:00Z">
              <w:tcPr>
                <w:tcW w:w="840" w:type="dxa"/>
              </w:tcPr>
            </w:tcPrChange>
          </w:tcPr>
          <w:p w14:paraId="09E41A7E" w14:textId="77777777" w:rsidR="0000449A" w:rsidRPr="00A54018" w:rsidRDefault="0000449A">
            <w:pPr>
              <w:jc w:val="both"/>
              <w:rPr>
                <w:rFonts w:asciiTheme="minorHAnsi" w:hAnsiTheme="minorHAnsi" w:cstheme="minorHAnsi"/>
                <w:b/>
                <w:sz w:val="22"/>
                <w:szCs w:val="22"/>
              </w:rPr>
            </w:pPr>
          </w:p>
        </w:tc>
        <w:tc>
          <w:tcPr>
            <w:tcW w:w="717" w:type="dxa"/>
            <w:tcPrChange w:id="332" w:author="Gann, Julie" w:date="2025-10-06T15:04:00Z" w16du:dateUtc="2025-10-06T20:04:00Z">
              <w:tcPr>
                <w:tcW w:w="718" w:type="dxa"/>
                <w:gridSpan w:val="2"/>
              </w:tcPr>
            </w:tcPrChange>
          </w:tcPr>
          <w:p w14:paraId="0ED904DB" w14:textId="77777777" w:rsidR="0000449A" w:rsidRPr="00A54018" w:rsidRDefault="0000449A">
            <w:pPr>
              <w:jc w:val="both"/>
              <w:rPr>
                <w:rFonts w:asciiTheme="minorHAnsi" w:hAnsiTheme="minorHAnsi" w:cstheme="minorHAnsi"/>
                <w:b/>
                <w:sz w:val="22"/>
                <w:szCs w:val="22"/>
              </w:rPr>
            </w:pPr>
          </w:p>
        </w:tc>
        <w:tc>
          <w:tcPr>
            <w:tcW w:w="611" w:type="dxa"/>
            <w:tcPrChange w:id="333" w:author="Gann, Julie" w:date="2025-10-06T15:04:00Z" w16du:dateUtc="2025-10-06T20:04:00Z">
              <w:tcPr>
                <w:tcW w:w="616" w:type="dxa"/>
                <w:gridSpan w:val="2"/>
              </w:tcPr>
            </w:tcPrChange>
          </w:tcPr>
          <w:p w14:paraId="369BF810" w14:textId="77777777" w:rsidR="0000449A" w:rsidRPr="00A54018" w:rsidRDefault="0000449A">
            <w:pPr>
              <w:jc w:val="both"/>
              <w:rPr>
                <w:rFonts w:asciiTheme="minorHAnsi" w:hAnsiTheme="minorHAnsi" w:cstheme="minorHAnsi"/>
                <w:b/>
                <w:sz w:val="22"/>
                <w:szCs w:val="22"/>
              </w:rPr>
            </w:pPr>
          </w:p>
        </w:tc>
        <w:tc>
          <w:tcPr>
            <w:tcW w:w="676" w:type="dxa"/>
            <w:tcPrChange w:id="334" w:author="Gann, Julie" w:date="2025-10-06T15:04:00Z" w16du:dateUtc="2025-10-06T20:04:00Z">
              <w:tcPr>
                <w:tcW w:w="684" w:type="dxa"/>
                <w:gridSpan w:val="2"/>
              </w:tcPr>
            </w:tcPrChange>
          </w:tcPr>
          <w:p w14:paraId="188841A0" w14:textId="77777777" w:rsidR="0000449A" w:rsidRPr="00A54018" w:rsidRDefault="0000449A">
            <w:pPr>
              <w:jc w:val="both"/>
              <w:rPr>
                <w:rFonts w:asciiTheme="minorHAnsi" w:hAnsiTheme="minorHAnsi" w:cstheme="minorHAnsi"/>
                <w:b/>
                <w:sz w:val="22"/>
                <w:szCs w:val="22"/>
              </w:rPr>
            </w:pPr>
          </w:p>
        </w:tc>
        <w:tc>
          <w:tcPr>
            <w:tcW w:w="1409" w:type="dxa"/>
            <w:tcPrChange w:id="335" w:author="Gann, Julie" w:date="2025-10-06T15:04:00Z" w16du:dateUtc="2025-10-06T20:04:00Z">
              <w:tcPr>
                <w:tcW w:w="1418" w:type="dxa"/>
                <w:gridSpan w:val="3"/>
              </w:tcPr>
            </w:tcPrChange>
          </w:tcPr>
          <w:p w14:paraId="3E4A595D" w14:textId="77777777" w:rsidR="0000449A" w:rsidRPr="00A54018" w:rsidRDefault="0000449A">
            <w:pPr>
              <w:jc w:val="both"/>
              <w:rPr>
                <w:rFonts w:asciiTheme="minorHAnsi" w:hAnsiTheme="minorHAnsi" w:cstheme="minorHAnsi"/>
                <w:b/>
                <w:sz w:val="22"/>
                <w:szCs w:val="22"/>
              </w:rPr>
            </w:pPr>
          </w:p>
        </w:tc>
        <w:tc>
          <w:tcPr>
            <w:tcW w:w="1499" w:type="dxa"/>
            <w:tcPrChange w:id="336" w:author="Gann, Julie" w:date="2025-10-06T15:04:00Z" w16du:dateUtc="2025-10-06T20:04:00Z">
              <w:tcPr>
                <w:tcW w:w="1511" w:type="dxa"/>
                <w:gridSpan w:val="2"/>
              </w:tcPr>
            </w:tcPrChange>
          </w:tcPr>
          <w:p w14:paraId="45530E24" w14:textId="77777777" w:rsidR="0000449A" w:rsidRPr="00A54018" w:rsidRDefault="0000449A">
            <w:pPr>
              <w:jc w:val="both"/>
              <w:rPr>
                <w:rFonts w:asciiTheme="minorHAnsi" w:hAnsiTheme="minorHAnsi" w:cstheme="minorHAnsi"/>
                <w:b/>
                <w:sz w:val="22"/>
                <w:szCs w:val="22"/>
              </w:rPr>
            </w:pPr>
          </w:p>
        </w:tc>
        <w:tc>
          <w:tcPr>
            <w:tcW w:w="1871" w:type="dxa"/>
            <w:tcPrChange w:id="337" w:author="Gann, Julie" w:date="2025-10-06T15:04:00Z" w16du:dateUtc="2025-10-06T20:04:00Z">
              <w:tcPr>
                <w:tcW w:w="1890" w:type="dxa"/>
                <w:gridSpan w:val="2"/>
              </w:tcPr>
            </w:tcPrChange>
          </w:tcPr>
          <w:p w14:paraId="1E524E40" w14:textId="77777777" w:rsidR="0000449A" w:rsidRPr="00A54018" w:rsidRDefault="0000449A">
            <w:pPr>
              <w:jc w:val="both"/>
              <w:rPr>
                <w:rFonts w:asciiTheme="minorHAnsi" w:hAnsiTheme="minorHAnsi" w:cstheme="minorHAnsi"/>
                <w:b/>
                <w:sz w:val="22"/>
                <w:szCs w:val="22"/>
              </w:rPr>
            </w:pPr>
          </w:p>
        </w:tc>
      </w:tr>
      <w:tr w:rsidR="0000449A" w:rsidRPr="00A54018" w14:paraId="3AB13EC1" w14:textId="77777777" w:rsidTr="00953C4D">
        <w:trPr>
          <w:trPrChange w:id="338" w:author="Gann, Julie" w:date="2025-10-06T15:04:00Z" w16du:dateUtc="2025-10-06T20:04:00Z">
            <w:trPr>
              <w:gridAfter w:val="0"/>
            </w:trPr>
          </w:trPrChange>
        </w:trPr>
        <w:tc>
          <w:tcPr>
            <w:tcW w:w="2875" w:type="dxa"/>
            <w:tcPrChange w:id="339" w:author="Gann, Julie" w:date="2025-10-06T15:04:00Z" w16du:dateUtc="2025-10-06T20:04:00Z">
              <w:tcPr>
                <w:tcW w:w="1750" w:type="dxa"/>
              </w:tcPr>
            </w:tcPrChange>
          </w:tcPr>
          <w:p w14:paraId="0904E81F" w14:textId="2C95F5E9" w:rsidR="0000449A" w:rsidRPr="008B2A87" w:rsidRDefault="00D9115F">
            <w:pPr>
              <w:jc w:val="right"/>
              <w:rPr>
                <w:rFonts w:asciiTheme="minorHAnsi" w:hAnsiTheme="minorHAnsi" w:cstheme="minorHAnsi"/>
                <w:sz w:val="22"/>
                <w:szCs w:val="22"/>
                <w:highlight w:val="lightGray"/>
                <w:rPrChange w:id="340" w:author="Gann, Julie" w:date="2025-10-07T09:00:00Z" w16du:dateUtc="2025-10-07T14:00:00Z">
                  <w:rPr>
                    <w:rFonts w:asciiTheme="minorHAnsi" w:hAnsiTheme="minorHAnsi" w:cstheme="minorHAnsi"/>
                    <w:sz w:val="22"/>
                    <w:szCs w:val="22"/>
                  </w:rPr>
                </w:rPrChange>
              </w:rPr>
            </w:pPr>
            <w:ins w:id="341" w:author="Gann, Julie" w:date="2025-10-06T15:00:00Z" w16du:dateUtc="2025-10-06T20:00:00Z">
              <w:r w:rsidRPr="008B2A87">
                <w:rPr>
                  <w:rFonts w:asciiTheme="minorHAnsi" w:hAnsiTheme="minorHAnsi" w:cstheme="minorHAnsi"/>
                  <w:sz w:val="22"/>
                  <w:szCs w:val="22"/>
                  <w:highlight w:val="lightGray"/>
                  <w:rPrChange w:id="342" w:author="Gann, Julie" w:date="2025-10-07T09:00:00Z" w16du:dateUtc="2025-10-07T14:00:00Z">
                    <w:rPr>
                      <w:rFonts w:asciiTheme="minorHAnsi" w:hAnsiTheme="minorHAnsi" w:cstheme="minorHAnsi"/>
                      <w:sz w:val="22"/>
                      <w:szCs w:val="22"/>
                    </w:rPr>
                  </w:rPrChange>
                </w:rPr>
                <w:t>Not Applicable (</w:t>
              </w:r>
            </w:ins>
            <w:r w:rsidR="0000449A" w:rsidRPr="008B2A87">
              <w:rPr>
                <w:rFonts w:asciiTheme="minorHAnsi" w:hAnsiTheme="minorHAnsi" w:cstheme="minorHAnsi"/>
                <w:sz w:val="22"/>
                <w:szCs w:val="22"/>
                <w:highlight w:val="lightGray"/>
                <w:rPrChange w:id="343" w:author="Gann, Julie" w:date="2025-10-07T09:00:00Z" w16du:dateUtc="2025-10-07T14:00:00Z">
                  <w:rPr>
                    <w:rFonts w:asciiTheme="minorHAnsi" w:hAnsiTheme="minorHAnsi" w:cstheme="minorHAnsi"/>
                    <w:sz w:val="22"/>
                    <w:szCs w:val="22"/>
                  </w:rPr>
                </w:rPrChange>
              </w:rPr>
              <w:t>N/A</w:t>
            </w:r>
            <w:ins w:id="344" w:author="Gann, Julie" w:date="2025-10-06T15:01:00Z" w16du:dateUtc="2025-10-06T20:01:00Z">
              <w:r w:rsidRPr="008B2A87">
                <w:rPr>
                  <w:rFonts w:asciiTheme="minorHAnsi" w:hAnsiTheme="minorHAnsi" w:cstheme="minorHAnsi"/>
                  <w:sz w:val="22"/>
                  <w:szCs w:val="22"/>
                  <w:highlight w:val="lightGray"/>
                  <w:rPrChange w:id="345" w:author="Gann, Julie" w:date="2025-10-07T09:00:00Z" w16du:dateUtc="2025-10-07T14:00:00Z">
                    <w:rPr>
                      <w:rFonts w:asciiTheme="minorHAnsi" w:hAnsiTheme="minorHAnsi" w:cstheme="minorHAnsi"/>
                      <w:sz w:val="22"/>
                      <w:szCs w:val="22"/>
                    </w:rPr>
                  </w:rPrChange>
                </w:rPr>
                <w:t>)</w:t>
              </w:r>
            </w:ins>
          </w:p>
        </w:tc>
        <w:tc>
          <w:tcPr>
            <w:tcW w:w="720" w:type="dxa"/>
            <w:tcPrChange w:id="346" w:author="Gann, Julie" w:date="2025-10-06T15:04:00Z" w16du:dateUtc="2025-10-06T20:04:00Z">
              <w:tcPr>
                <w:tcW w:w="840" w:type="dxa"/>
              </w:tcPr>
            </w:tcPrChange>
          </w:tcPr>
          <w:p w14:paraId="1C499A25" w14:textId="77777777" w:rsidR="0000449A" w:rsidRPr="00A54018" w:rsidRDefault="0000449A">
            <w:pPr>
              <w:jc w:val="both"/>
              <w:rPr>
                <w:rFonts w:asciiTheme="minorHAnsi" w:hAnsiTheme="minorHAnsi" w:cstheme="minorHAnsi"/>
                <w:b/>
                <w:sz w:val="22"/>
                <w:szCs w:val="22"/>
              </w:rPr>
            </w:pPr>
          </w:p>
        </w:tc>
        <w:tc>
          <w:tcPr>
            <w:tcW w:w="717" w:type="dxa"/>
            <w:tcPrChange w:id="347" w:author="Gann, Julie" w:date="2025-10-06T15:04:00Z" w16du:dateUtc="2025-10-06T20:04:00Z">
              <w:tcPr>
                <w:tcW w:w="718" w:type="dxa"/>
                <w:gridSpan w:val="2"/>
              </w:tcPr>
            </w:tcPrChange>
          </w:tcPr>
          <w:p w14:paraId="4EAB4FB6" w14:textId="77777777" w:rsidR="0000449A" w:rsidRPr="00A54018" w:rsidRDefault="0000449A">
            <w:pPr>
              <w:jc w:val="both"/>
              <w:rPr>
                <w:rFonts w:asciiTheme="minorHAnsi" w:hAnsiTheme="minorHAnsi" w:cstheme="minorHAnsi"/>
                <w:b/>
                <w:sz w:val="22"/>
                <w:szCs w:val="22"/>
              </w:rPr>
            </w:pPr>
          </w:p>
        </w:tc>
        <w:tc>
          <w:tcPr>
            <w:tcW w:w="611" w:type="dxa"/>
            <w:tcPrChange w:id="348" w:author="Gann, Julie" w:date="2025-10-06T15:04:00Z" w16du:dateUtc="2025-10-06T20:04:00Z">
              <w:tcPr>
                <w:tcW w:w="616" w:type="dxa"/>
                <w:gridSpan w:val="2"/>
              </w:tcPr>
            </w:tcPrChange>
          </w:tcPr>
          <w:p w14:paraId="1D1DE3E4" w14:textId="77777777" w:rsidR="0000449A" w:rsidRPr="00A54018" w:rsidRDefault="0000449A">
            <w:pPr>
              <w:jc w:val="both"/>
              <w:rPr>
                <w:rFonts w:asciiTheme="minorHAnsi" w:hAnsiTheme="minorHAnsi" w:cstheme="minorHAnsi"/>
                <w:b/>
                <w:sz w:val="22"/>
                <w:szCs w:val="22"/>
              </w:rPr>
            </w:pPr>
          </w:p>
        </w:tc>
        <w:tc>
          <w:tcPr>
            <w:tcW w:w="676" w:type="dxa"/>
            <w:tcPrChange w:id="349" w:author="Gann, Julie" w:date="2025-10-06T15:04:00Z" w16du:dateUtc="2025-10-06T20:04:00Z">
              <w:tcPr>
                <w:tcW w:w="684" w:type="dxa"/>
                <w:gridSpan w:val="2"/>
              </w:tcPr>
            </w:tcPrChange>
          </w:tcPr>
          <w:p w14:paraId="1EBC7573" w14:textId="77777777" w:rsidR="0000449A" w:rsidRPr="00A54018" w:rsidRDefault="0000449A">
            <w:pPr>
              <w:jc w:val="both"/>
              <w:rPr>
                <w:rFonts w:asciiTheme="minorHAnsi" w:hAnsiTheme="minorHAnsi" w:cstheme="minorHAnsi"/>
                <w:b/>
                <w:sz w:val="22"/>
                <w:szCs w:val="22"/>
              </w:rPr>
            </w:pPr>
          </w:p>
        </w:tc>
        <w:tc>
          <w:tcPr>
            <w:tcW w:w="1409" w:type="dxa"/>
            <w:tcPrChange w:id="350" w:author="Gann, Julie" w:date="2025-10-06T15:04:00Z" w16du:dateUtc="2025-10-06T20:04:00Z">
              <w:tcPr>
                <w:tcW w:w="1418" w:type="dxa"/>
                <w:gridSpan w:val="3"/>
              </w:tcPr>
            </w:tcPrChange>
          </w:tcPr>
          <w:p w14:paraId="3EF28B87" w14:textId="77777777" w:rsidR="0000449A" w:rsidRPr="00A54018" w:rsidRDefault="0000449A">
            <w:pPr>
              <w:jc w:val="both"/>
              <w:rPr>
                <w:rFonts w:asciiTheme="minorHAnsi" w:hAnsiTheme="minorHAnsi" w:cstheme="minorHAnsi"/>
                <w:b/>
                <w:sz w:val="22"/>
                <w:szCs w:val="22"/>
              </w:rPr>
            </w:pPr>
          </w:p>
        </w:tc>
        <w:tc>
          <w:tcPr>
            <w:tcW w:w="1499" w:type="dxa"/>
            <w:tcPrChange w:id="351" w:author="Gann, Julie" w:date="2025-10-06T15:04:00Z" w16du:dateUtc="2025-10-06T20:04:00Z">
              <w:tcPr>
                <w:tcW w:w="1511" w:type="dxa"/>
                <w:gridSpan w:val="2"/>
              </w:tcPr>
            </w:tcPrChange>
          </w:tcPr>
          <w:p w14:paraId="79DF9035" w14:textId="77777777" w:rsidR="0000449A" w:rsidRPr="00A54018" w:rsidRDefault="0000449A">
            <w:pPr>
              <w:jc w:val="both"/>
              <w:rPr>
                <w:rFonts w:asciiTheme="minorHAnsi" w:hAnsiTheme="minorHAnsi" w:cstheme="minorHAnsi"/>
                <w:b/>
                <w:sz w:val="22"/>
                <w:szCs w:val="22"/>
              </w:rPr>
            </w:pPr>
          </w:p>
        </w:tc>
        <w:tc>
          <w:tcPr>
            <w:tcW w:w="1871" w:type="dxa"/>
            <w:tcPrChange w:id="352" w:author="Gann, Julie" w:date="2025-10-06T15:04:00Z" w16du:dateUtc="2025-10-06T20:04:00Z">
              <w:tcPr>
                <w:tcW w:w="1890" w:type="dxa"/>
                <w:gridSpan w:val="2"/>
              </w:tcPr>
            </w:tcPrChange>
          </w:tcPr>
          <w:p w14:paraId="10AC3D1D" w14:textId="77777777" w:rsidR="0000449A" w:rsidRPr="00A54018" w:rsidRDefault="0000449A">
            <w:pPr>
              <w:jc w:val="both"/>
              <w:rPr>
                <w:rFonts w:asciiTheme="minorHAnsi" w:hAnsiTheme="minorHAnsi" w:cstheme="minorHAnsi"/>
                <w:b/>
                <w:sz w:val="22"/>
                <w:szCs w:val="22"/>
              </w:rPr>
            </w:pPr>
          </w:p>
        </w:tc>
      </w:tr>
      <w:tr w:rsidR="0000449A" w:rsidRPr="00A54018" w14:paraId="7EBEAC4F" w14:textId="77777777" w:rsidTr="00953C4D">
        <w:trPr>
          <w:trPrChange w:id="353" w:author="Gann, Julie" w:date="2025-10-06T15:04:00Z" w16du:dateUtc="2025-10-06T20:04:00Z">
            <w:trPr>
              <w:gridAfter w:val="0"/>
            </w:trPr>
          </w:trPrChange>
        </w:trPr>
        <w:tc>
          <w:tcPr>
            <w:tcW w:w="2875" w:type="dxa"/>
            <w:tcPrChange w:id="354" w:author="Gann, Julie" w:date="2025-10-06T15:04:00Z" w16du:dateUtc="2025-10-06T20:04:00Z">
              <w:tcPr>
                <w:tcW w:w="1750" w:type="dxa"/>
              </w:tcPr>
            </w:tcPrChange>
          </w:tcPr>
          <w:p w14:paraId="3CC134F3" w14:textId="77777777" w:rsidR="0000449A" w:rsidRPr="00A54018" w:rsidRDefault="0000449A">
            <w:pPr>
              <w:jc w:val="right"/>
              <w:rPr>
                <w:rFonts w:asciiTheme="minorHAnsi" w:hAnsiTheme="minorHAnsi" w:cstheme="minorHAnsi"/>
                <w:sz w:val="22"/>
                <w:szCs w:val="22"/>
              </w:rPr>
            </w:pPr>
          </w:p>
        </w:tc>
        <w:tc>
          <w:tcPr>
            <w:tcW w:w="720" w:type="dxa"/>
            <w:tcPrChange w:id="355" w:author="Gann, Julie" w:date="2025-10-06T15:04:00Z" w16du:dateUtc="2025-10-06T20:04:00Z">
              <w:tcPr>
                <w:tcW w:w="840" w:type="dxa"/>
              </w:tcPr>
            </w:tcPrChange>
          </w:tcPr>
          <w:p w14:paraId="5B192904" w14:textId="77777777" w:rsidR="0000449A" w:rsidRPr="00A54018" w:rsidRDefault="0000449A">
            <w:pPr>
              <w:jc w:val="both"/>
              <w:rPr>
                <w:rFonts w:asciiTheme="minorHAnsi" w:hAnsiTheme="minorHAnsi" w:cstheme="minorHAnsi"/>
                <w:b/>
                <w:sz w:val="22"/>
                <w:szCs w:val="22"/>
              </w:rPr>
            </w:pPr>
          </w:p>
        </w:tc>
        <w:tc>
          <w:tcPr>
            <w:tcW w:w="717" w:type="dxa"/>
            <w:tcPrChange w:id="356" w:author="Gann, Julie" w:date="2025-10-06T15:04:00Z" w16du:dateUtc="2025-10-06T20:04:00Z">
              <w:tcPr>
                <w:tcW w:w="718" w:type="dxa"/>
                <w:gridSpan w:val="2"/>
              </w:tcPr>
            </w:tcPrChange>
          </w:tcPr>
          <w:p w14:paraId="6F475704" w14:textId="77777777" w:rsidR="0000449A" w:rsidRPr="00A54018" w:rsidRDefault="0000449A">
            <w:pPr>
              <w:jc w:val="both"/>
              <w:rPr>
                <w:rFonts w:asciiTheme="minorHAnsi" w:hAnsiTheme="minorHAnsi" w:cstheme="minorHAnsi"/>
                <w:b/>
                <w:sz w:val="22"/>
                <w:szCs w:val="22"/>
              </w:rPr>
            </w:pPr>
          </w:p>
        </w:tc>
        <w:tc>
          <w:tcPr>
            <w:tcW w:w="611" w:type="dxa"/>
            <w:tcPrChange w:id="357" w:author="Gann, Julie" w:date="2025-10-06T15:04:00Z" w16du:dateUtc="2025-10-06T20:04:00Z">
              <w:tcPr>
                <w:tcW w:w="616" w:type="dxa"/>
                <w:gridSpan w:val="2"/>
              </w:tcPr>
            </w:tcPrChange>
          </w:tcPr>
          <w:p w14:paraId="1EE2291E" w14:textId="77777777" w:rsidR="0000449A" w:rsidRPr="00A54018" w:rsidRDefault="0000449A">
            <w:pPr>
              <w:jc w:val="both"/>
              <w:rPr>
                <w:rFonts w:asciiTheme="minorHAnsi" w:hAnsiTheme="minorHAnsi" w:cstheme="minorHAnsi"/>
                <w:b/>
                <w:sz w:val="22"/>
                <w:szCs w:val="22"/>
              </w:rPr>
            </w:pPr>
          </w:p>
        </w:tc>
        <w:tc>
          <w:tcPr>
            <w:tcW w:w="676" w:type="dxa"/>
            <w:tcPrChange w:id="358" w:author="Gann, Julie" w:date="2025-10-06T15:04:00Z" w16du:dateUtc="2025-10-06T20:04:00Z">
              <w:tcPr>
                <w:tcW w:w="684" w:type="dxa"/>
                <w:gridSpan w:val="2"/>
              </w:tcPr>
            </w:tcPrChange>
          </w:tcPr>
          <w:p w14:paraId="655036B1" w14:textId="77777777" w:rsidR="0000449A" w:rsidRPr="00A54018" w:rsidRDefault="0000449A">
            <w:pPr>
              <w:jc w:val="both"/>
              <w:rPr>
                <w:rFonts w:asciiTheme="minorHAnsi" w:hAnsiTheme="minorHAnsi" w:cstheme="minorHAnsi"/>
                <w:b/>
                <w:sz w:val="22"/>
                <w:szCs w:val="22"/>
              </w:rPr>
            </w:pPr>
          </w:p>
        </w:tc>
        <w:tc>
          <w:tcPr>
            <w:tcW w:w="1409" w:type="dxa"/>
            <w:tcPrChange w:id="359" w:author="Gann, Julie" w:date="2025-10-06T15:04:00Z" w16du:dateUtc="2025-10-06T20:04:00Z">
              <w:tcPr>
                <w:tcW w:w="1418" w:type="dxa"/>
                <w:gridSpan w:val="3"/>
              </w:tcPr>
            </w:tcPrChange>
          </w:tcPr>
          <w:p w14:paraId="514F197D" w14:textId="77777777" w:rsidR="0000449A" w:rsidRPr="00A54018" w:rsidRDefault="0000449A">
            <w:pPr>
              <w:jc w:val="both"/>
              <w:rPr>
                <w:rFonts w:asciiTheme="minorHAnsi" w:hAnsiTheme="minorHAnsi" w:cstheme="minorHAnsi"/>
                <w:b/>
                <w:sz w:val="22"/>
                <w:szCs w:val="22"/>
              </w:rPr>
            </w:pPr>
          </w:p>
        </w:tc>
        <w:tc>
          <w:tcPr>
            <w:tcW w:w="1499" w:type="dxa"/>
            <w:tcPrChange w:id="360" w:author="Gann, Julie" w:date="2025-10-06T15:04:00Z" w16du:dateUtc="2025-10-06T20:04:00Z">
              <w:tcPr>
                <w:tcW w:w="1511" w:type="dxa"/>
                <w:gridSpan w:val="2"/>
              </w:tcPr>
            </w:tcPrChange>
          </w:tcPr>
          <w:p w14:paraId="6291AD8B" w14:textId="77777777" w:rsidR="0000449A" w:rsidRPr="00A54018" w:rsidRDefault="0000449A">
            <w:pPr>
              <w:jc w:val="both"/>
              <w:rPr>
                <w:rFonts w:asciiTheme="minorHAnsi" w:hAnsiTheme="minorHAnsi" w:cstheme="minorHAnsi"/>
                <w:b/>
                <w:sz w:val="22"/>
                <w:szCs w:val="22"/>
              </w:rPr>
            </w:pPr>
          </w:p>
        </w:tc>
        <w:tc>
          <w:tcPr>
            <w:tcW w:w="1871" w:type="dxa"/>
            <w:tcPrChange w:id="361" w:author="Gann, Julie" w:date="2025-10-06T15:04:00Z" w16du:dateUtc="2025-10-06T20:04:00Z">
              <w:tcPr>
                <w:tcW w:w="1890" w:type="dxa"/>
                <w:gridSpan w:val="2"/>
              </w:tcPr>
            </w:tcPrChange>
          </w:tcPr>
          <w:p w14:paraId="09BBA53C" w14:textId="77777777" w:rsidR="0000449A" w:rsidRPr="00A54018" w:rsidRDefault="0000449A">
            <w:pPr>
              <w:jc w:val="both"/>
              <w:rPr>
                <w:rFonts w:asciiTheme="minorHAnsi" w:hAnsiTheme="minorHAnsi" w:cstheme="minorHAnsi"/>
                <w:b/>
                <w:sz w:val="22"/>
                <w:szCs w:val="22"/>
              </w:rPr>
            </w:pPr>
          </w:p>
        </w:tc>
      </w:tr>
      <w:tr w:rsidR="0000449A" w:rsidRPr="00A54018" w14:paraId="3E6FEF84" w14:textId="77777777" w:rsidTr="00953C4D">
        <w:trPr>
          <w:trPrChange w:id="362" w:author="Gann, Julie" w:date="2025-10-06T15:04:00Z" w16du:dateUtc="2025-10-06T20:04:00Z">
            <w:trPr>
              <w:gridAfter w:val="0"/>
            </w:trPr>
          </w:trPrChange>
        </w:trPr>
        <w:tc>
          <w:tcPr>
            <w:tcW w:w="2875" w:type="dxa"/>
            <w:tcPrChange w:id="363" w:author="Gann, Julie" w:date="2025-10-06T15:04:00Z" w16du:dateUtc="2025-10-06T20:04:00Z">
              <w:tcPr>
                <w:tcW w:w="1750" w:type="dxa"/>
              </w:tcPr>
            </w:tcPrChange>
          </w:tcPr>
          <w:p w14:paraId="73E557C5" w14:textId="175FA88F" w:rsidR="0000449A" w:rsidRPr="008B2A87" w:rsidRDefault="0000449A">
            <w:pPr>
              <w:jc w:val="both"/>
              <w:rPr>
                <w:rFonts w:asciiTheme="minorHAnsi" w:hAnsiTheme="minorHAnsi" w:cstheme="minorHAnsi"/>
                <w:b/>
                <w:sz w:val="22"/>
                <w:szCs w:val="22"/>
                <w:highlight w:val="lightGray"/>
                <w:rPrChange w:id="364" w:author="Gann, Julie" w:date="2025-10-07T09:00:00Z" w16du:dateUtc="2025-10-07T14:00:00Z">
                  <w:rPr>
                    <w:rFonts w:asciiTheme="minorHAnsi" w:hAnsiTheme="minorHAnsi" w:cstheme="minorHAnsi"/>
                    <w:b/>
                    <w:sz w:val="22"/>
                    <w:szCs w:val="22"/>
                  </w:rPr>
                </w:rPrChange>
              </w:rPr>
            </w:pPr>
            <w:del w:id="365" w:author="Gann, Julie" w:date="2025-10-06T15:02:00Z" w16du:dateUtc="2025-10-06T20:02:00Z">
              <w:r w:rsidRPr="008B2A87" w:rsidDel="00953C4D">
                <w:rPr>
                  <w:rFonts w:asciiTheme="minorHAnsi" w:hAnsiTheme="minorHAnsi" w:cstheme="minorHAnsi"/>
                  <w:b/>
                  <w:sz w:val="22"/>
                  <w:szCs w:val="22"/>
                  <w:highlight w:val="lightGray"/>
                  <w:rPrChange w:id="366" w:author="Gann, Julie" w:date="2025-10-07T09:00:00Z" w16du:dateUtc="2025-10-07T14:00:00Z">
                    <w:rPr>
                      <w:rFonts w:asciiTheme="minorHAnsi" w:hAnsiTheme="minorHAnsi" w:cstheme="minorHAnsi"/>
                      <w:b/>
                      <w:sz w:val="22"/>
                      <w:szCs w:val="22"/>
                    </w:rPr>
                  </w:rPrChange>
                </w:rPr>
                <w:delText>Schedule E2</w:delText>
              </w:r>
            </w:del>
            <w:ins w:id="367" w:author="Gann, Julie" w:date="2025-10-06T15:02:00Z" w16du:dateUtc="2025-10-06T20:02:00Z">
              <w:r w:rsidR="00953C4D" w:rsidRPr="008B2A87">
                <w:rPr>
                  <w:rFonts w:asciiTheme="minorHAnsi" w:hAnsiTheme="minorHAnsi" w:cstheme="minorHAnsi"/>
                  <w:b/>
                  <w:sz w:val="22"/>
                  <w:szCs w:val="22"/>
                  <w:highlight w:val="lightGray"/>
                  <w:rPrChange w:id="368" w:author="Gann, Julie" w:date="2025-10-07T09:00:00Z" w16du:dateUtc="2025-10-07T14:00:00Z">
                    <w:rPr>
                      <w:rFonts w:asciiTheme="minorHAnsi" w:hAnsiTheme="minorHAnsi" w:cstheme="minorHAnsi"/>
                      <w:b/>
                      <w:sz w:val="22"/>
                      <w:szCs w:val="22"/>
                    </w:rPr>
                  </w:rPrChange>
                </w:rPr>
                <w:t>Cash Equivalents</w:t>
              </w:r>
            </w:ins>
          </w:p>
        </w:tc>
        <w:tc>
          <w:tcPr>
            <w:tcW w:w="720" w:type="dxa"/>
            <w:tcPrChange w:id="369" w:author="Gann, Julie" w:date="2025-10-06T15:04:00Z" w16du:dateUtc="2025-10-06T20:04:00Z">
              <w:tcPr>
                <w:tcW w:w="840" w:type="dxa"/>
              </w:tcPr>
            </w:tcPrChange>
          </w:tcPr>
          <w:p w14:paraId="4065112F" w14:textId="77777777" w:rsidR="0000449A" w:rsidRPr="00A54018" w:rsidRDefault="0000449A">
            <w:pPr>
              <w:jc w:val="both"/>
              <w:rPr>
                <w:rFonts w:asciiTheme="minorHAnsi" w:hAnsiTheme="minorHAnsi" w:cstheme="minorHAnsi"/>
                <w:b/>
                <w:sz w:val="22"/>
                <w:szCs w:val="22"/>
              </w:rPr>
            </w:pPr>
          </w:p>
        </w:tc>
        <w:tc>
          <w:tcPr>
            <w:tcW w:w="717" w:type="dxa"/>
            <w:tcPrChange w:id="370" w:author="Gann, Julie" w:date="2025-10-06T15:04:00Z" w16du:dateUtc="2025-10-06T20:04:00Z">
              <w:tcPr>
                <w:tcW w:w="718" w:type="dxa"/>
                <w:gridSpan w:val="2"/>
              </w:tcPr>
            </w:tcPrChange>
          </w:tcPr>
          <w:p w14:paraId="00511238" w14:textId="77777777" w:rsidR="0000449A" w:rsidRPr="00A54018" w:rsidRDefault="0000449A">
            <w:pPr>
              <w:jc w:val="both"/>
              <w:rPr>
                <w:rFonts w:asciiTheme="minorHAnsi" w:hAnsiTheme="minorHAnsi" w:cstheme="minorHAnsi"/>
                <w:b/>
                <w:sz w:val="22"/>
                <w:szCs w:val="22"/>
              </w:rPr>
            </w:pPr>
          </w:p>
        </w:tc>
        <w:tc>
          <w:tcPr>
            <w:tcW w:w="611" w:type="dxa"/>
            <w:tcPrChange w:id="371" w:author="Gann, Julie" w:date="2025-10-06T15:04:00Z" w16du:dateUtc="2025-10-06T20:04:00Z">
              <w:tcPr>
                <w:tcW w:w="616" w:type="dxa"/>
                <w:gridSpan w:val="2"/>
              </w:tcPr>
            </w:tcPrChange>
          </w:tcPr>
          <w:p w14:paraId="41348F2A" w14:textId="77777777" w:rsidR="0000449A" w:rsidRPr="00A54018" w:rsidRDefault="0000449A">
            <w:pPr>
              <w:jc w:val="both"/>
              <w:rPr>
                <w:rFonts w:asciiTheme="minorHAnsi" w:hAnsiTheme="minorHAnsi" w:cstheme="minorHAnsi"/>
                <w:b/>
                <w:sz w:val="22"/>
                <w:szCs w:val="22"/>
              </w:rPr>
            </w:pPr>
          </w:p>
        </w:tc>
        <w:tc>
          <w:tcPr>
            <w:tcW w:w="676" w:type="dxa"/>
            <w:tcPrChange w:id="372" w:author="Gann, Julie" w:date="2025-10-06T15:04:00Z" w16du:dateUtc="2025-10-06T20:04:00Z">
              <w:tcPr>
                <w:tcW w:w="684" w:type="dxa"/>
                <w:gridSpan w:val="2"/>
              </w:tcPr>
            </w:tcPrChange>
          </w:tcPr>
          <w:p w14:paraId="1865072B" w14:textId="77777777" w:rsidR="0000449A" w:rsidRPr="00A54018" w:rsidRDefault="0000449A">
            <w:pPr>
              <w:jc w:val="both"/>
              <w:rPr>
                <w:rFonts w:asciiTheme="minorHAnsi" w:hAnsiTheme="minorHAnsi" w:cstheme="minorHAnsi"/>
                <w:b/>
                <w:sz w:val="22"/>
                <w:szCs w:val="22"/>
              </w:rPr>
            </w:pPr>
          </w:p>
        </w:tc>
        <w:tc>
          <w:tcPr>
            <w:tcW w:w="1409" w:type="dxa"/>
            <w:tcPrChange w:id="373" w:author="Gann, Julie" w:date="2025-10-06T15:04:00Z" w16du:dateUtc="2025-10-06T20:04:00Z">
              <w:tcPr>
                <w:tcW w:w="1418" w:type="dxa"/>
                <w:gridSpan w:val="3"/>
              </w:tcPr>
            </w:tcPrChange>
          </w:tcPr>
          <w:p w14:paraId="76D0B45D" w14:textId="77777777" w:rsidR="0000449A" w:rsidRPr="00A54018" w:rsidRDefault="0000449A">
            <w:pPr>
              <w:jc w:val="both"/>
              <w:rPr>
                <w:rFonts w:asciiTheme="minorHAnsi" w:hAnsiTheme="minorHAnsi" w:cstheme="minorHAnsi"/>
                <w:b/>
                <w:sz w:val="22"/>
                <w:szCs w:val="22"/>
              </w:rPr>
            </w:pPr>
          </w:p>
        </w:tc>
        <w:tc>
          <w:tcPr>
            <w:tcW w:w="1499" w:type="dxa"/>
            <w:tcPrChange w:id="374" w:author="Gann, Julie" w:date="2025-10-06T15:04:00Z" w16du:dateUtc="2025-10-06T20:04:00Z">
              <w:tcPr>
                <w:tcW w:w="1511" w:type="dxa"/>
                <w:gridSpan w:val="2"/>
              </w:tcPr>
            </w:tcPrChange>
          </w:tcPr>
          <w:p w14:paraId="3FA45962" w14:textId="77777777" w:rsidR="0000449A" w:rsidRPr="00A54018" w:rsidRDefault="0000449A">
            <w:pPr>
              <w:jc w:val="both"/>
              <w:rPr>
                <w:rFonts w:asciiTheme="minorHAnsi" w:hAnsiTheme="minorHAnsi" w:cstheme="minorHAnsi"/>
                <w:b/>
                <w:sz w:val="22"/>
                <w:szCs w:val="22"/>
              </w:rPr>
            </w:pPr>
          </w:p>
        </w:tc>
        <w:tc>
          <w:tcPr>
            <w:tcW w:w="1871" w:type="dxa"/>
            <w:tcPrChange w:id="375" w:author="Gann, Julie" w:date="2025-10-06T15:04:00Z" w16du:dateUtc="2025-10-06T20:04:00Z">
              <w:tcPr>
                <w:tcW w:w="1890" w:type="dxa"/>
                <w:gridSpan w:val="2"/>
              </w:tcPr>
            </w:tcPrChange>
          </w:tcPr>
          <w:p w14:paraId="1F05D959" w14:textId="77777777" w:rsidR="0000449A" w:rsidRPr="00A54018" w:rsidRDefault="0000449A">
            <w:pPr>
              <w:jc w:val="both"/>
              <w:rPr>
                <w:rFonts w:asciiTheme="minorHAnsi" w:hAnsiTheme="minorHAnsi" w:cstheme="minorHAnsi"/>
                <w:b/>
                <w:sz w:val="22"/>
                <w:szCs w:val="22"/>
              </w:rPr>
            </w:pPr>
          </w:p>
        </w:tc>
      </w:tr>
      <w:tr w:rsidR="0000449A" w:rsidRPr="00A54018" w14:paraId="18A525EB" w14:textId="77777777" w:rsidTr="00953C4D">
        <w:trPr>
          <w:trPrChange w:id="376" w:author="Gann, Julie" w:date="2025-10-06T15:04:00Z" w16du:dateUtc="2025-10-06T20:04:00Z">
            <w:trPr>
              <w:gridAfter w:val="0"/>
            </w:trPr>
          </w:trPrChange>
        </w:trPr>
        <w:tc>
          <w:tcPr>
            <w:tcW w:w="2875" w:type="dxa"/>
            <w:tcPrChange w:id="377" w:author="Gann, Julie" w:date="2025-10-06T15:04:00Z" w16du:dateUtc="2025-10-06T20:04:00Z">
              <w:tcPr>
                <w:tcW w:w="1750" w:type="dxa"/>
              </w:tcPr>
            </w:tcPrChange>
          </w:tcPr>
          <w:p w14:paraId="67448008"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378" w:author="Gann, Julie" w:date="2025-10-06T15:04:00Z" w16du:dateUtc="2025-10-06T20:04:00Z">
              <w:tcPr>
                <w:tcW w:w="840" w:type="dxa"/>
              </w:tcPr>
            </w:tcPrChange>
          </w:tcPr>
          <w:p w14:paraId="49F08E05" w14:textId="77777777" w:rsidR="0000449A" w:rsidRPr="00A54018" w:rsidRDefault="0000449A">
            <w:pPr>
              <w:jc w:val="both"/>
              <w:rPr>
                <w:rFonts w:asciiTheme="minorHAnsi" w:hAnsiTheme="minorHAnsi" w:cstheme="minorHAnsi"/>
                <w:b/>
                <w:sz w:val="22"/>
                <w:szCs w:val="22"/>
              </w:rPr>
            </w:pPr>
          </w:p>
        </w:tc>
        <w:tc>
          <w:tcPr>
            <w:tcW w:w="717" w:type="dxa"/>
            <w:tcPrChange w:id="379" w:author="Gann, Julie" w:date="2025-10-06T15:04:00Z" w16du:dateUtc="2025-10-06T20:04:00Z">
              <w:tcPr>
                <w:tcW w:w="718" w:type="dxa"/>
                <w:gridSpan w:val="2"/>
              </w:tcPr>
            </w:tcPrChange>
          </w:tcPr>
          <w:p w14:paraId="2C852ADD" w14:textId="77777777" w:rsidR="0000449A" w:rsidRPr="00A54018" w:rsidRDefault="0000449A">
            <w:pPr>
              <w:jc w:val="both"/>
              <w:rPr>
                <w:rFonts w:asciiTheme="minorHAnsi" w:hAnsiTheme="minorHAnsi" w:cstheme="minorHAnsi"/>
                <w:b/>
                <w:sz w:val="22"/>
                <w:szCs w:val="22"/>
              </w:rPr>
            </w:pPr>
          </w:p>
        </w:tc>
        <w:tc>
          <w:tcPr>
            <w:tcW w:w="611" w:type="dxa"/>
            <w:tcPrChange w:id="380" w:author="Gann, Julie" w:date="2025-10-06T15:04:00Z" w16du:dateUtc="2025-10-06T20:04:00Z">
              <w:tcPr>
                <w:tcW w:w="616" w:type="dxa"/>
                <w:gridSpan w:val="2"/>
              </w:tcPr>
            </w:tcPrChange>
          </w:tcPr>
          <w:p w14:paraId="0BCA19FC" w14:textId="77777777" w:rsidR="0000449A" w:rsidRPr="00A54018" w:rsidRDefault="0000449A">
            <w:pPr>
              <w:jc w:val="both"/>
              <w:rPr>
                <w:rFonts w:asciiTheme="minorHAnsi" w:hAnsiTheme="minorHAnsi" w:cstheme="minorHAnsi"/>
                <w:b/>
                <w:sz w:val="22"/>
                <w:szCs w:val="22"/>
              </w:rPr>
            </w:pPr>
          </w:p>
        </w:tc>
        <w:tc>
          <w:tcPr>
            <w:tcW w:w="676" w:type="dxa"/>
            <w:tcPrChange w:id="381" w:author="Gann, Julie" w:date="2025-10-06T15:04:00Z" w16du:dateUtc="2025-10-06T20:04:00Z">
              <w:tcPr>
                <w:tcW w:w="684" w:type="dxa"/>
                <w:gridSpan w:val="2"/>
              </w:tcPr>
            </w:tcPrChange>
          </w:tcPr>
          <w:p w14:paraId="635386C7" w14:textId="77777777" w:rsidR="0000449A" w:rsidRPr="00A54018" w:rsidRDefault="0000449A">
            <w:pPr>
              <w:jc w:val="both"/>
              <w:rPr>
                <w:rFonts w:asciiTheme="minorHAnsi" w:hAnsiTheme="minorHAnsi" w:cstheme="minorHAnsi"/>
                <w:b/>
                <w:sz w:val="22"/>
                <w:szCs w:val="22"/>
              </w:rPr>
            </w:pPr>
          </w:p>
        </w:tc>
        <w:tc>
          <w:tcPr>
            <w:tcW w:w="1409" w:type="dxa"/>
            <w:tcPrChange w:id="382" w:author="Gann, Julie" w:date="2025-10-06T15:04:00Z" w16du:dateUtc="2025-10-06T20:04:00Z">
              <w:tcPr>
                <w:tcW w:w="1418" w:type="dxa"/>
                <w:gridSpan w:val="3"/>
              </w:tcPr>
            </w:tcPrChange>
          </w:tcPr>
          <w:p w14:paraId="16665CE8" w14:textId="77777777" w:rsidR="0000449A" w:rsidRPr="00A54018" w:rsidRDefault="0000449A">
            <w:pPr>
              <w:jc w:val="both"/>
              <w:rPr>
                <w:rFonts w:asciiTheme="minorHAnsi" w:hAnsiTheme="minorHAnsi" w:cstheme="minorHAnsi"/>
                <w:b/>
                <w:sz w:val="22"/>
                <w:szCs w:val="22"/>
              </w:rPr>
            </w:pPr>
          </w:p>
        </w:tc>
        <w:tc>
          <w:tcPr>
            <w:tcW w:w="1499" w:type="dxa"/>
            <w:tcPrChange w:id="383" w:author="Gann, Julie" w:date="2025-10-06T15:04:00Z" w16du:dateUtc="2025-10-06T20:04:00Z">
              <w:tcPr>
                <w:tcW w:w="1511" w:type="dxa"/>
                <w:gridSpan w:val="2"/>
              </w:tcPr>
            </w:tcPrChange>
          </w:tcPr>
          <w:p w14:paraId="7006F73C" w14:textId="77777777" w:rsidR="0000449A" w:rsidRPr="00A54018" w:rsidRDefault="0000449A">
            <w:pPr>
              <w:jc w:val="both"/>
              <w:rPr>
                <w:rFonts w:asciiTheme="minorHAnsi" w:hAnsiTheme="minorHAnsi" w:cstheme="minorHAnsi"/>
                <w:b/>
                <w:sz w:val="22"/>
                <w:szCs w:val="22"/>
              </w:rPr>
            </w:pPr>
          </w:p>
        </w:tc>
        <w:tc>
          <w:tcPr>
            <w:tcW w:w="1871" w:type="dxa"/>
            <w:tcPrChange w:id="384" w:author="Gann, Julie" w:date="2025-10-06T15:04:00Z" w16du:dateUtc="2025-10-06T20:04:00Z">
              <w:tcPr>
                <w:tcW w:w="1890" w:type="dxa"/>
                <w:gridSpan w:val="2"/>
              </w:tcPr>
            </w:tcPrChange>
          </w:tcPr>
          <w:p w14:paraId="5647B986" w14:textId="77777777" w:rsidR="0000449A" w:rsidRPr="00A54018" w:rsidRDefault="0000449A">
            <w:pPr>
              <w:jc w:val="both"/>
              <w:rPr>
                <w:rFonts w:asciiTheme="minorHAnsi" w:hAnsiTheme="minorHAnsi" w:cstheme="minorHAnsi"/>
                <w:b/>
                <w:sz w:val="22"/>
                <w:szCs w:val="22"/>
              </w:rPr>
            </w:pPr>
          </w:p>
        </w:tc>
      </w:tr>
      <w:tr w:rsidR="0000449A" w:rsidRPr="00A54018" w14:paraId="06C833D6" w14:textId="77777777" w:rsidTr="00953C4D">
        <w:trPr>
          <w:trPrChange w:id="385" w:author="Gann, Julie" w:date="2025-10-06T15:04:00Z" w16du:dateUtc="2025-10-06T20:04:00Z">
            <w:trPr>
              <w:gridAfter w:val="0"/>
            </w:trPr>
          </w:trPrChange>
        </w:trPr>
        <w:tc>
          <w:tcPr>
            <w:tcW w:w="2875" w:type="dxa"/>
            <w:tcPrChange w:id="386" w:author="Gann, Julie" w:date="2025-10-06T15:04:00Z" w16du:dateUtc="2025-10-06T20:04:00Z">
              <w:tcPr>
                <w:tcW w:w="1750" w:type="dxa"/>
              </w:tcPr>
            </w:tcPrChange>
          </w:tcPr>
          <w:p w14:paraId="12AC72DA"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387" w:author="Gann, Julie" w:date="2025-10-06T15:04:00Z" w16du:dateUtc="2025-10-06T20:04:00Z">
              <w:tcPr>
                <w:tcW w:w="840" w:type="dxa"/>
              </w:tcPr>
            </w:tcPrChange>
          </w:tcPr>
          <w:p w14:paraId="7CBEDDCC" w14:textId="77777777" w:rsidR="0000449A" w:rsidRPr="00A54018" w:rsidRDefault="0000449A">
            <w:pPr>
              <w:jc w:val="both"/>
              <w:rPr>
                <w:rFonts w:asciiTheme="minorHAnsi" w:hAnsiTheme="minorHAnsi" w:cstheme="minorHAnsi"/>
                <w:b/>
                <w:sz w:val="22"/>
                <w:szCs w:val="22"/>
              </w:rPr>
            </w:pPr>
          </w:p>
        </w:tc>
        <w:tc>
          <w:tcPr>
            <w:tcW w:w="717" w:type="dxa"/>
            <w:tcPrChange w:id="388" w:author="Gann, Julie" w:date="2025-10-06T15:04:00Z" w16du:dateUtc="2025-10-06T20:04:00Z">
              <w:tcPr>
                <w:tcW w:w="718" w:type="dxa"/>
                <w:gridSpan w:val="2"/>
              </w:tcPr>
            </w:tcPrChange>
          </w:tcPr>
          <w:p w14:paraId="414FDBB0" w14:textId="77777777" w:rsidR="0000449A" w:rsidRPr="00A54018" w:rsidRDefault="0000449A">
            <w:pPr>
              <w:jc w:val="both"/>
              <w:rPr>
                <w:rFonts w:asciiTheme="minorHAnsi" w:hAnsiTheme="minorHAnsi" w:cstheme="minorHAnsi"/>
                <w:b/>
                <w:sz w:val="22"/>
                <w:szCs w:val="22"/>
              </w:rPr>
            </w:pPr>
          </w:p>
        </w:tc>
        <w:tc>
          <w:tcPr>
            <w:tcW w:w="611" w:type="dxa"/>
            <w:tcPrChange w:id="389" w:author="Gann, Julie" w:date="2025-10-06T15:04:00Z" w16du:dateUtc="2025-10-06T20:04:00Z">
              <w:tcPr>
                <w:tcW w:w="616" w:type="dxa"/>
                <w:gridSpan w:val="2"/>
              </w:tcPr>
            </w:tcPrChange>
          </w:tcPr>
          <w:p w14:paraId="2FABBD17" w14:textId="77777777" w:rsidR="0000449A" w:rsidRPr="00A54018" w:rsidRDefault="0000449A">
            <w:pPr>
              <w:jc w:val="both"/>
              <w:rPr>
                <w:rFonts w:asciiTheme="minorHAnsi" w:hAnsiTheme="minorHAnsi" w:cstheme="minorHAnsi"/>
                <w:b/>
                <w:sz w:val="22"/>
                <w:szCs w:val="22"/>
              </w:rPr>
            </w:pPr>
          </w:p>
        </w:tc>
        <w:tc>
          <w:tcPr>
            <w:tcW w:w="676" w:type="dxa"/>
            <w:tcPrChange w:id="390" w:author="Gann, Julie" w:date="2025-10-06T15:04:00Z" w16du:dateUtc="2025-10-06T20:04:00Z">
              <w:tcPr>
                <w:tcW w:w="684" w:type="dxa"/>
                <w:gridSpan w:val="2"/>
              </w:tcPr>
            </w:tcPrChange>
          </w:tcPr>
          <w:p w14:paraId="6A81E023" w14:textId="77777777" w:rsidR="0000449A" w:rsidRPr="00A54018" w:rsidRDefault="0000449A">
            <w:pPr>
              <w:jc w:val="both"/>
              <w:rPr>
                <w:rFonts w:asciiTheme="minorHAnsi" w:hAnsiTheme="minorHAnsi" w:cstheme="minorHAnsi"/>
                <w:b/>
                <w:sz w:val="22"/>
                <w:szCs w:val="22"/>
              </w:rPr>
            </w:pPr>
          </w:p>
        </w:tc>
        <w:tc>
          <w:tcPr>
            <w:tcW w:w="1409" w:type="dxa"/>
            <w:tcPrChange w:id="391" w:author="Gann, Julie" w:date="2025-10-06T15:04:00Z" w16du:dateUtc="2025-10-06T20:04:00Z">
              <w:tcPr>
                <w:tcW w:w="1418" w:type="dxa"/>
                <w:gridSpan w:val="3"/>
              </w:tcPr>
            </w:tcPrChange>
          </w:tcPr>
          <w:p w14:paraId="1380952E" w14:textId="77777777" w:rsidR="0000449A" w:rsidRPr="00A54018" w:rsidRDefault="0000449A">
            <w:pPr>
              <w:jc w:val="both"/>
              <w:rPr>
                <w:rFonts w:asciiTheme="minorHAnsi" w:hAnsiTheme="minorHAnsi" w:cstheme="minorHAnsi"/>
                <w:b/>
                <w:sz w:val="22"/>
                <w:szCs w:val="22"/>
              </w:rPr>
            </w:pPr>
          </w:p>
        </w:tc>
        <w:tc>
          <w:tcPr>
            <w:tcW w:w="1499" w:type="dxa"/>
            <w:tcPrChange w:id="392" w:author="Gann, Julie" w:date="2025-10-06T15:04:00Z" w16du:dateUtc="2025-10-06T20:04:00Z">
              <w:tcPr>
                <w:tcW w:w="1511" w:type="dxa"/>
                <w:gridSpan w:val="2"/>
              </w:tcPr>
            </w:tcPrChange>
          </w:tcPr>
          <w:p w14:paraId="46E7BFDB" w14:textId="77777777" w:rsidR="0000449A" w:rsidRPr="00A54018" w:rsidRDefault="0000449A">
            <w:pPr>
              <w:jc w:val="both"/>
              <w:rPr>
                <w:rFonts w:asciiTheme="minorHAnsi" w:hAnsiTheme="minorHAnsi" w:cstheme="minorHAnsi"/>
                <w:b/>
                <w:sz w:val="22"/>
                <w:szCs w:val="22"/>
              </w:rPr>
            </w:pPr>
          </w:p>
        </w:tc>
        <w:tc>
          <w:tcPr>
            <w:tcW w:w="1871" w:type="dxa"/>
            <w:tcPrChange w:id="393" w:author="Gann, Julie" w:date="2025-10-06T15:04:00Z" w16du:dateUtc="2025-10-06T20:04:00Z">
              <w:tcPr>
                <w:tcW w:w="1890" w:type="dxa"/>
                <w:gridSpan w:val="2"/>
              </w:tcPr>
            </w:tcPrChange>
          </w:tcPr>
          <w:p w14:paraId="43B80C99" w14:textId="77777777" w:rsidR="0000449A" w:rsidRPr="00A54018" w:rsidRDefault="0000449A">
            <w:pPr>
              <w:jc w:val="both"/>
              <w:rPr>
                <w:rFonts w:asciiTheme="minorHAnsi" w:hAnsiTheme="minorHAnsi" w:cstheme="minorHAnsi"/>
                <w:b/>
                <w:sz w:val="22"/>
                <w:szCs w:val="22"/>
              </w:rPr>
            </w:pPr>
          </w:p>
        </w:tc>
      </w:tr>
      <w:tr w:rsidR="0000449A" w:rsidRPr="00A54018" w14:paraId="228BAC87" w14:textId="77777777" w:rsidTr="00953C4D">
        <w:trPr>
          <w:trPrChange w:id="394" w:author="Gann, Julie" w:date="2025-10-06T15:04:00Z" w16du:dateUtc="2025-10-06T20:04:00Z">
            <w:trPr>
              <w:gridAfter w:val="0"/>
            </w:trPr>
          </w:trPrChange>
        </w:trPr>
        <w:tc>
          <w:tcPr>
            <w:tcW w:w="2875" w:type="dxa"/>
            <w:tcPrChange w:id="395" w:author="Gann, Julie" w:date="2025-10-06T15:04:00Z" w16du:dateUtc="2025-10-06T20:04:00Z">
              <w:tcPr>
                <w:tcW w:w="1750" w:type="dxa"/>
              </w:tcPr>
            </w:tcPrChange>
          </w:tcPr>
          <w:p w14:paraId="49793B95" w14:textId="05CC8666" w:rsidR="0000449A" w:rsidRPr="008B2A87" w:rsidRDefault="00D9115F">
            <w:pPr>
              <w:jc w:val="right"/>
              <w:rPr>
                <w:rFonts w:asciiTheme="minorHAnsi" w:hAnsiTheme="minorHAnsi" w:cstheme="minorHAnsi"/>
                <w:sz w:val="22"/>
                <w:szCs w:val="22"/>
                <w:highlight w:val="lightGray"/>
                <w:rPrChange w:id="396" w:author="Gann, Julie" w:date="2025-10-07T09:00:00Z" w16du:dateUtc="2025-10-07T14:00:00Z">
                  <w:rPr>
                    <w:rFonts w:asciiTheme="minorHAnsi" w:hAnsiTheme="minorHAnsi" w:cstheme="minorHAnsi"/>
                    <w:sz w:val="22"/>
                    <w:szCs w:val="22"/>
                  </w:rPr>
                </w:rPrChange>
              </w:rPr>
            </w:pPr>
            <w:ins w:id="397" w:author="Gann, Julie" w:date="2025-10-06T15:01:00Z" w16du:dateUtc="2025-10-06T20:01:00Z">
              <w:r w:rsidRPr="008B2A87">
                <w:rPr>
                  <w:rFonts w:asciiTheme="minorHAnsi" w:hAnsiTheme="minorHAnsi" w:cstheme="minorHAnsi"/>
                  <w:sz w:val="22"/>
                  <w:szCs w:val="22"/>
                  <w:highlight w:val="lightGray"/>
                  <w:rPrChange w:id="398" w:author="Gann, Julie" w:date="2025-10-07T09:00:00Z" w16du:dateUtc="2025-10-07T14:00:00Z">
                    <w:rPr>
                      <w:rFonts w:asciiTheme="minorHAnsi" w:hAnsiTheme="minorHAnsi" w:cstheme="minorHAnsi"/>
                      <w:sz w:val="22"/>
                      <w:szCs w:val="22"/>
                    </w:rPr>
                  </w:rPrChange>
                </w:rPr>
                <w:t>Private Placement Securities</w:t>
              </w:r>
            </w:ins>
            <w:del w:id="399" w:author="Gann, Julie" w:date="2025-10-06T15:01:00Z" w16du:dateUtc="2025-10-06T20:01:00Z">
              <w:r w:rsidR="0000449A" w:rsidRPr="008B2A87" w:rsidDel="00D9115F">
                <w:rPr>
                  <w:rFonts w:asciiTheme="minorHAnsi" w:hAnsiTheme="minorHAnsi" w:cstheme="minorHAnsi"/>
                  <w:sz w:val="22"/>
                  <w:szCs w:val="22"/>
                  <w:highlight w:val="lightGray"/>
                  <w:rPrChange w:id="400" w:author="Gann, Julie" w:date="2025-10-07T09:00:00Z" w16du:dateUtc="2025-10-07T14:00:00Z">
                    <w:rPr>
                      <w:rFonts w:asciiTheme="minorHAnsi" w:hAnsiTheme="minorHAnsi" w:cstheme="minorHAnsi"/>
                      <w:sz w:val="22"/>
                      <w:szCs w:val="22"/>
                    </w:rPr>
                  </w:rPrChange>
                </w:rPr>
                <w:delText>Reg D</w:delText>
              </w:r>
            </w:del>
          </w:p>
        </w:tc>
        <w:tc>
          <w:tcPr>
            <w:tcW w:w="720" w:type="dxa"/>
            <w:tcPrChange w:id="401" w:author="Gann, Julie" w:date="2025-10-06T15:04:00Z" w16du:dateUtc="2025-10-06T20:04:00Z">
              <w:tcPr>
                <w:tcW w:w="840" w:type="dxa"/>
              </w:tcPr>
            </w:tcPrChange>
          </w:tcPr>
          <w:p w14:paraId="4AEFAEBA" w14:textId="77777777" w:rsidR="0000449A" w:rsidRPr="00A54018" w:rsidRDefault="0000449A">
            <w:pPr>
              <w:jc w:val="both"/>
              <w:rPr>
                <w:rFonts w:asciiTheme="minorHAnsi" w:hAnsiTheme="minorHAnsi" w:cstheme="minorHAnsi"/>
                <w:b/>
                <w:sz w:val="22"/>
                <w:szCs w:val="22"/>
              </w:rPr>
            </w:pPr>
          </w:p>
        </w:tc>
        <w:tc>
          <w:tcPr>
            <w:tcW w:w="717" w:type="dxa"/>
            <w:tcPrChange w:id="402" w:author="Gann, Julie" w:date="2025-10-06T15:04:00Z" w16du:dateUtc="2025-10-06T20:04:00Z">
              <w:tcPr>
                <w:tcW w:w="718" w:type="dxa"/>
                <w:gridSpan w:val="2"/>
              </w:tcPr>
            </w:tcPrChange>
          </w:tcPr>
          <w:p w14:paraId="680EE91D" w14:textId="77777777" w:rsidR="0000449A" w:rsidRPr="00A54018" w:rsidRDefault="0000449A">
            <w:pPr>
              <w:jc w:val="both"/>
              <w:rPr>
                <w:rFonts w:asciiTheme="minorHAnsi" w:hAnsiTheme="minorHAnsi" w:cstheme="minorHAnsi"/>
                <w:b/>
                <w:sz w:val="22"/>
                <w:szCs w:val="22"/>
              </w:rPr>
            </w:pPr>
          </w:p>
        </w:tc>
        <w:tc>
          <w:tcPr>
            <w:tcW w:w="611" w:type="dxa"/>
            <w:tcPrChange w:id="403" w:author="Gann, Julie" w:date="2025-10-06T15:04:00Z" w16du:dateUtc="2025-10-06T20:04:00Z">
              <w:tcPr>
                <w:tcW w:w="616" w:type="dxa"/>
                <w:gridSpan w:val="2"/>
              </w:tcPr>
            </w:tcPrChange>
          </w:tcPr>
          <w:p w14:paraId="1F11EBAF" w14:textId="77777777" w:rsidR="0000449A" w:rsidRPr="00A54018" w:rsidRDefault="0000449A">
            <w:pPr>
              <w:jc w:val="both"/>
              <w:rPr>
                <w:rFonts w:asciiTheme="minorHAnsi" w:hAnsiTheme="minorHAnsi" w:cstheme="minorHAnsi"/>
                <w:b/>
                <w:sz w:val="22"/>
                <w:szCs w:val="22"/>
              </w:rPr>
            </w:pPr>
          </w:p>
        </w:tc>
        <w:tc>
          <w:tcPr>
            <w:tcW w:w="676" w:type="dxa"/>
            <w:tcPrChange w:id="404" w:author="Gann, Julie" w:date="2025-10-06T15:04:00Z" w16du:dateUtc="2025-10-06T20:04:00Z">
              <w:tcPr>
                <w:tcW w:w="684" w:type="dxa"/>
                <w:gridSpan w:val="2"/>
              </w:tcPr>
            </w:tcPrChange>
          </w:tcPr>
          <w:p w14:paraId="0D8B4C81" w14:textId="77777777" w:rsidR="0000449A" w:rsidRPr="00A54018" w:rsidRDefault="0000449A">
            <w:pPr>
              <w:jc w:val="both"/>
              <w:rPr>
                <w:rFonts w:asciiTheme="minorHAnsi" w:hAnsiTheme="minorHAnsi" w:cstheme="minorHAnsi"/>
                <w:b/>
                <w:sz w:val="22"/>
                <w:szCs w:val="22"/>
              </w:rPr>
            </w:pPr>
          </w:p>
        </w:tc>
        <w:tc>
          <w:tcPr>
            <w:tcW w:w="1409" w:type="dxa"/>
            <w:tcPrChange w:id="405" w:author="Gann, Julie" w:date="2025-10-06T15:04:00Z" w16du:dateUtc="2025-10-06T20:04:00Z">
              <w:tcPr>
                <w:tcW w:w="1418" w:type="dxa"/>
                <w:gridSpan w:val="3"/>
              </w:tcPr>
            </w:tcPrChange>
          </w:tcPr>
          <w:p w14:paraId="34029F9F" w14:textId="77777777" w:rsidR="0000449A" w:rsidRPr="00A54018" w:rsidRDefault="0000449A">
            <w:pPr>
              <w:jc w:val="both"/>
              <w:rPr>
                <w:rFonts w:asciiTheme="minorHAnsi" w:hAnsiTheme="minorHAnsi" w:cstheme="minorHAnsi"/>
                <w:b/>
                <w:sz w:val="22"/>
                <w:szCs w:val="22"/>
              </w:rPr>
            </w:pPr>
          </w:p>
        </w:tc>
        <w:tc>
          <w:tcPr>
            <w:tcW w:w="1499" w:type="dxa"/>
            <w:tcPrChange w:id="406" w:author="Gann, Julie" w:date="2025-10-06T15:04:00Z" w16du:dateUtc="2025-10-06T20:04:00Z">
              <w:tcPr>
                <w:tcW w:w="1511" w:type="dxa"/>
                <w:gridSpan w:val="2"/>
              </w:tcPr>
            </w:tcPrChange>
          </w:tcPr>
          <w:p w14:paraId="63B2576C" w14:textId="77777777" w:rsidR="0000449A" w:rsidRPr="00A54018" w:rsidRDefault="0000449A">
            <w:pPr>
              <w:jc w:val="both"/>
              <w:rPr>
                <w:rFonts w:asciiTheme="minorHAnsi" w:hAnsiTheme="minorHAnsi" w:cstheme="minorHAnsi"/>
                <w:b/>
                <w:sz w:val="22"/>
                <w:szCs w:val="22"/>
              </w:rPr>
            </w:pPr>
          </w:p>
        </w:tc>
        <w:tc>
          <w:tcPr>
            <w:tcW w:w="1871" w:type="dxa"/>
            <w:tcPrChange w:id="407" w:author="Gann, Julie" w:date="2025-10-06T15:04:00Z" w16du:dateUtc="2025-10-06T20:04:00Z">
              <w:tcPr>
                <w:tcW w:w="1890" w:type="dxa"/>
                <w:gridSpan w:val="2"/>
              </w:tcPr>
            </w:tcPrChange>
          </w:tcPr>
          <w:p w14:paraId="4BD0C112" w14:textId="77777777" w:rsidR="0000449A" w:rsidRPr="00A54018" w:rsidRDefault="0000449A">
            <w:pPr>
              <w:jc w:val="both"/>
              <w:rPr>
                <w:rFonts w:asciiTheme="minorHAnsi" w:hAnsiTheme="minorHAnsi" w:cstheme="minorHAnsi"/>
                <w:b/>
                <w:sz w:val="22"/>
                <w:szCs w:val="22"/>
              </w:rPr>
            </w:pPr>
          </w:p>
        </w:tc>
      </w:tr>
      <w:tr w:rsidR="0000449A" w:rsidRPr="00A54018" w14:paraId="54A8B2D1" w14:textId="77777777" w:rsidTr="00953C4D">
        <w:trPr>
          <w:trPrChange w:id="408" w:author="Gann, Julie" w:date="2025-10-06T15:04:00Z" w16du:dateUtc="2025-10-06T20:04:00Z">
            <w:trPr>
              <w:gridAfter w:val="0"/>
            </w:trPr>
          </w:trPrChange>
        </w:trPr>
        <w:tc>
          <w:tcPr>
            <w:tcW w:w="2875" w:type="dxa"/>
            <w:tcPrChange w:id="409" w:author="Gann, Julie" w:date="2025-10-06T15:04:00Z" w16du:dateUtc="2025-10-06T20:04:00Z">
              <w:tcPr>
                <w:tcW w:w="1750" w:type="dxa"/>
              </w:tcPr>
            </w:tcPrChange>
          </w:tcPr>
          <w:p w14:paraId="63667A7A" w14:textId="073782F4" w:rsidR="0000449A" w:rsidRPr="008B2A87" w:rsidRDefault="0000449A">
            <w:pPr>
              <w:jc w:val="right"/>
              <w:rPr>
                <w:rFonts w:asciiTheme="minorHAnsi" w:hAnsiTheme="minorHAnsi" w:cstheme="minorHAnsi"/>
                <w:sz w:val="22"/>
                <w:szCs w:val="22"/>
                <w:highlight w:val="lightGray"/>
                <w:rPrChange w:id="410" w:author="Gann, Julie" w:date="2025-10-07T09:00:00Z" w16du:dateUtc="2025-10-07T14:00:00Z">
                  <w:rPr>
                    <w:rFonts w:asciiTheme="minorHAnsi" w:hAnsiTheme="minorHAnsi" w:cstheme="minorHAnsi"/>
                    <w:sz w:val="22"/>
                    <w:szCs w:val="22"/>
                  </w:rPr>
                </w:rPrChange>
              </w:rPr>
            </w:pPr>
            <w:del w:id="411" w:author="Gann, Julie" w:date="2025-10-06T15:01:00Z" w16du:dateUtc="2025-10-06T20:01:00Z">
              <w:r w:rsidRPr="008B2A87" w:rsidDel="00D9115F">
                <w:rPr>
                  <w:rFonts w:asciiTheme="minorHAnsi" w:hAnsiTheme="minorHAnsi" w:cstheme="minorHAnsi"/>
                  <w:sz w:val="22"/>
                  <w:szCs w:val="22"/>
                  <w:highlight w:val="lightGray"/>
                  <w:rPrChange w:id="412" w:author="Gann, Julie" w:date="2025-10-07T09:00:00Z" w16du:dateUtc="2025-10-07T14:00:00Z">
                    <w:rPr>
                      <w:rFonts w:asciiTheme="minorHAnsi" w:hAnsiTheme="minorHAnsi" w:cstheme="minorHAnsi"/>
                      <w:sz w:val="22"/>
                      <w:szCs w:val="22"/>
                    </w:rPr>
                  </w:rPrChange>
                </w:rPr>
                <w:delText>Section 4(a)2</w:delText>
              </w:r>
            </w:del>
          </w:p>
        </w:tc>
        <w:tc>
          <w:tcPr>
            <w:tcW w:w="720" w:type="dxa"/>
            <w:tcPrChange w:id="413" w:author="Gann, Julie" w:date="2025-10-06T15:04:00Z" w16du:dateUtc="2025-10-06T20:04:00Z">
              <w:tcPr>
                <w:tcW w:w="840" w:type="dxa"/>
              </w:tcPr>
            </w:tcPrChange>
          </w:tcPr>
          <w:p w14:paraId="6D758670" w14:textId="77777777" w:rsidR="0000449A" w:rsidRPr="00A54018" w:rsidRDefault="0000449A">
            <w:pPr>
              <w:jc w:val="both"/>
              <w:rPr>
                <w:rFonts w:asciiTheme="minorHAnsi" w:hAnsiTheme="minorHAnsi" w:cstheme="minorHAnsi"/>
                <w:b/>
                <w:sz w:val="22"/>
                <w:szCs w:val="22"/>
              </w:rPr>
            </w:pPr>
          </w:p>
        </w:tc>
        <w:tc>
          <w:tcPr>
            <w:tcW w:w="717" w:type="dxa"/>
            <w:tcPrChange w:id="414" w:author="Gann, Julie" w:date="2025-10-06T15:04:00Z" w16du:dateUtc="2025-10-06T20:04:00Z">
              <w:tcPr>
                <w:tcW w:w="718" w:type="dxa"/>
                <w:gridSpan w:val="2"/>
              </w:tcPr>
            </w:tcPrChange>
          </w:tcPr>
          <w:p w14:paraId="50B37B03" w14:textId="77777777" w:rsidR="0000449A" w:rsidRPr="00A54018" w:rsidRDefault="0000449A">
            <w:pPr>
              <w:jc w:val="both"/>
              <w:rPr>
                <w:rFonts w:asciiTheme="minorHAnsi" w:hAnsiTheme="minorHAnsi" w:cstheme="minorHAnsi"/>
                <w:b/>
                <w:sz w:val="22"/>
                <w:szCs w:val="22"/>
              </w:rPr>
            </w:pPr>
          </w:p>
        </w:tc>
        <w:tc>
          <w:tcPr>
            <w:tcW w:w="611" w:type="dxa"/>
            <w:tcPrChange w:id="415" w:author="Gann, Julie" w:date="2025-10-06T15:04:00Z" w16du:dateUtc="2025-10-06T20:04:00Z">
              <w:tcPr>
                <w:tcW w:w="616" w:type="dxa"/>
                <w:gridSpan w:val="2"/>
              </w:tcPr>
            </w:tcPrChange>
          </w:tcPr>
          <w:p w14:paraId="1082F38A" w14:textId="77777777" w:rsidR="0000449A" w:rsidRPr="00A54018" w:rsidRDefault="0000449A">
            <w:pPr>
              <w:jc w:val="both"/>
              <w:rPr>
                <w:rFonts w:asciiTheme="minorHAnsi" w:hAnsiTheme="minorHAnsi" w:cstheme="minorHAnsi"/>
                <w:b/>
                <w:sz w:val="22"/>
                <w:szCs w:val="22"/>
              </w:rPr>
            </w:pPr>
          </w:p>
        </w:tc>
        <w:tc>
          <w:tcPr>
            <w:tcW w:w="676" w:type="dxa"/>
            <w:tcPrChange w:id="416" w:author="Gann, Julie" w:date="2025-10-06T15:04:00Z" w16du:dateUtc="2025-10-06T20:04:00Z">
              <w:tcPr>
                <w:tcW w:w="684" w:type="dxa"/>
                <w:gridSpan w:val="2"/>
              </w:tcPr>
            </w:tcPrChange>
          </w:tcPr>
          <w:p w14:paraId="0AC5B99F" w14:textId="77777777" w:rsidR="0000449A" w:rsidRPr="00A54018" w:rsidRDefault="0000449A">
            <w:pPr>
              <w:jc w:val="both"/>
              <w:rPr>
                <w:rFonts w:asciiTheme="minorHAnsi" w:hAnsiTheme="minorHAnsi" w:cstheme="minorHAnsi"/>
                <w:b/>
                <w:sz w:val="22"/>
                <w:szCs w:val="22"/>
              </w:rPr>
            </w:pPr>
          </w:p>
        </w:tc>
        <w:tc>
          <w:tcPr>
            <w:tcW w:w="1409" w:type="dxa"/>
            <w:tcPrChange w:id="417" w:author="Gann, Julie" w:date="2025-10-06T15:04:00Z" w16du:dateUtc="2025-10-06T20:04:00Z">
              <w:tcPr>
                <w:tcW w:w="1418" w:type="dxa"/>
                <w:gridSpan w:val="3"/>
              </w:tcPr>
            </w:tcPrChange>
          </w:tcPr>
          <w:p w14:paraId="5E6EBCFC" w14:textId="77777777" w:rsidR="0000449A" w:rsidRPr="00A54018" w:rsidRDefault="0000449A">
            <w:pPr>
              <w:jc w:val="both"/>
              <w:rPr>
                <w:rFonts w:asciiTheme="minorHAnsi" w:hAnsiTheme="minorHAnsi" w:cstheme="minorHAnsi"/>
                <w:b/>
                <w:sz w:val="22"/>
                <w:szCs w:val="22"/>
              </w:rPr>
            </w:pPr>
          </w:p>
        </w:tc>
        <w:tc>
          <w:tcPr>
            <w:tcW w:w="1499" w:type="dxa"/>
            <w:tcPrChange w:id="418" w:author="Gann, Julie" w:date="2025-10-06T15:04:00Z" w16du:dateUtc="2025-10-06T20:04:00Z">
              <w:tcPr>
                <w:tcW w:w="1511" w:type="dxa"/>
                <w:gridSpan w:val="2"/>
              </w:tcPr>
            </w:tcPrChange>
          </w:tcPr>
          <w:p w14:paraId="5955008A" w14:textId="77777777" w:rsidR="0000449A" w:rsidRPr="00A54018" w:rsidRDefault="0000449A">
            <w:pPr>
              <w:jc w:val="both"/>
              <w:rPr>
                <w:rFonts w:asciiTheme="minorHAnsi" w:hAnsiTheme="minorHAnsi" w:cstheme="minorHAnsi"/>
                <w:b/>
                <w:sz w:val="22"/>
                <w:szCs w:val="22"/>
              </w:rPr>
            </w:pPr>
          </w:p>
        </w:tc>
        <w:tc>
          <w:tcPr>
            <w:tcW w:w="1871" w:type="dxa"/>
            <w:tcPrChange w:id="419" w:author="Gann, Julie" w:date="2025-10-06T15:04:00Z" w16du:dateUtc="2025-10-06T20:04:00Z">
              <w:tcPr>
                <w:tcW w:w="1890" w:type="dxa"/>
                <w:gridSpan w:val="2"/>
              </w:tcPr>
            </w:tcPrChange>
          </w:tcPr>
          <w:p w14:paraId="2D0284AD" w14:textId="77777777" w:rsidR="0000449A" w:rsidRPr="00A54018" w:rsidRDefault="0000449A">
            <w:pPr>
              <w:jc w:val="both"/>
              <w:rPr>
                <w:rFonts w:asciiTheme="minorHAnsi" w:hAnsiTheme="minorHAnsi" w:cstheme="minorHAnsi"/>
                <w:b/>
                <w:sz w:val="22"/>
                <w:szCs w:val="22"/>
              </w:rPr>
            </w:pPr>
          </w:p>
        </w:tc>
      </w:tr>
      <w:tr w:rsidR="0000449A" w:rsidRPr="00A54018" w14:paraId="37C31EB2" w14:textId="77777777" w:rsidTr="00953C4D">
        <w:trPr>
          <w:trPrChange w:id="420" w:author="Gann, Julie" w:date="2025-10-06T15:04:00Z" w16du:dateUtc="2025-10-06T20:04:00Z">
            <w:trPr>
              <w:gridAfter w:val="0"/>
            </w:trPr>
          </w:trPrChange>
        </w:trPr>
        <w:tc>
          <w:tcPr>
            <w:tcW w:w="2875" w:type="dxa"/>
            <w:tcPrChange w:id="421" w:author="Gann, Julie" w:date="2025-10-06T15:04:00Z" w16du:dateUtc="2025-10-06T20:04:00Z">
              <w:tcPr>
                <w:tcW w:w="1750" w:type="dxa"/>
              </w:tcPr>
            </w:tcPrChange>
          </w:tcPr>
          <w:p w14:paraId="66E0F130" w14:textId="24986D0C" w:rsidR="0000449A" w:rsidRPr="008B2A87" w:rsidRDefault="00D9115F">
            <w:pPr>
              <w:jc w:val="right"/>
              <w:rPr>
                <w:rFonts w:asciiTheme="minorHAnsi" w:hAnsiTheme="minorHAnsi" w:cstheme="minorHAnsi"/>
                <w:sz w:val="22"/>
                <w:szCs w:val="22"/>
                <w:highlight w:val="lightGray"/>
                <w:rPrChange w:id="422" w:author="Gann, Julie" w:date="2025-10-07T09:00:00Z" w16du:dateUtc="2025-10-07T14:00:00Z">
                  <w:rPr>
                    <w:rFonts w:asciiTheme="minorHAnsi" w:hAnsiTheme="minorHAnsi" w:cstheme="minorHAnsi"/>
                    <w:sz w:val="22"/>
                    <w:szCs w:val="22"/>
                  </w:rPr>
                </w:rPrChange>
              </w:rPr>
            </w:pPr>
            <w:ins w:id="423" w:author="Gann, Julie" w:date="2025-10-06T15:01:00Z" w16du:dateUtc="2025-10-06T20:01:00Z">
              <w:r w:rsidRPr="008B2A87">
                <w:rPr>
                  <w:rFonts w:asciiTheme="minorHAnsi" w:hAnsiTheme="minorHAnsi" w:cstheme="minorHAnsi"/>
                  <w:sz w:val="22"/>
                  <w:szCs w:val="22"/>
                  <w:highlight w:val="lightGray"/>
                  <w:rPrChange w:id="424" w:author="Gann, Julie" w:date="2025-10-07T09:00:00Z" w16du:dateUtc="2025-10-07T14:00:00Z">
                    <w:rPr>
                      <w:rFonts w:asciiTheme="minorHAnsi" w:hAnsiTheme="minorHAnsi" w:cstheme="minorHAnsi"/>
                      <w:sz w:val="22"/>
                      <w:szCs w:val="22"/>
                    </w:rPr>
                  </w:rPrChange>
                </w:rPr>
                <w:t>Not Applicable (</w:t>
              </w:r>
            </w:ins>
            <w:r w:rsidR="0000449A" w:rsidRPr="008B2A87">
              <w:rPr>
                <w:rFonts w:asciiTheme="minorHAnsi" w:hAnsiTheme="minorHAnsi" w:cstheme="minorHAnsi"/>
                <w:sz w:val="22"/>
                <w:szCs w:val="22"/>
                <w:highlight w:val="lightGray"/>
                <w:rPrChange w:id="425" w:author="Gann, Julie" w:date="2025-10-07T09:00:00Z" w16du:dateUtc="2025-10-07T14:00:00Z">
                  <w:rPr>
                    <w:rFonts w:asciiTheme="minorHAnsi" w:hAnsiTheme="minorHAnsi" w:cstheme="minorHAnsi"/>
                    <w:sz w:val="22"/>
                    <w:szCs w:val="22"/>
                  </w:rPr>
                </w:rPrChange>
              </w:rPr>
              <w:t>N/A</w:t>
            </w:r>
            <w:ins w:id="426" w:author="Gann, Julie" w:date="2025-10-06T15:01:00Z" w16du:dateUtc="2025-10-06T20:01:00Z">
              <w:r w:rsidRPr="008B2A87">
                <w:rPr>
                  <w:rFonts w:asciiTheme="minorHAnsi" w:hAnsiTheme="minorHAnsi" w:cstheme="minorHAnsi"/>
                  <w:sz w:val="22"/>
                  <w:szCs w:val="22"/>
                  <w:highlight w:val="lightGray"/>
                  <w:rPrChange w:id="427" w:author="Gann, Julie" w:date="2025-10-07T09:00:00Z" w16du:dateUtc="2025-10-07T14:00:00Z">
                    <w:rPr>
                      <w:rFonts w:asciiTheme="minorHAnsi" w:hAnsiTheme="minorHAnsi" w:cstheme="minorHAnsi"/>
                      <w:sz w:val="22"/>
                      <w:szCs w:val="22"/>
                    </w:rPr>
                  </w:rPrChange>
                </w:rPr>
                <w:t>)</w:t>
              </w:r>
            </w:ins>
          </w:p>
        </w:tc>
        <w:tc>
          <w:tcPr>
            <w:tcW w:w="720" w:type="dxa"/>
            <w:tcPrChange w:id="428" w:author="Gann, Julie" w:date="2025-10-06T15:04:00Z" w16du:dateUtc="2025-10-06T20:04:00Z">
              <w:tcPr>
                <w:tcW w:w="840" w:type="dxa"/>
              </w:tcPr>
            </w:tcPrChange>
          </w:tcPr>
          <w:p w14:paraId="5E91A28A" w14:textId="77777777" w:rsidR="0000449A" w:rsidRPr="00A54018" w:rsidRDefault="0000449A">
            <w:pPr>
              <w:jc w:val="both"/>
              <w:rPr>
                <w:rFonts w:asciiTheme="minorHAnsi" w:hAnsiTheme="minorHAnsi" w:cstheme="minorHAnsi"/>
                <w:b/>
                <w:sz w:val="22"/>
                <w:szCs w:val="22"/>
              </w:rPr>
            </w:pPr>
          </w:p>
        </w:tc>
        <w:tc>
          <w:tcPr>
            <w:tcW w:w="717" w:type="dxa"/>
            <w:tcPrChange w:id="429" w:author="Gann, Julie" w:date="2025-10-06T15:04:00Z" w16du:dateUtc="2025-10-06T20:04:00Z">
              <w:tcPr>
                <w:tcW w:w="718" w:type="dxa"/>
                <w:gridSpan w:val="2"/>
              </w:tcPr>
            </w:tcPrChange>
          </w:tcPr>
          <w:p w14:paraId="14157BC0" w14:textId="77777777" w:rsidR="0000449A" w:rsidRPr="00A54018" w:rsidRDefault="0000449A">
            <w:pPr>
              <w:jc w:val="both"/>
              <w:rPr>
                <w:rFonts w:asciiTheme="minorHAnsi" w:hAnsiTheme="minorHAnsi" w:cstheme="minorHAnsi"/>
                <w:b/>
                <w:sz w:val="22"/>
                <w:szCs w:val="22"/>
              </w:rPr>
            </w:pPr>
          </w:p>
        </w:tc>
        <w:tc>
          <w:tcPr>
            <w:tcW w:w="611" w:type="dxa"/>
            <w:tcPrChange w:id="430" w:author="Gann, Julie" w:date="2025-10-06T15:04:00Z" w16du:dateUtc="2025-10-06T20:04:00Z">
              <w:tcPr>
                <w:tcW w:w="616" w:type="dxa"/>
                <w:gridSpan w:val="2"/>
              </w:tcPr>
            </w:tcPrChange>
          </w:tcPr>
          <w:p w14:paraId="173932A5" w14:textId="77777777" w:rsidR="0000449A" w:rsidRPr="00A54018" w:rsidRDefault="0000449A">
            <w:pPr>
              <w:jc w:val="both"/>
              <w:rPr>
                <w:rFonts w:asciiTheme="minorHAnsi" w:hAnsiTheme="minorHAnsi" w:cstheme="minorHAnsi"/>
                <w:b/>
                <w:sz w:val="22"/>
                <w:szCs w:val="22"/>
              </w:rPr>
            </w:pPr>
          </w:p>
        </w:tc>
        <w:tc>
          <w:tcPr>
            <w:tcW w:w="676" w:type="dxa"/>
            <w:tcPrChange w:id="431" w:author="Gann, Julie" w:date="2025-10-06T15:04:00Z" w16du:dateUtc="2025-10-06T20:04:00Z">
              <w:tcPr>
                <w:tcW w:w="684" w:type="dxa"/>
                <w:gridSpan w:val="2"/>
              </w:tcPr>
            </w:tcPrChange>
          </w:tcPr>
          <w:p w14:paraId="085898C5" w14:textId="77777777" w:rsidR="0000449A" w:rsidRPr="00A54018" w:rsidRDefault="0000449A">
            <w:pPr>
              <w:jc w:val="both"/>
              <w:rPr>
                <w:rFonts w:asciiTheme="minorHAnsi" w:hAnsiTheme="minorHAnsi" w:cstheme="minorHAnsi"/>
                <w:b/>
                <w:sz w:val="22"/>
                <w:szCs w:val="22"/>
              </w:rPr>
            </w:pPr>
          </w:p>
        </w:tc>
        <w:tc>
          <w:tcPr>
            <w:tcW w:w="1409" w:type="dxa"/>
            <w:tcPrChange w:id="432" w:author="Gann, Julie" w:date="2025-10-06T15:04:00Z" w16du:dateUtc="2025-10-06T20:04:00Z">
              <w:tcPr>
                <w:tcW w:w="1418" w:type="dxa"/>
                <w:gridSpan w:val="3"/>
              </w:tcPr>
            </w:tcPrChange>
          </w:tcPr>
          <w:p w14:paraId="49E97337" w14:textId="77777777" w:rsidR="0000449A" w:rsidRPr="00A54018" w:rsidRDefault="0000449A">
            <w:pPr>
              <w:jc w:val="both"/>
              <w:rPr>
                <w:rFonts w:asciiTheme="minorHAnsi" w:hAnsiTheme="minorHAnsi" w:cstheme="minorHAnsi"/>
                <w:b/>
                <w:sz w:val="22"/>
                <w:szCs w:val="22"/>
              </w:rPr>
            </w:pPr>
          </w:p>
        </w:tc>
        <w:tc>
          <w:tcPr>
            <w:tcW w:w="1499" w:type="dxa"/>
            <w:tcPrChange w:id="433" w:author="Gann, Julie" w:date="2025-10-06T15:04:00Z" w16du:dateUtc="2025-10-06T20:04:00Z">
              <w:tcPr>
                <w:tcW w:w="1511" w:type="dxa"/>
                <w:gridSpan w:val="2"/>
              </w:tcPr>
            </w:tcPrChange>
          </w:tcPr>
          <w:p w14:paraId="1BF5E0EC" w14:textId="77777777" w:rsidR="0000449A" w:rsidRPr="00A54018" w:rsidRDefault="0000449A">
            <w:pPr>
              <w:jc w:val="both"/>
              <w:rPr>
                <w:rFonts w:asciiTheme="minorHAnsi" w:hAnsiTheme="minorHAnsi" w:cstheme="minorHAnsi"/>
                <w:b/>
                <w:sz w:val="22"/>
                <w:szCs w:val="22"/>
              </w:rPr>
            </w:pPr>
          </w:p>
        </w:tc>
        <w:tc>
          <w:tcPr>
            <w:tcW w:w="1871" w:type="dxa"/>
            <w:tcPrChange w:id="434" w:author="Gann, Julie" w:date="2025-10-06T15:04:00Z" w16du:dateUtc="2025-10-06T20:04:00Z">
              <w:tcPr>
                <w:tcW w:w="1890" w:type="dxa"/>
                <w:gridSpan w:val="2"/>
              </w:tcPr>
            </w:tcPrChange>
          </w:tcPr>
          <w:p w14:paraId="42C26C57" w14:textId="77777777" w:rsidR="0000449A" w:rsidRPr="00A54018" w:rsidRDefault="0000449A">
            <w:pPr>
              <w:jc w:val="both"/>
              <w:rPr>
                <w:rFonts w:asciiTheme="minorHAnsi" w:hAnsiTheme="minorHAnsi" w:cstheme="minorHAnsi"/>
                <w:b/>
                <w:sz w:val="22"/>
                <w:szCs w:val="22"/>
              </w:rPr>
            </w:pPr>
          </w:p>
        </w:tc>
      </w:tr>
      <w:tr w:rsidR="0000449A" w:rsidRPr="00A54018" w14:paraId="348139F5" w14:textId="77777777" w:rsidTr="00953C4D">
        <w:trPr>
          <w:trPrChange w:id="435" w:author="Gann, Julie" w:date="2025-10-06T15:04:00Z" w16du:dateUtc="2025-10-06T20:04:00Z">
            <w:trPr>
              <w:gridAfter w:val="0"/>
            </w:trPr>
          </w:trPrChange>
        </w:trPr>
        <w:tc>
          <w:tcPr>
            <w:tcW w:w="2875" w:type="dxa"/>
            <w:tcPrChange w:id="436" w:author="Gann, Julie" w:date="2025-10-06T15:04:00Z" w16du:dateUtc="2025-10-06T20:04:00Z">
              <w:tcPr>
                <w:tcW w:w="1750" w:type="dxa"/>
              </w:tcPr>
            </w:tcPrChange>
          </w:tcPr>
          <w:p w14:paraId="537D6B61" w14:textId="77777777" w:rsidR="0000449A" w:rsidRPr="00A54018" w:rsidRDefault="0000449A">
            <w:pPr>
              <w:jc w:val="right"/>
              <w:rPr>
                <w:rFonts w:asciiTheme="minorHAnsi" w:hAnsiTheme="minorHAnsi" w:cstheme="minorHAnsi"/>
                <w:sz w:val="22"/>
                <w:szCs w:val="22"/>
              </w:rPr>
            </w:pPr>
          </w:p>
        </w:tc>
        <w:tc>
          <w:tcPr>
            <w:tcW w:w="720" w:type="dxa"/>
            <w:tcPrChange w:id="437" w:author="Gann, Julie" w:date="2025-10-06T15:04:00Z" w16du:dateUtc="2025-10-06T20:04:00Z">
              <w:tcPr>
                <w:tcW w:w="840" w:type="dxa"/>
              </w:tcPr>
            </w:tcPrChange>
          </w:tcPr>
          <w:p w14:paraId="0D8D447A" w14:textId="77777777" w:rsidR="0000449A" w:rsidRPr="00A54018" w:rsidRDefault="0000449A">
            <w:pPr>
              <w:jc w:val="both"/>
              <w:rPr>
                <w:rFonts w:asciiTheme="minorHAnsi" w:hAnsiTheme="minorHAnsi" w:cstheme="minorHAnsi"/>
                <w:b/>
                <w:sz w:val="22"/>
                <w:szCs w:val="22"/>
              </w:rPr>
            </w:pPr>
          </w:p>
        </w:tc>
        <w:tc>
          <w:tcPr>
            <w:tcW w:w="717" w:type="dxa"/>
            <w:tcPrChange w:id="438" w:author="Gann, Julie" w:date="2025-10-06T15:04:00Z" w16du:dateUtc="2025-10-06T20:04:00Z">
              <w:tcPr>
                <w:tcW w:w="718" w:type="dxa"/>
                <w:gridSpan w:val="2"/>
              </w:tcPr>
            </w:tcPrChange>
          </w:tcPr>
          <w:p w14:paraId="7F88C6CC" w14:textId="77777777" w:rsidR="0000449A" w:rsidRPr="00A54018" w:rsidRDefault="0000449A">
            <w:pPr>
              <w:jc w:val="both"/>
              <w:rPr>
                <w:rFonts w:asciiTheme="minorHAnsi" w:hAnsiTheme="minorHAnsi" w:cstheme="minorHAnsi"/>
                <w:b/>
                <w:sz w:val="22"/>
                <w:szCs w:val="22"/>
              </w:rPr>
            </w:pPr>
          </w:p>
        </w:tc>
        <w:tc>
          <w:tcPr>
            <w:tcW w:w="611" w:type="dxa"/>
            <w:tcPrChange w:id="439" w:author="Gann, Julie" w:date="2025-10-06T15:04:00Z" w16du:dateUtc="2025-10-06T20:04:00Z">
              <w:tcPr>
                <w:tcW w:w="616" w:type="dxa"/>
                <w:gridSpan w:val="2"/>
              </w:tcPr>
            </w:tcPrChange>
          </w:tcPr>
          <w:p w14:paraId="3D3F6F14" w14:textId="77777777" w:rsidR="0000449A" w:rsidRPr="00A54018" w:rsidRDefault="0000449A">
            <w:pPr>
              <w:jc w:val="both"/>
              <w:rPr>
                <w:rFonts w:asciiTheme="minorHAnsi" w:hAnsiTheme="minorHAnsi" w:cstheme="minorHAnsi"/>
                <w:b/>
                <w:sz w:val="22"/>
                <w:szCs w:val="22"/>
              </w:rPr>
            </w:pPr>
          </w:p>
        </w:tc>
        <w:tc>
          <w:tcPr>
            <w:tcW w:w="676" w:type="dxa"/>
            <w:tcPrChange w:id="440" w:author="Gann, Julie" w:date="2025-10-06T15:04:00Z" w16du:dateUtc="2025-10-06T20:04:00Z">
              <w:tcPr>
                <w:tcW w:w="684" w:type="dxa"/>
                <w:gridSpan w:val="2"/>
              </w:tcPr>
            </w:tcPrChange>
          </w:tcPr>
          <w:p w14:paraId="45952C8E" w14:textId="77777777" w:rsidR="0000449A" w:rsidRPr="00A54018" w:rsidRDefault="0000449A">
            <w:pPr>
              <w:jc w:val="both"/>
              <w:rPr>
                <w:rFonts w:asciiTheme="minorHAnsi" w:hAnsiTheme="minorHAnsi" w:cstheme="minorHAnsi"/>
                <w:b/>
                <w:sz w:val="22"/>
                <w:szCs w:val="22"/>
              </w:rPr>
            </w:pPr>
          </w:p>
        </w:tc>
        <w:tc>
          <w:tcPr>
            <w:tcW w:w="1409" w:type="dxa"/>
            <w:tcPrChange w:id="441" w:author="Gann, Julie" w:date="2025-10-06T15:04:00Z" w16du:dateUtc="2025-10-06T20:04:00Z">
              <w:tcPr>
                <w:tcW w:w="1418" w:type="dxa"/>
                <w:gridSpan w:val="3"/>
              </w:tcPr>
            </w:tcPrChange>
          </w:tcPr>
          <w:p w14:paraId="06DB18B5" w14:textId="77777777" w:rsidR="0000449A" w:rsidRPr="00A54018" w:rsidRDefault="0000449A">
            <w:pPr>
              <w:jc w:val="both"/>
              <w:rPr>
                <w:rFonts w:asciiTheme="minorHAnsi" w:hAnsiTheme="minorHAnsi" w:cstheme="minorHAnsi"/>
                <w:b/>
                <w:sz w:val="22"/>
                <w:szCs w:val="22"/>
              </w:rPr>
            </w:pPr>
          </w:p>
        </w:tc>
        <w:tc>
          <w:tcPr>
            <w:tcW w:w="1499" w:type="dxa"/>
            <w:tcPrChange w:id="442" w:author="Gann, Julie" w:date="2025-10-06T15:04:00Z" w16du:dateUtc="2025-10-06T20:04:00Z">
              <w:tcPr>
                <w:tcW w:w="1511" w:type="dxa"/>
                <w:gridSpan w:val="2"/>
              </w:tcPr>
            </w:tcPrChange>
          </w:tcPr>
          <w:p w14:paraId="1E4F986B" w14:textId="77777777" w:rsidR="0000449A" w:rsidRPr="00A54018" w:rsidRDefault="0000449A">
            <w:pPr>
              <w:jc w:val="both"/>
              <w:rPr>
                <w:rFonts w:asciiTheme="minorHAnsi" w:hAnsiTheme="minorHAnsi" w:cstheme="minorHAnsi"/>
                <w:b/>
                <w:sz w:val="22"/>
                <w:szCs w:val="22"/>
              </w:rPr>
            </w:pPr>
          </w:p>
        </w:tc>
        <w:tc>
          <w:tcPr>
            <w:tcW w:w="1871" w:type="dxa"/>
            <w:tcPrChange w:id="443" w:author="Gann, Julie" w:date="2025-10-06T15:04:00Z" w16du:dateUtc="2025-10-06T20:04:00Z">
              <w:tcPr>
                <w:tcW w:w="1890" w:type="dxa"/>
                <w:gridSpan w:val="2"/>
              </w:tcPr>
            </w:tcPrChange>
          </w:tcPr>
          <w:p w14:paraId="6E971157" w14:textId="77777777" w:rsidR="0000449A" w:rsidRPr="00A54018" w:rsidRDefault="0000449A">
            <w:pPr>
              <w:jc w:val="both"/>
              <w:rPr>
                <w:rFonts w:asciiTheme="minorHAnsi" w:hAnsiTheme="minorHAnsi" w:cstheme="minorHAnsi"/>
                <w:b/>
                <w:sz w:val="22"/>
                <w:szCs w:val="22"/>
              </w:rPr>
            </w:pPr>
          </w:p>
        </w:tc>
      </w:tr>
      <w:tr w:rsidR="0000449A" w:rsidRPr="00A54018" w14:paraId="59B8B46C" w14:textId="77777777" w:rsidTr="00953C4D">
        <w:trPr>
          <w:trPrChange w:id="444" w:author="Gann, Julie" w:date="2025-10-06T15:04:00Z" w16du:dateUtc="2025-10-06T20:04:00Z">
            <w:trPr>
              <w:gridAfter w:val="0"/>
            </w:trPr>
          </w:trPrChange>
        </w:trPr>
        <w:tc>
          <w:tcPr>
            <w:tcW w:w="2875" w:type="dxa"/>
            <w:tcPrChange w:id="445" w:author="Gann, Julie" w:date="2025-10-06T15:04:00Z" w16du:dateUtc="2025-10-06T20:04:00Z">
              <w:tcPr>
                <w:tcW w:w="1750" w:type="dxa"/>
              </w:tcPr>
            </w:tcPrChange>
          </w:tcPr>
          <w:p w14:paraId="5C992F83" w14:textId="344B8B72" w:rsidR="0000449A" w:rsidRPr="00A54018" w:rsidRDefault="0000449A">
            <w:pPr>
              <w:jc w:val="both"/>
              <w:rPr>
                <w:rFonts w:asciiTheme="minorHAnsi" w:hAnsiTheme="minorHAnsi" w:cstheme="minorHAnsi"/>
                <w:b/>
                <w:sz w:val="22"/>
                <w:szCs w:val="22"/>
              </w:rPr>
            </w:pPr>
            <w:del w:id="446" w:author="Gann, Julie" w:date="2025-10-06T15:02:00Z" w16du:dateUtc="2025-10-06T20:02:00Z">
              <w:r w:rsidRPr="008B2A87" w:rsidDel="00953C4D">
                <w:rPr>
                  <w:rFonts w:asciiTheme="minorHAnsi" w:hAnsiTheme="minorHAnsi" w:cstheme="minorHAnsi"/>
                  <w:b/>
                  <w:sz w:val="22"/>
                  <w:szCs w:val="22"/>
                  <w:highlight w:val="lightGray"/>
                  <w:rPrChange w:id="447" w:author="Gann, Julie" w:date="2025-10-07T09:00:00Z" w16du:dateUtc="2025-10-07T14:00:00Z">
                    <w:rPr>
                      <w:rFonts w:asciiTheme="minorHAnsi" w:hAnsiTheme="minorHAnsi" w:cstheme="minorHAnsi"/>
                      <w:b/>
                      <w:sz w:val="22"/>
                      <w:szCs w:val="22"/>
                    </w:rPr>
                  </w:rPrChange>
                </w:rPr>
                <w:delText>Schedule D-1-1</w:delText>
              </w:r>
            </w:del>
            <w:ins w:id="448" w:author="Gann, Julie" w:date="2025-10-06T15:02:00Z" w16du:dateUtc="2025-10-06T20:02:00Z">
              <w:r w:rsidR="00953C4D" w:rsidRPr="008B2A87">
                <w:rPr>
                  <w:rFonts w:asciiTheme="minorHAnsi" w:hAnsiTheme="minorHAnsi" w:cstheme="minorHAnsi"/>
                  <w:b/>
                  <w:sz w:val="22"/>
                  <w:szCs w:val="22"/>
                  <w:highlight w:val="lightGray"/>
                  <w:rPrChange w:id="449" w:author="Gann, Julie" w:date="2025-10-07T09:00:00Z" w16du:dateUtc="2025-10-07T14:00:00Z">
                    <w:rPr>
                      <w:rFonts w:asciiTheme="minorHAnsi" w:hAnsiTheme="minorHAnsi" w:cstheme="minorHAnsi"/>
                      <w:b/>
                      <w:sz w:val="22"/>
                      <w:szCs w:val="22"/>
                    </w:rPr>
                  </w:rPrChange>
                </w:rPr>
                <w:t>Bonds: ICO</w:t>
              </w:r>
            </w:ins>
          </w:p>
        </w:tc>
        <w:tc>
          <w:tcPr>
            <w:tcW w:w="720" w:type="dxa"/>
            <w:tcPrChange w:id="450" w:author="Gann, Julie" w:date="2025-10-06T15:04:00Z" w16du:dateUtc="2025-10-06T20:04:00Z">
              <w:tcPr>
                <w:tcW w:w="840" w:type="dxa"/>
              </w:tcPr>
            </w:tcPrChange>
          </w:tcPr>
          <w:p w14:paraId="7BC0A7AD" w14:textId="77777777" w:rsidR="0000449A" w:rsidRPr="00A54018" w:rsidRDefault="0000449A">
            <w:pPr>
              <w:jc w:val="both"/>
              <w:rPr>
                <w:rFonts w:asciiTheme="minorHAnsi" w:hAnsiTheme="minorHAnsi" w:cstheme="minorHAnsi"/>
                <w:b/>
                <w:sz w:val="22"/>
                <w:szCs w:val="22"/>
              </w:rPr>
            </w:pPr>
          </w:p>
        </w:tc>
        <w:tc>
          <w:tcPr>
            <w:tcW w:w="717" w:type="dxa"/>
            <w:tcPrChange w:id="451" w:author="Gann, Julie" w:date="2025-10-06T15:04:00Z" w16du:dateUtc="2025-10-06T20:04:00Z">
              <w:tcPr>
                <w:tcW w:w="718" w:type="dxa"/>
                <w:gridSpan w:val="2"/>
              </w:tcPr>
            </w:tcPrChange>
          </w:tcPr>
          <w:p w14:paraId="28ED980D" w14:textId="77777777" w:rsidR="0000449A" w:rsidRPr="00A54018" w:rsidRDefault="0000449A">
            <w:pPr>
              <w:jc w:val="both"/>
              <w:rPr>
                <w:rFonts w:asciiTheme="minorHAnsi" w:hAnsiTheme="minorHAnsi" w:cstheme="minorHAnsi"/>
                <w:b/>
                <w:sz w:val="22"/>
                <w:szCs w:val="22"/>
              </w:rPr>
            </w:pPr>
          </w:p>
        </w:tc>
        <w:tc>
          <w:tcPr>
            <w:tcW w:w="611" w:type="dxa"/>
            <w:tcPrChange w:id="452" w:author="Gann, Julie" w:date="2025-10-06T15:04:00Z" w16du:dateUtc="2025-10-06T20:04:00Z">
              <w:tcPr>
                <w:tcW w:w="616" w:type="dxa"/>
                <w:gridSpan w:val="2"/>
              </w:tcPr>
            </w:tcPrChange>
          </w:tcPr>
          <w:p w14:paraId="3DEEFC78" w14:textId="77777777" w:rsidR="0000449A" w:rsidRPr="00A54018" w:rsidRDefault="0000449A">
            <w:pPr>
              <w:jc w:val="both"/>
              <w:rPr>
                <w:rFonts w:asciiTheme="minorHAnsi" w:hAnsiTheme="minorHAnsi" w:cstheme="minorHAnsi"/>
                <w:b/>
                <w:sz w:val="22"/>
                <w:szCs w:val="22"/>
              </w:rPr>
            </w:pPr>
          </w:p>
        </w:tc>
        <w:tc>
          <w:tcPr>
            <w:tcW w:w="676" w:type="dxa"/>
            <w:tcPrChange w:id="453" w:author="Gann, Julie" w:date="2025-10-06T15:04:00Z" w16du:dateUtc="2025-10-06T20:04:00Z">
              <w:tcPr>
                <w:tcW w:w="684" w:type="dxa"/>
                <w:gridSpan w:val="2"/>
              </w:tcPr>
            </w:tcPrChange>
          </w:tcPr>
          <w:p w14:paraId="145867F4" w14:textId="77777777" w:rsidR="0000449A" w:rsidRPr="00A54018" w:rsidRDefault="0000449A">
            <w:pPr>
              <w:jc w:val="both"/>
              <w:rPr>
                <w:rFonts w:asciiTheme="minorHAnsi" w:hAnsiTheme="minorHAnsi" w:cstheme="minorHAnsi"/>
                <w:b/>
                <w:sz w:val="22"/>
                <w:szCs w:val="22"/>
              </w:rPr>
            </w:pPr>
          </w:p>
        </w:tc>
        <w:tc>
          <w:tcPr>
            <w:tcW w:w="1409" w:type="dxa"/>
            <w:tcPrChange w:id="454" w:author="Gann, Julie" w:date="2025-10-06T15:04:00Z" w16du:dateUtc="2025-10-06T20:04:00Z">
              <w:tcPr>
                <w:tcW w:w="1418" w:type="dxa"/>
                <w:gridSpan w:val="3"/>
              </w:tcPr>
            </w:tcPrChange>
          </w:tcPr>
          <w:p w14:paraId="1E98C5BF" w14:textId="77777777" w:rsidR="0000449A" w:rsidRPr="00A54018" w:rsidRDefault="0000449A">
            <w:pPr>
              <w:jc w:val="both"/>
              <w:rPr>
                <w:rFonts w:asciiTheme="minorHAnsi" w:hAnsiTheme="minorHAnsi" w:cstheme="minorHAnsi"/>
                <w:b/>
                <w:sz w:val="22"/>
                <w:szCs w:val="22"/>
              </w:rPr>
            </w:pPr>
          </w:p>
        </w:tc>
        <w:tc>
          <w:tcPr>
            <w:tcW w:w="1499" w:type="dxa"/>
            <w:tcPrChange w:id="455" w:author="Gann, Julie" w:date="2025-10-06T15:04:00Z" w16du:dateUtc="2025-10-06T20:04:00Z">
              <w:tcPr>
                <w:tcW w:w="1511" w:type="dxa"/>
                <w:gridSpan w:val="2"/>
              </w:tcPr>
            </w:tcPrChange>
          </w:tcPr>
          <w:p w14:paraId="65E6FC83" w14:textId="77777777" w:rsidR="0000449A" w:rsidRPr="00A54018" w:rsidRDefault="0000449A">
            <w:pPr>
              <w:jc w:val="both"/>
              <w:rPr>
                <w:rFonts w:asciiTheme="minorHAnsi" w:hAnsiTheme="minorHAnsi" w:cstheme="minorHAnsi"/>
                <w:b/>
                <w:sz w:val="22"/>
                <w:szCs w:val="22"/>
              </w:rPr>
            </w:pPr>
          </w:p>
        </w:tc>
        <w:tc>
          <w:tcPr>
            <w:tcW w:w="1871" w:type="dxa"/>
            <w:tcPrChange w:id="456" w:author="Gann, Julie" w:date="2025-10-06T15:04:00Z" w16du:dateUtc="2025-10-06T20:04:00Z">
              <w:tcPr>
                <w:tcW w:w="1890" w:type="dxa"/>
                <w:gridSpan w:val="2"/>
              </w:tcPr>
            </w:tcPrChange>
          </w:tcPr>
          <w:p w14:paraId="69721C68" w14:textId="77777777" w:rsidR="0000449A" w:rsidRPr="00A54018" w:rsidRDefault="0000449A">
            <w:pPr>
              <w:jc w:val="both"/>
              <w:rPr>
                <w:rFonts w:asciiTheme="minorHAnsi" w:hAnsiTheme="minorHAnsi" w:cstheme="minorHAnsi"/>
                <w:b/>
                <w:sz w:val="22"/>
                <w:szCs w:val="22"/>
              </w:rPr>
            </w:pPr>
          </w:p>
        </w:tc>
      </w:tr>
      <w:tr w:rsidR="0000449A" w:rsidRPr="00A54018" w14:paraId="44EF1AAD" w14:textId="77777777" w:rsidTr="00953C4D">
        <w:trPr>
          <w:trPrChange w:id="457" w:author="Gann, Julie" w:date="2025-10-06T15:04:00Z" w16du:dateUtc="2025-10-06T20:04:00Z">
            <w:trPr>
              <w:gridAfter w:val="0"/>
            </w:trPr>
          </w:trPrChange>
        </w:trPr>
        <w:tc>
          <w:tcPr>
            <w:tcW w:w="2875" w:type="dxa"/>
            <w:tcPrChange w:id="458" w:author="Gann, Julie" w:date="2025-10-06T15:04:00Z" w16du:dateUtc="2025-10-06T20:04:00Z">
              <w:tcPr>
                <w:tcW w:w="1750" w:type="dxa"/>
              </w:tcPr>
            </w:tcPrChange>
          </w:tcPr>
          <w:p w14:paraId="1DEE69A1"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459" w:author="Gann, Julie" w:date="2025-10-06T15:04:00Z" w16du:dateUtc="2025-10-06T20:04:00Z">
              <w:tcPr>
                <w:tcW w:w="840" w:type="dxa"/>
              </w:tcPr>
            </w:tcPrChange>
          </w:tcPr>
          <w:p w14:paraId="5E570986" w14:textId="77777777" w:rsidR="0000449A" w:rsidRPr="00A54018" w:rsidRDefault="0000449A">
            <w:pPr>
              <w:jc w:val="both"/>
              <w:rPr>
                <w:rFonts w:asciiTheme="minorHAnsi" w:hAnsiTheme="minorHAnsi" w:cstheme="minorHAnsi"/>
                <w:b/>
                <w:sz w:val="22"/>
                <w:szCs w:val="22"/>
              </w:rPr>
            </w:pPr>
          </w:p>
        </w:tc>
        <w:tc>
          <w:tcPr>
            <w:tcW w:w="717" w:type="dxa"/>
            <w:tcPrChange w:id="460" w:author="Gann, Julie" w:date="2025-10-06T15:04:00Z" w16du:dateUtc="2025-10-06T20:04:00Z">
              <w:tcPr>
                <w:tcW w:w="718" w:type="dxa"/>
                <w:gridSpan w:val="2"/>
              </w:tcPr>
            </w:tcPrChange>
          </w:tcPr>
          <w:p w14:paraId="4C1530D2" w14:textId="77777777" w:rsidR="0000449A" w:rsidRPr="00A54018" w:rsidRDefault="0000449A">
            <w:pPr>
              <w:jc w:val="both"/>
              <w:rPr>
                <w:rFonts w:asciiTheme="minorHAnsi" w:hAnsiTheme="minorHAnsi" w:cstheme="minorHAnsi"/>
                <w:b/>
                <w:sz w:val="22"/>
                <w:szCs w:val="22"/>
              </w:rPr>
            </w:pPr>
          </w:p>
        </w:tc>
        <w:tc>
          <w:tcPr>
            <w:tcW w:w="611" w:type="dxa"/>
            <w:tcPrChange w:id="461" w:author="Gann, Julie" w:date="2025-10-06T15:04:00Z" w16du:dateUtc="2025-10-06T20:04:00Z">
              <w:tcPr>
                <w:tcW w:w="616" w:type="dxa"/>
                <w:gridSpan w:val="2"/>
              </w:tcPr>
            </w:tcPrChange>
          </w:tcPr>
          <w:p w14:paraId="63FECBA4" w14:textId="77777777" w:rsidR="0000449A" w:rsidRPr="00A54018" w:rsidRDefault="0000449A">
            <w:pPr>
              <w:jc w:val="both"/>
              <w:rPr>
                <w:rFonts w:asciiTheme="minorHAnsi" w:hAnsiTheme="minorHAnsi" w:cstheme="minorHAnsi"/>
                <w:b/>
                <w:sz w:val="22"/>
                <w:szCs w:val="22"/>
              </w:rPr>
            </w:pPr>
          </w:p>
        </w:tc>
        <w:tc>
          <w:tcPr>
            <w:tcW w:w="676" w:type="dxa"/>
            <w:tcPrChange w:id="462" w:author="Gann, Julie" w:date="2025-10-06T15:04:00Z" w16du:dateUtc="2025-10-06T20:04:00Z">
              <w:tcPr>
                <w:tcW w:w="684" w:type="dxa"/>
                <w:gridSpan w:val="2"/>
              </w:tcPr>
            </w:tcPrChange>
          </w:tcPr>
          <w:p w14:paraId="40D74D3C" w14:textId="77777777" w:rsidR="0000449A" w:rsidRPr="00A54018" w:rsidRDefault="0000449A">
            <w:pPr>
              <w:jc w:val="both"/>
              <w:rPr>
                <w:rFonts w:asciiTheme="minorHAnsi" w:hAnsiTheme="minorHAnsi" w:cstheme="minorHAnsi"/>
                <w:b/>
                <w:sz w:val="22"/>
                <w:szCs w:val="22"/>
              </w:rPr>
            </w:pPr>
          </w:p>
        </w:tc>
        <w:tc>
          <w:tcPr>
            <w:tcW w:w="1409" w:type="dxa"/>
            <w:tcPrChange w:id="463" w:author="Gann, Julie" w:date="2025-10-06T15:04:00Z" w16du:dateUtc="2025-10-06T20:04:00Z">
              <w:tcPr>
                <w:tcW w:w="1418" w:type="dxa"/>
                <w:gridSpan w:val="3"/>
              </w:tcPr>
            </w:tcPrChange>
          </w:tcPr>
          <w:p w14:paraId="1EBADDE7" w14:textId="77777777" w:rsidR="0000449A" w:rsidRPr="00A54018" w:rsidRDefault="0000449A">
            <w:pPr>
              <w:jc w:val="both"/>
              <w:rPr>
                <w:rFonts w:asciiTheme="minorHAnsi" w:hAnsiTheme="minorHAnsi" w:cstheme="minorHAnsi"/>
                <w:b/>
                <w:sz w:val="22"/>
                <w:szCs w:val="22"/>
              </w:rPr>
            </w:pPr>
          </w:p>
        </w:tc>
        <w:tc>
          <w:tcPr>
            <w:tcW w:w="1499" w:type="dxa"/>
            <w:tcPrChange w:id="464" w:author="Gann, Julie" w:date="2025-10-06T15:04:00Z" w16du:dateUtc="2025-10-06T20:04:00Z">
              <w:tcPr>
                <w:tcW w:w="1511" w:type="dxa"/>
                <w:gridSpan w:val="2"/>
              </w:tcPr>
            </w:tcPrChange>
          </w:tcPr>
          <w:p w14:paraId="01DF9800" w14:textId="77777777" w:rsidR="0000449A" w:rsidRPr="00A54018" w:rsidRDefault="0000449A">
            <w:pPr>
              <w:jc w:val="both"/>
              <w:rPr>
                <w:rFonts w:asciiTheme="minorHAnsi" w:hAnsiTheme="minorHAnsi" w:cstheme="minorHAnsi"/>
                <w:b/>
                <w:sz w:val="22"/>
                <w:szCs w:val="22"/>
              </w:rPr>
            </w:pPr>
          </w:p>
        </w:tc>
        <w:tc>
          <w:tcPr>
            <w:tcW w:w="1871" w:type="dxa"/>
            <w:tcPrChange w:id="465" w:author="Gann, Julie" w:date="2025-10-06T15:04:00Z" w16du:dateUtc="2025-10-06T20:04:00Z">
              <w:tcPr>
                <w:tcW w:w="1890" w:type="dxa"/>
                <w:gridSpan w:val="2"/>
              </w:tcPr>
            </w:tcPrChange>
          </w:tcPr>
          <w:p w14:paraId="79D6EA80" w14:textId="77777777" w:rsidR="0000449A" w:rsidRPr="00A54018" w:rsidRDefault="0000449A">
            <w:pPr>
              <w:jc w:val="both"/>
              <w:rPr>
                <w:rFonts w:asciiTheme="minorHAnsi" w:hAnsiTheme="minorHAnsi" w:cstheme="minorHAnsi"/>
                <w:b/>
                <w:sz w:val="22"/>
                <w:szCs w:val="22"/>
              </w:rPr>
            </w:pPr>
          </w:p>
        </w:tc>
      </w:tr>
      <w:tr w:rsidR="0000449A" w:rsidRPr="00A54018" w14:paraId="741A7061" w14:textId="77777777" w:rsidTr="00953C4D">
        <w:trPr>
          <w:trPrChange w:id="466" w:author="Gann, Julie" w:date="2025-10-06T15:04:00Z" w16du:dateUtc="2025-10-06T20:04:00Z">
            <w:trPr>
              <w:gridAfter w:val="0"/>
            </w:trPr>
          </w:trPrChange>
        </w:trPr>
        <w:tc>
          <w:tcPr>
            <w:tcW w:w="2875" w:type="dxa"/>
            <w:tcPrChange w:id="467" w:author="Gann, Julie" w:date="2025-10-06T15:04:00Z" w16du:dateUtc="2025-10-06T20:04:00Z">
              <w:tcPr>
                <w:tcW w:w="1750" w:type="dxa"/>
              </w:tcPr>
            </w:tcPrChange>
          </w:tcPr>
          <w:p w14:paraId="23DF3817"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468" w:author="Gann, Julie" w:date="2025-10-06T15:04:00Z" w16du:dateUtc="2025-10-06T20:04:00Z">
              <w:tcPr>
                <w:tcW w:w="840" w:type="dxa"/>
              </w:tcPr>
            </w:tcPrChange>
          </w:tcPr>
          <w:p w14:paraId="45778AA5" w14:textId="77777777" w:rsidR="0000449A" w:rsidRPr="00A54018" w:rsidRDefault="0000449A">
            <w:pPr>
              <w:jc w:val="both"/>
              <w:rPr>
                <w:rFonts w:asciiTheme="minorHAnsi" w:hAnsiTheme="minorHAnsi" w:cstheme="minorHAnsi"/>
                <w:b/>
                <w:sz w:val="22"/>
                <w:szCs w:val="22"/>
              </w:rPr>
            </w:pPr>
          </w:p>
        </w:tc>
        <w:tc>
          <w:tcPr>
            <w:tcW w:w="717" w:type="dxa"/>
            <w:tcPrChange w:id="469" w:author="Gann, Julie" w:date="2025-10-06T15:04:00Z" w16du:dateUtc="2025-10-06T20:04:00Z">
              <w:tcPr>
                <w:tcW w:w="718" w:type="dxa"/>
                <w:gridSpan w:val="2"/>
              </w:tcPr>
            </w:tcPrChange>
          </w:tcPr>
          <w:p w14:paraId="160EAFF0" w14:textId="77777777" w:rsidR="0000449A" w:rsidRPr="00A54018" w:rsidRDefault="0000449A">
            <w:pPr>
              <w:jc w:val="both"/>
              <w:rPr>
                <w:rFonts w:asciiTheme="minorHAnsi" w:hAnsiTheme="minorHAnsi" w:cstheme="minorHAnsi"/>
                <w:b/>
                <w:sz w:val="22"/>
                <w:szCs w:val="22"/>
              </w:rPr>
            </w:pPr>
          </w:p>
        </w:tc>
        <w:tc>
          <w:tcPr>
            <w:tcW w:w="611" w:type="dxa"/>
            <w:tcPrChange w:id="470" w:author="Gann, Julie" w:date="2025-10-06T15:04:00Z" w16du:dateUtc="2025-10-06T20:04:00Z">
              <w:tcPr>
                <w:tcW w:w="616" w:type="dxa"/>
                <w:gridSpan w:val="2"/>
              </w:tcPr>
            </w:tcPrChange>
          </w:tcPr>
          <w:p w14:paraId="4C80556A" w14:textId="77777777" w:rsidR="0000449A" w:rsidRPr="00A54018" w:rsidRDefault="0000449A">
            <w:pPr>
              <w:jc w:val="both"/>
              <w:rPr>
                <w:rFonts w:asciiTheme="minorHAnsi" w:hAnsiTheme="minorHAnsi" w:cstheme="minorHAnsi"/>
                <w:b/>
                <w:sz w:val="22"/>
                <w:szCs w:val="22"/>
              </w:rPr>
            </w:pPr>
          </w:p>
        </w:tc>
        <w:tc>
          <w:tcPr>
            <w:tcW w:w="676" w:type="dxa"/>
            <w:tcPrChange w:id="471" w:author="Gann, Julie" w:date="2025-10-06T15:04:00Z" w16du:dateUtc="2025-10-06T20:04:00Z">
              <w:tcPr>
                <w:tcW w:w="684" w:type="dxa"/>
                <w:gridSpan w:val="2"/>
              </w:tcPr>
            </w:tcPrChange>
          </w:tcPr>
          <w:p w14:paraId="7259AB6E" w14:textId="77777777" w:rsidR="0000449A" w:rsidRPr="00A54018" w:rsidRDefault="0000449A">
            <w:pPr>
              <w:jc w:val="both"/>
              <w:rPr>
                <w:rFonts w:asciiTheme="minorHAnsi" w:hAnsiTheme="minorHAnsi" w:cstheme="minorHAnsi"/>
                <w:b/>
                <w:sz w:val="22"/>
                <w:szCs w:val="22"/>
              </w:rPr>
            </w:pPr>
          </w:p>
        </w:tc>
        <w:tc>
          <w:tcPr>
            <w:tcW w:w="1409" w:type="dxa"/>
            <w:tcPrChange w:id="472" w:author="Gann, Julie" w:date="2025-10-06T15:04:00Z" w16du:dateUtc="2025-10-06T20:04:00Z">
              <w:tcPr>
                <w:tcW w:w="1418" w:type="dxa"/>
                <w:gridSpan w:val="3"/>
              </w:tcPr>
            </w:tcPrChange>
          </w:tcPr>
          <w:p w14:paraId="751298B0" w14:textId="77777777" w:rsidR="0000449A" w:rsidRPr="00A54018" w:rsidRDefault="0000449A">
            <w:pPr>
              <w:jc w:val="both"/>
              <w:rPr>
                <w:rFonts w:asciiTheme="minorHAnsi" w:hAnsiTheme="minorHAnsi" w:cstheme="minorHAnsi"/>
                <w:b/>
                <w:sz w:val="22"/>
                <w:szCs w:val="22"/>
              </w:rPr>
            </w:pPr>
          </w:p>
        </w:tc>
        <w:tc>
          <w:tcPr>
            <w:tcW w:w="1499" w:type="dxa"/>
            <w:tcPrChange w:id="473" w:author="Gann, Julie" w:date="2025-10-06T15:04:00Z" w16du:dateUtc="2025-10-06T20:04:00Z">
              <w:tcPr>
                <w:tcW w:w="1511" w:type="dxa"/>
                <w:gridSpan w:val="2"/>
              </w:tcPr>
            </w:tcPrChange>
          </w:tcPr>
          <w:p w14:paraId="65789058" w14:textId="77777777" w:rsidR="0000449A" w:rsidRPr="00A54018" w:rsidRDefault="0000449A">
            <w:pPr>
              <w:jc w:val="both"/>
              <w:rPr>
                <w:rFonts w:asciiTheme="minorHAnsi" w:hAnsiTheme="minorHAnsi" w:cstheme="minorHAnsi"/>
                <w:b/>
                <w:sz w:val="22"/>
                <w:szCs w:val="22"/>
              </w:rPr>
            </w:pPr>
          </w:p>
        </w:tc>
        <w:tc>
          <w:tcPr>
            <w:tcW w:w="1871" w:type="dxa"/>
            <w:tcPrChange w:id="474" w:author="Gann, Julie" w:date="2025-10-06T15:04:00Z" w16du:dateUtc="2025-10-06T20:04:00Z">
              <w:tcPr>
                <w:tcW w:w="1890" w:type="dxa"/>
                <w:gridSpan w:val="2"/>
              </w:tcPr>
            </w:tcPrChange>
          </w:tcPr>
          <w:p w14:paraId="5D467C46" w14:textId="77777777" w:rsidR="0000449A" w:rsidRPr="00A54018" w:rsidRDefault="0000449A">
            <w:pPr>
              <w:jc w:val="both"/>
              <w:rPr>
                <w:rFonts w:asciiTheme="minorHAnsi" w:hAnsiTheme="minorHAnsi" w:cstheme="minorHAnsi"/>
                <w:b/>
                <w:sz w:val="22"/>
                <w:szCs w:val="22"/>
              </w:rPr>
            </w:pPr>
          </w:p>
        </w:tc>
      </w:tr>
      <w:tr w:rsidR="0000449A" w:rsidRPr="00A54018" w14:paraId="550E82C2" w14:textId="77777777" w:rsidTr="00953C4D">
        <w:trPr>
          <w:trPrChange w:id="475" w:author="Gann, Julie" w:date="2025-10-06T15:04:00Z" w16du:dateUtc="2025-10-06T20:04:00Z">
            <w:trPr>
              <w:gridAfter w:val="0"/>
            </w:trPr>
          </w:trPrChange>
        </w:trPr>
        <w:tc>
          <w:tcPr>
            <w:tcW w:w="2875" w:type="dxa"/>
            <w:tcPrChange w:id="476" w:author="Gann, Julie" w:date="2025-10-06T15:04:00Z" w16du:dateUtc="2025-10-06T20:04:00Z">
              <w:tcPr>
                <w:tcW w:w="1750" w:type="dxa"/>
              </w:tcPr>
            </w:tcPrChange>
          </w:tcPr>
          <w:p w14:paraId="3556291B" w14:textId="45365F60" w:rsidR="0000449A" w:rsidRPr="008B2A87" w:rsidRDefault="0000449A">
            <w:pPr>
              <w:jc w:val="right"/>
              <w:rPr>
                <w:rFonts w:asciiTheme="minorHAnsi" w:hAnsiTheme="minorHAnsi" w:cstheme="minorHAnsi"/>
                <w:sz w:val="22"/>
                <w:szCs w:val="22"/>
                <w:highlight w:val="lightGray"/>
                <w:rPrChange w:id="477" w:author="Gann, Julie" w:date="2025-10-07T09:00:00Z" w16du:dateUtc="2025-10-07T14:00:00Z">
                  <w:rPr>
                    <w:rFonts w:asciiTheme="minorHAnsi" w:hAnsiTheme="minorHAnsi" w:cstheme="minorHAnsi"/>
                    <w:sz w:val="22"/>
                    <w:szCs w:val="22"/>
                  </w:rPr>
                </w:rPrChange>
              </w:rPr>
            </w:pPr>
            <w:del w:id="478" w:author="Gann, Julie" w:date="2025-10-06T15:02:00Z" w16du:dateUtc="2025-10-06T20:02:00Z">
              <w:r w:rsidRPr="008B2A87" w:rsidDel="00953C4D">
                <w:rPr>
                  <w:rFonts w:asciiTheme="minorHAnsi" w:hAnsiTheme="minorHAnsi" w:cstheme="minorHAnsi"/>
                  <w:sz w:val="22"/>
                  <w:szCs w:val="22"/>
                  <w:highlight w:val="lightGray"/>
                  <w:rPrChange w:id="479" w:author="Gann, Julie" w:date="2025-10-07T09:00:00Z" w16du:dateUtc="2025-10-07T14:00:00Z">
                    <w:rPr>
                      <w:rFonts w:asciiTheme="minorHAnsi" w:hAnsiTheme="minorHAnsi" w:cstheme="minorHAnsi"/>
                      <w:sz w:val="22"/>
                      <w:szCs w:val="22"/>
                    </w:rPr>
                  </w:rPrChange>
                </w:rPr>
                <w:delText>Reg D</w:delText>
              </w:r>
            </w:del>
            <w:ins w:id="480" w:author="Gann, Julie" w:date="2025-10-06T15:02:00Z" w16du:dateUtc="2025-10-06T20:02:00Z">
              <w:r w:rsidR="00953C4D" w:rsidRPr="008B2A87">
                <w:rPr>
                  <w:rFonts w:asciiTheme="minorHAnsi" w:hAnsiTheme="minorHAnsi" w:cstheme="minorHAnsi"/>
                  <w:sz w:val="22"/>
                  <w:szCs w:val="22"/>
                  <w:highlight w:val="lightGray"/>
                  <w:rPrChange w:id="481" w:author="Gann, Julie" w:date="2025-10-07T09:00:00Z" w16du:dateUtc="2025-10-07T14:00:00Z">
                    <w:rPr>
                      <w:rFonts w:asciiTheme="minorHAnsi" w:hAnsiTheme="minorHAnsi" w:cstheme="minorHAnsi"/>
                      <w:sz w:val="22"/>
                      <w:szCs w:val="22"/>
                    </w:rPr>
                  </w:rPrChange>
                </w:rPr>
                <w:t>Private Placement Securities</w:t>
              </w:r>
            </w:ins>
          </w:p>
        </w:tc>
        <w:tc>
          <w:tcPr>
            <w:tcW w:w="720" w:type="dxa"/>
            <w:tcPrChange w:id="482" w:author="Gann, Julie" w:date="2025-10-06T15:04:00Z" w16du:dateUtc="2025-10-06T20:04:00Z">
              <w:tcPr>
                <w:tcW w:w="840" w:type="dxa"/>
              </w:tcPr>
            </w:tcPrChange>
          </w:tcPr>
          <w:p w14:paraId="4573D1FE" w14:textId="77777777" w:rsidR="0000449A" w:rsidRPr="00A54018" w:rsidRDefault="0000449A">
            <w:pPr>
              <w:jc w:val="both"/>
              <w:rPr>
                <w:rFonts w:asciiTheme="minorHAnsi" w:hAnsiTheme="minorHAnsi" w:cstheme="minorHAnsi"/>
                <w:b/>
                <w:sz w:val="22"/>
                <w:szCs w:val="22"/>
              </w:rPr>
            </w:pPr>
          </w:p>
        </w:tc>
        <w:tc>
          <w:tcPr>
            <w:tcW w:w="717" w:type="dxa"/>
            <w:tcPrChange w:id="483" w:author="Gann, Julie" w:date="2025-10-06T15:04:00Z" w16du:dateUtc="2025-10-06T20:04:00Z">
              <w:tcPr>
                <w:tcW w:w="718" w:type="dxa"/>
                <w:gridSpan w:val="2"/>
              </w:tcPr>
            </w:tcPrChange>
          </w:tcPr>
          <w:p w14:paraId="074BC74E" w14:textId="77777777" w:rsidR="0000449A" w:rsidRPr="00A54018" w:rsidRDefault="0000449A">
            <w:pPr>
              <w:jc w:val="both"/>
              <w:rPr>
                <w:rFonts w:asciiTheme="minorHAnsi" w:hAnsiTheme="minorHAnsi" w:cstheme="minorHAnsi"/>
                <w:b/>
                <w:sz w:val="22"/>
                <w:szCs w:val="22"/>
              </w:rPr>
            </w:pPr>
          </w:p>
        </w:tc>
        <w:tc>
          <w:tcPr>
            <w:tcW w:w="611" w:type="dxa"/>
            <w:tcPrChange w:id="484" w:author="Gann, Julie" w:date="2025-10-06T15:04:00Z" w16du:dateUtc="2025-10-06T20:04:00Z">
              <w:tcPr>
                <w:tcW w:w="616" w:type="dxa"/>
                <w:gridSpan w:val="2"/>
              </w:tcPr>
            </w:tcPrChange>
          </w:tcPr>
          <w:p w14:paraId="0129C080" w14:textId="77777777" w:rsidR="0000449A" w:rsidRPr="00A54018" w:rsidRDefault="0000449A">
            <w:pPr>
              <w:jc w:val="both"/>
              <w:rPr>
                <w:rFonts w:asciiTheme="minorHAnsi" w:hAnsiTheme="minorHAnsi" w:cstheme="minorHAnsi"/>
                <w:b/>
                <w:sz w:val="22"/>
                <w:szCs w:val="22"/>
              </w:rPr>
            </w:pPr>
          </w:p>
        </w:tc>
        <w:tc>
          <w:tcPr>
            <w:tcW w:w="676" w:type="dxa"/>
            <w:tcPrChange w:id="485" w:author="Gann, Julie" w:date="2025-10-06T15:04:00Z" w16du:dateUtc="2025-10-06T20:04:00Z">
              <w:tcPr>
                <w:tcW w:w="684" w:type="dxa"/>
                <w:gridSpan w:val="2"/>
              </w:tcPr>
            </w:tcPrChange>
          </w:tcPr>
          <w:p w14:paraId="39CA94B7" w14:textId="77777777" w:rsidR="0000449A" w:rsidRPr="00A54018" w:rsidRDefault="0000449A">
            <w:pPr>
              <w:jc w:val="both"/>
              <w:rPr>
                <w:rFonts w:asciiTheme="minorHAnsi" w:hAnsiTheme="minorHAnsi" w:cstheme="minorHAnsi"/>
                <w:b/>
                <w:sz w:val="22"/>
                <w:szCs w:val="22"/>
              </w:rPr>
            </w:pPr>
          </w:p>
        </w:tc>
        <w:tc>
          <w:tcPr>
            <w:tcW w:w="1409" w:type="dxa"/>
            <w:tcPrChange w:id="486" w:author="Gann, Julie" w:date="2025-10-06T15:04:00Z" w16du:dateUtc="2025-10-06T20:04:00Z">
              <w:tcPr>
                <w:tcW w:w="1418" w:type="dxa"/>
                <w:gridSpan w:val="3"/>
              </w:tcPr>
            </w:tcPrChange>
          </w:tcPr>
          <w:p w14:paraId="2BB7FC63" w14:textId="77777777" w:rsidR="0000449A" w:rsidRPr="00A54018" w:rsidRDefault="0000449A">
            <w:pPr>
              <w:jc w:val="both"/>
              <w:rPr>
                <w:rFonts w:asciiTheme="minorHAnsi" w:hAnsiTheme="minorHAnsi" w:cstheme="minorHAnsi"/>
                <w:b/>
                <w:sz w:val="22"/>
                <w:szCs w:val="22"/>
              </w:rPr>
            </w:pPr>
          </w:p>
        </w:tc>
        <w:tc>
          <w:tcPr>
            <w:tcW w:w="1499" w:type="dxa"/>
            <w:tcPrChange w:id="487" w:author="Gann, Julie" w:date="2025-10-06T15:04:00Z" w16du:dateUtc="2025-10-06T20:04:00Z">
              <w:tcPr>
                <w:tcW w:w="1511" w:type="dxa"/>
                <w:gridSpan w:val="2"/>
              </w:tcPr>
            </w:tcPrChange>
          </w:tcPr>
          <w:p w14:paraId="4C5A20FB" w14:textId="77777777" w:rsidR="0000449A" w:rsidRPr="00A54018" w:rsidRDefault="0000449A">
            <w:pPr>
              <w:jc w:val="both"/>
              <w:rPr>
                <w:rFonts w:asciiTheme="minorHAnsi" w:hAnsiTheme="minorHAnsi" w:cstheme="minorHAnsi"/>
                <w:b/>
                <w:sz w:val="22"/>
                <w:szCs w:val="22"/>
              </w:rPr>
            </w:pPr>
          </w:p>
        </w:tc>
        <w:tc>
          <w:tcPr>
            <w:tcW w:w="1871" w:type="dxa"/>
            <w:tcPrChange w:id="488" w:author="Gann, Julie" w:date="2025-10-06T15:04:00Z" w16du:dateUtc="2025-10-06T20:04:00Z">
              <w:tcPr>
                <w:tcW w:w="1890" w:type="dxa"/>
                <w:gridSpan w:val="2"/>
              </w:tcPr>
            </w:tcPrChange>
          </w:tcPr>
          <w:p w14:paraId="38B00DCF" w14:textId="77777777" w:rsidR="0000449A" w:rsidRPr="00A54018" w:rsidRDefault="0000449A">
            <w:pPr>
              <w:jc w:val="both"/>
              <w:rPr>
                <w:rFonts w:asciiTheme="minorHAnsi" w:hAnsiTheme="minorHAnsi" w:cstheme="minorHAnsi"/>
                <w:b/>
                <w:sz w:val="22"/>
                <w:szCs w:val="22"/>
              </w:rPr>
            </w:pPr>
          </w:p>
        </w:tc>
      </w:tr>
      <w:tr w:rsidR="0000449A" w:rsidRPr="00A54018" w14:paraId="629BAA8A" w14:textId="77777777" w:rsidTr="00953C4D">
        <w:trPr>
          <w:trPrChange w:id="489" w:author="Gann, Julie" w:date="2025-10-06T15:04:00Z" w16du:dateUtc="2025-10-06T20:04:00Z">
            <w:trPr>
              <w:gridAfter w:val="0"/>
            </w:trPr>
          </w:trPrChange>
        </w:trPr>
        <w:tc>
          <w:tcPr>
            <w:tcW w:w="2875" w:type="dxa"/>
            <w:tcPrChange w:id="490" w:author="Gann, Julie" w:date="2025-10-06T15:04:00Z" w16du:dateUtc="2025-10-06T20:04:00Z">
              <w:tcPr>
                <w:tcW w:w="1750" w:type="dxa"/>
              </w:tcPr>
            </w:tcPrChange>
          </w:tcPr>
          <w:p w14:paraId="28BB2E09" w14:textId="727DB3A5" w:rsidR="0000449A" w:rsidRPr="008B2A87" w:rsidRDefault="0000449A">
            <w:pPr>
              <w:jc w:val="right"/>
              <w:rPr>
                <w:rFonts w:asciiTheme="minorHAnsi" w:hAnsiTheme="minorHAnsi" w:cstheme="minorHAnsi"/>
                <w:sz w:val="22"/>
                <w:szCs w:val="22"/>
                <w:highlight w:val="lightGray"/>
                <w:rPrChange w:id="491" w:author="Gann, Julie" w:date="2025-10-07T09:00:00Z" w16du:dateUtc="2025-10-07T14:00:00Z">
                  <w:rPr>
                    <w:rFonts w:asciiTheme="minorHAnsi" w:hAnsiTheme="minorHAnsi" w:cstheme="minorHAnsi"/>
                    <w:sz w:val="22"/>
                    <w:szCs w:val="22"/>
                  </w:rPr>
                </w:rPrChange>
              </w:rPr>
            </w:pPr>
            <w:del w:id="492" w:author="Gann, Julie" w:date="2025-10-06T15:02:00Z" w16du:dateUtc="2025-10-06T20:02:00Z">
              <w:r w:rsidRPr="008B2A87" w:rsidDel="00953C4D">
                <w:rPr>
                  <w:rFonts w:asciiTheme="minorHAnsi" w:hAnsiTheme="minorHAnsi" w:cstheme="minorHAnsi"/>
                  <w:sz w:val="22"/>
                  <w:szCs w:val="22"/>
                  <w:highlight w:val="lightGray"/>
                  <w:rPrChange w:id="493" w:author="Gann, Julie" w:date="2025-10-07T09:00:00Z" w16du:dateUtc="2025-10-07T14:00:00Z">
                    <w:rPr>
                      <w:rFonts w:asciiTheme="minorHAnsi" w:hAnsiTheme="minorHAnsi" w:cstheme="minorHAnsi"/>
                      <w:sz w:val="22"/>
                      <w:szCs w:val="22"/>
                    </w:rPr>
                  </w:rPrChange>
                </w:rPr>
                <w:delText>Section 4(a)2</w:delText>
              </w:r>
            </w:del>
          </w:p>
        </w:tc>
        <w:tc>
          <w:tcPr>
            <w:tcW w:w="720" w:type="dxa"/>
            <w:tcPrChange w:id="494" w:author="Gann, Julie" w:date="2025-10-06T15:04:00Z" w16du:dateUtc="2025-10-06T20:04:00Z">
              <w:tcPr>
                <w:tcW w:w="840" w:type="dxa"/>
              </w:tcPr>
            </w:tcPrChange>
          </w:tcPr>
          <w:p w14:paraId="2FE1D5C7" w14:textId="77777777" w:rsidR="0000449A" w:rsidRPr="00A54018" w:rsidRDefault="0000449A">
            <w:pPr>
              <w:jc w:val="both"/>
              <w:rPr>
                <w:rFonts w:asciiTheme="minorHAnsi" w:hAnsiTheme="minorHAnsi" w:cstheme="minorHAnsi"/>
                <w:b/>
                <w:sz w:val="22"/>
                <w:szCs w:val="22"/>
              </w:rPr>
            </w:pPr>
          </w:p>
        </w:tc>
        <w:tc>
          <w:tcPr>
            <w:tcW w:w="717" w:type="dxa"/>
            <w:tcPrChange w:id="495" w:author="Gann, Julie" w:date="2025-10-06T15:04:00Z" w16du:dateUtc="2025-10-06T20:04:00Z">
              <w:tcPr>
                <w:tcW w:w="718" w:type="dxa"/>
                <w:gridSpan w:val="2"/>
              </w:tcPr>
            </w:tcPrChange>
          </w:tcPr>
          <w:p w14:paraId="05D30A37" w14:textId="77777777" w:rsidR="0000449A" w:rsidRPr="00A54018" w:rsidRDefault="0000449A">
            <w:pPr>
              <w:jc w:val="both"/>
              <w:rPr>
                <w:rFonts w:asciiTheme="minorHAnsi" w:hAnsiTheme="minorHAnsi" w:cstheme="minorHAnsi"/>
                <w:b/>
                <w:sz w:val="22"/>
                <w:szCs w:val="22"/>
              </w:rPr>
            </w:pPr>
          </w:p>
        </w:tc>
        <w:tc>
          <w:tcPr>
            <w:tcW w:w="611" w:type="dxa"/>
            <w:tcPrChange w:id="496" w:author="Gann, Julie" w:date="2025-10-06T15:04:00Z" w16du:dateUtc="2025-10-06T20:04:00Z">
              <w:tcPr>
                <w:tcW w:w="616" w:type="dxa"/>
                <w:gridSpan w:val="2"/>
              </w:tcPr>
            </w:tcPrChange>
          </w:tcPr>
          <w:p w14:paraId="0C3B8812" w14:textId="77777777" w:rsidR="0000449A" w:rsidRPr="00A54018" w:rsidRDefault="0000449A">
            <w:pPr>
              <w:jc w:val="both"/>
              <w:rPr>
                <w:rFonts w:asciiTheme="minorHAnsi" w:hAnsiTheme="minorHAnsi" w:cstheme="minorHAnsi"/>
                <w:b/>
                <w:sz w:val="22"/>
                <w:szCs w:val="22"/>
              </w:rPr>
            </w:pPr>
          </w:p>
        </w:tc>
        <w:tc>
          <w:tcPr>
            <w:tcW w:w="676" w:type="dxa"/>
            <w:tcPrChange w:id="497" w:author="Gann, Julie" w:date="2025-10-06T15:04:00Z" w16du:dateUtc="2025-10-06T20:04:00Z">
              <w:tcPr>
                <w:tcW w:w="684" w:type="dxa"/>
                <w:gridSpan w:val="2"/>
              </w:tcPr>
            </w:tcPrChange>
          </w:tcPr>
          <w:p w14:paraId="62DFD4D5" w14:textId="77777777" w:rsidR="0000449A" w:rsidRPr="00A54018" w:rsidRDefault="0000449A">
            <w:pPr>
              <w:jc w:val="both"/>
              <w:rPr>
                <w:rFonts w:asciiTheme="minorHAnsi" w:hAnsiTheme="minorHAnsi" w:cstheme="minorHAnsi"/>
                <w:b/>
                <w:sz w:val="22"/>
                <w:szCs w:val="22"/>
              </w:rPr>
            </w:pPr>
          </w:p>
        </w:tc>
        <w:tc>
          <w:tcPr>
            <w:tcW w:w="1409" w:type="dxa"/>
            <w:tcPrChange w:id="498" w:author="Gann, Julie" w:date="2025-10-06T15:04:00Z" w16du:dateUtc="2025-10-06T20:04:00Z">
              <w:tcPr>
                <w:tcW w:w="1418" w:type="dxa"/>
                <w:gridSpan w:val="3"/>
              </w:tcPr>
            </w:tcPrChange>
          </w:tcPr>
          <w:p w14:paraId="3FF4D55B" w14:textId="77777777" w:rsidR="0000449A" w:rsidRPr="00A54018" w:rsidRDefault="0000449A">
            <w:pPr>
              <w:jc w:val="both"/>
              <w:rPr>
                <w:rFonts w:asciiTheme="minorHAnsi" w:hAnsiTheme="minorHAnsi" w:cstheme="minorHAnsi"/>
                <w:b/>
                <w:sz w:val="22"/>
                <w:szCs w:val="22"/>
              </w:rPr>
            </w:pPr>
          </w:p>
        </w:tc>
        <w:tc>
          <w:tcPr>
            <w:tcW w:w="1499" w:type="dxa"/>
            <w:tcPrChange w:id="499" w:author="Gann, Julie" w:date="2025-10-06T15:04:00Z" w16du:dateUtc="2025-10-06T20:04:00Z">
              <w:tcPr>
                <w:tcW w:w="1511" w:type="dxa"/>
                <w:gridSpan w:val="2"/>
              </w:tcPr>
            </w:tcPrChange>
          </w:tcPr>
          <w:p w14:paraId="2EA9E611" w14:textId="77777777" w:rsidR="0000449A" w:rsidRPr="00A54018" w:rsidRDefault="0000449A">
            <w:pPr>
              <w:jc w:val="both"/>
              <w:rPr>
                <w:rFonts w:asciiTheme="minorHAnsi" w:hAnsiTheme="minorHAnsi" w:cstheme="minorHAnsi"/>
                <w:b/>
                <w:sz w:val="22"/>
                <w:szCs w:val="22"/>
              </w:rPr>
            </w:pPr>
          </w:p>
        </w:tc>
        <w:tc>
          <w:tcPr>
            <w:tcW w:w="1871" w:type="dxa"/>
            <w:tcPrChange w:id="500" w:author="Gann, Julie" w:date="2025-10-06T15:04:00Z" w16du:dateUtc="2025-10-06T20:04:00Z">
              <w:tcPr>
                <w:tcW w:w="1890" w:type="dxa"/>
                <w:gridSpan w:val="2"/>
              </w:tcPr>
            </w:tcPrChange>
          </w:tcPr>
          <w:p w14:paraId="46EBE421" w14:textId="77777777" w:rsidR="0000449A" w:rsidRPr="00A54018" w:rsidRDefault="0000449A">
            <w:pPr>
              <w:jc w:val="both"/>
              <w:rPr>
                <w:rFonts w:asciiTheme="minorHAnsi" w:hAnsiTheme="minorHAnsi" w:cstheme="minorHAnsi"/>
                <w:b/>
                <w:sz w:val="22"/>
                <w:szCs w:val="22"/>
              </w:rPr>
            </w:pPr>
          </w:p>
        </w:tc>
      </w:tr>
      <w:tr w:rsidR="0000449A" w:rsidRPr="00A54018" w14:paraId="33E7570C" w14:textId="77777777" w:rsidTr="00953C4D">
        <w:trPr>
          <w:trPrChange w:id="501" w:author="Gann, Julie" w:date="2025-10-06T15:04:00Z" w16du:dateUtc="2025-10-06T20:04:00Z">
            <w:trPr>
              <w:gridAfter w:val="0"/>
            </w:trPr>
          </w:trPrChange>
        </w:trPr>
        <w:tc>
          <w:tcPr>
            <w:tcW w:w="2875" w:type="dxa"/>
            <w:tcPrChange w:id="502" w:author="Gann, Julie" w:date="2025-10-06T15:04:00Z" w16du:dateUtc="2025-10-06T20:04:00Z">
              <w:tcPr>
                <w:tcW w:w="1750" w:type="dxa"/>
              </w:tcPr>
            </w:tcPrChange>
          </w:tcPr>
          <w:p w14:paraId="08EA6733" w14:textId="7B5E5C7B" w:rsidR="0000449A" w:rsidRPr="008B2A87" w:rsidRDefault="00953C4D">
            <w:pPr>
              <w:jc w:val="right"/>
              <w:rPr>
                <w:rFonts w:asciiTheme="minorHAnsi" w:hAnsiTheme="minorHAnsi" w:cstheme="minorHAnsi"/>
                <w:sz w:val="22"/>
                <w:szCs w:val="22"/>
                <w:highlight w:val="lightGray"/>
                <w:rPrChange w:id="503" w:author="Gann, Julie" w:date="2025-10-07T09:00:00Z" w16du:dateUtc="2025-10-07T14:00:00Z">
                  <w:rPr>
                    <w:rFonts w:asciiTheme="minorHAnsi" w:hAnsiTheme="minorHAnsi" w:cstheme="minorHAnsi"/>
                    <w:sz w:val="22"/>
                    <w:szCs w:val="22"/>
                  </w:rPr>
                </w:rPrChange>
              </w:rPr>
            </w:pPr>
            <w:ins w:id="504" w:author="Gann, Julie" w:date="2025-10-06T15:02:00Z" w16du:dateUtc="2025-10-06T20:02:00Z">
              <w:r w:rsidRPr="008B2A87">
                <w:rPr>
                  <w:rFonts w:asciiTheme="minorHAnsi" w:hAnsiTheme="minorHAnsi" w:cstheme="minorHAnsi"/>
                  <w:sz w:val="22"/>
                  <w:szCs w:val="22"/>
                  <w:highlight w:val="lightGray"/>
                  <w:rPrChange w:id="505" w:author="Gann, Julie" w:date="2025-10-07T09:00:00Z" w16du:dateUtc="2025-10-07T14:00:00Z">
                    <w:rPr>
                      <w:rFonts w:asciiTheme="minorHAnsi" w:hAnsiTheme="minorHAnsi" w:cstheme="minorHAnsi"/>
                      <w:sz w:val="22"/>
                      <w:szCs w:val="22"/>
                    </w:rPr>
                  </w:rPrChange>
                </w:rPr>
                <w:t>Not Applicable (N/A)</w:t>
              </w:r>
            </w:ins>
            <w:del w:id="506" w:author="Gann, Julie" w:date="2025-10-06T15:02:00Z" w16du:dateUtc="2025-10-06T20:02:00Z">
              <w:r w:rsidR="0000449A" w:rsidRPr="008B2A87" w:rsidDel="00953C4D">
                <w:rPr>
                  <w:rFonts w:asciiTheme="minorHAnsi" w:hAnsiTheme="minorHAnsi" w:cstheme="minorHAnsi"/>
                  <w:sz w:val="22"/>
                  <w:szCs w:val="22"/>
                  <w:highlight w:val="lightGray"/>
                  <w:rPrChange w:id="507" w:author="Gann, Julie" w:date="2025-10-07T09:00:00Z" w16du:dateUtc="2025-10-07T14:00:00Z">
                    <w:rPr>
                      <w:rFonts w:asciiTheme="minorHAnsi" w:hAnsiTheme="minorHAnsi" w:cstheme="minorHAnsi"/>
                      <w:sz w:val="22"/>
                      <w:szCs w:val="22"/>
                    </w:rPr>
                  </w:rPrChange>
                </w:rPr>
                <w:delText>N/A</w:delText>
              </w:r>
            </w:del>
          </w:p>
        </w:tc>
        <w:tc>
          <w:tcPr>
            <w:tcW w:w="720" w:type="dxa"/>
            <w:tcPrChange w:id="508" w:author="Gann, Julie" w:date="2025-10-06T15:04:00Z" w16du:dateUtc="2025-10-06T20:04:00Z">
              <w:tcPr>
                <w:tcW w:w="840" w:type="dxa"/>
              </w:tcPr>
            </w:tcPrChange>
          </w:tcPr>
          <w:p w14:paraId="2385B4B2" w14:textId="77777777" w:rsidR="0000449A" w:rsidRPr="00A54018" w:rsidRDefault="0000449A">
            <w:pPr>
              <w:jc w:val="both"/>
              <w:rPr>
                <w:rFonts w:asciiTheme="minorHAnsi" w:hAnsiTheme="minorHAnsi" w:cstheme="minorHAnsi"/>
                <w:b/>
                <w:sz w:val="22"/>
                <w:szCs w:val="22"/>
              </w:rPr>
            </w:pPr>
          </w:p>
        </w:tc>
        <w:tc>
          <w:tcPr>
            <w:tcW w:w="717" w:type="dxa"/>
            <w:tcPrChange w:id="509" w:author="Gann, Julie" w:date="2025-10-06T15:04:00Z" w16du:dateUtc="2025-10-06T20:04:00Z">
              <w:tcPr>
                <w:tcW w:w="718" w:type="dxa"/>
                <w:gridSpan w:val="2"/>
              </w:tcPr>
            </w:tcPrChange>
          </w:tcPr>
          <w:p w14:paraId="5B71C7BC" w14:textId="77777777" w:rsidR="0000449A" w:rsidRPr="00A54018" w:rsidRDefault="0000449A">
            <w:pPr>
              <w:jc w:val="both"/>
              <w:rPr>
                <w:rFonts w:asciiTheme="minorHAnsi" w:hAnsiTheme="minorHAnsi" w:cstheme="minorHAnsi"/>
                <w:b/>
                <w:sz w:val="22"/>
                <w:szCs w:val="22"/>
              </w:rPr>
            </w:pPr>
          </w:p>
        </w:tc>
        <w:tc>
          <w:tcPr>
            <w:tcW w:w="611" w:type="dxa"/>
            <w:tcPrChange w:id="510" w:author="Gann, Julie" w:date="2025-10-06T15:04:00Z" w16du:dateUtc="2025-10-06T20:04:00Z">
              <w:tcPr>
                <w:tcW w:w="616" w:type="dxa"/>
                <w:gridSpan w:val="2"/>
              </w:tcPr>
            </w:tcPrChange>
          </w:tcPr>
          <w:p w14:paraId="3708648B" w14:textId="77777777" w:rsidR="0000449A" w:rsidRPr="00A54018" w:rsidRDefault="0000449A">
            <w:pPr>
              <w:jc w:val="both"/>
              <w:rPr>
                <w:rFonts w:asciiTheme="minorHAnsi" w:hAnsiTheme="minorHAnsi" w:cstheme="minorHAnsi"/>
                <w:b/>
                <w:sz w:val="22"/>
                <w:szCs w:val="22"/>
              </w:rPr>
            </w:pPr>
          </w:p>
        </w:tc>
        <w:tc>
          <w:tcPr>
            <w:tcW w:w="676" w:type="dxa"/>
            <w:tcPrChange w:id="511" w:author="Gann, Julie" w:date="2025-10-06T15:04:00Z" w16du:dateUtc="2025-10-06T20:04:00Z">
              <w:tcPr>
                <w:tcW w:w="684" w:type="dxa"/>
                <w:gridSpan w:val="2"/>
              </w:tcPr>
            </w:tcPrChange>
          </w:tcPr>
          <w:p w14:paraId="5805FBE4" w14:textId="77777777" w:rsidR="0000449A" w:rsidRPr="00A54018" w:rsidRDefault="0000449A">
            <w:pPr>
              <w:jc w:val="both"/>
              <w:rPr>
                <w:rFonts w:asciiTheme="minorHAnsi" w:hAnsiTheme="minorHAnsi" w:cstheme="minorHAnsi"/>
                <w:b/>
                <w:sz w:val="22"/>
                <w:szCs w:val="22"/>
              </w:rPr>
            </w:pPr>
          </w:p>
        </w:tc>
        <w:tc>
          <w:tcPr>
            <w:tcW w:w="1409" w:type="dxa"/>
            <w:tcPrChange w:id="512" w:author="Gann, Julie" w:date="2025-10-06T15:04:00Z" w16du:dateUtc="2025-10-06T20:04:00Z">
              <w:tcPr>
                <w:tcW w:w="1418" w:type="dxa"/>
                <w:gridSpan w:val="3"/>
              </w:tcPr>
            </w:tcPrChange>
          </w:tcPr>
          <w:p w14:paraId="789D3A08" w14:textId="77777777" w:rsidR="0000449A" w:rsidRPr="00A54018" w:rsidRDefault="0000449A">
            <w:pPr>
              <w:jc w:val="both"/>
              <w:rPr>
                <w:rFonts w:asciiTheme="minorHAnsi" w:hAnsiTheme="minorHAnsi" w:cstheme="minorHAnsi"/>
                <w:b/>
                <w:sz w:val="22"/>
                <w:szCs w:val="22"/>
              </w:rPr>
            </w:pPr>
          </w:p>
        </w:tc>
        <w:tc>
          <w:tcPr>
            <w:tcW w:w="1499" w:type="dxa"/>
            <w:tcPrChange w:id="513" w:author="Gann, Julie" w:date="2025-10-06T15:04:00Z" w16du:dateUtc="2025-10-06T20:04:00Z">
              <w:tcPr>
                <w:tcW w:w="1511" w:type="dxa"/>
                <w:gridSpan w:val="2"/>
              </w:tcPr>
            </w:tcPrChange>
          </w:tcPr>
          <w:p w14:paraId="42C84DCD" w14:textId="77777777" w:rsidR="0000449A" w:rsidRPr="00A54018" w:rsidRDefault="0000449A">
            <w:pPr>
              <w:jc w:val="both"/>
              <w:rPr>
                <w:rFonts w:asciiTheme="minorHAnsi" w:hAnsiTheme="minorHAnsi" w:cstheme="minorHAnsi"/>
                <w:b/>
                <w:sz w:val="22"/>
                <w:szCs w:val="22"/>
              </w:rPr>
            </w:pPr>
          </w:p>
        </w:tc>
        <w:tc>
          <w:tcPr>
            <w:tcW w:w="1871" w:type="dxa"/>
            <w:tcPrChange w:id="514" w:author="Gann, Julie" w:date="2025-10-06T15:04:00Z" w16du:dateUtc="2025-10-06T20:04:00Z">
              <w:tcPr>
                <w:tcW w:w="1890" w:type="dxa"/>
                <w:gridSpan w:val="2"/>
              </w:tcPr>
            </w:tcPrChange>
          </w:tcPr>
          <w:p w14:paraId="195D85EB" w14:textId="77777777" w:rsidR="0000449A" w:rsidRPr="00A54018" w:rsidRDefault="0000449A">
            <w:pPr>
              <w:jc w:val="both"/>
              <w:rPr>
                <w:rFonts w:asciiTheme="minorHAnsi" w:hAnsiTheme="minorHAnsi" w:cstheme="minorHAnsi"/>
                <w:b/>
                <w:sz w:val="22"/>
                <w:szCs w:val="22"/>
              </w:rPr>
            </w:pPr>
          </w:p>
        </w:tc>
      </w:tr>
      <w:tr w:rsidR="0000449A" w:rsidRPr="00A54018" w14:paraId="704D5634" w14:textId="77777777" w:rsidTr="00953C4D">
        <w:trPr>
          <w:trPrChange w:id="515" w:author="Gann, Julie" w:date="2025-10-06T15:04:00Z" w16du:dateUtc="2025-10-06T20:04:00Z">
            <w:trPr>
              <w:gridAfter w:val="0"/>
            </w:trPr>
          </w:trPrChange>
        </w:trPr>
        <w:tc>
          <w:tcPr>
            <w:tcW w:w="2875" w:type="dxa"/>
            <w:tcPrChange w:id="516" w:author="Gann, Julie" w:date="2025-10-06T15:04:00Z" w16du:dateUtc="2025-10-06T20:04:00Z">
              <w:tcPr>
                <w:tcW w:w="1750" w:type="dxa"/>
              </w:tcPr>
            </w:tcPrChange>
          </w:tcPr>
          <w:p w14:paraId="4D03368F" w14:textId="77777777" w:rsidR="0000449A" w:rsidRPr="00A54018" w:rsidRDefault="0000449A">
            <w:pPr>
              <w:jc w:val="right"/>
              <w:rPr>
                <w:rFonts w:asciiTheme="minorHAnsi" w:hAnsiTheme="minorHAnsi" w:cstheme="minorHAnsi"/>
                <w:sz w:val="22"/>
                <w:szCs w:val="22"/>
              </w:rPr>
            </w:pPr>
          </w:p>
        </w:tc>
        <w:tc>
          <w:tcPr>
            <w:tcW w:w="720" w:type="dxa"/>
            <w:tcPrChange w:id="517" w:author="Gann, Julie" w:date="2025-10-06T15:04:00Z" w16du:dateUtc="2025-10-06T20:04:00Z">
              <w:tcPr>
                <w:tcW w:w="840" w:type="dxa"/>
              </w:tcPr>
            </w:tcPrChange>
          </w:tcPr>
          <w:p w14:paraId="0F50E591" w14:textId="77777777" w:rsidR="0000449A" w:rsidRPr="00A54018" w:rsidRDefault="0000449A">
            <w:pPr>
              <w:jc w:val="both"/>
              <w:rPr>
                <w:rFonts w:asciiTheme="minorHAnsi" w:hAnsiTheme="minorHAnsi" w:cstheme="minorHAnsi"/>
                <w:b/>
                <w:sz w:val="22"/>
                <w:szCs w:val="22"/>
              </w:rPr>
            </w:pPr>
          </w:p>
        </w:tc>
        <w:tc>
          <w:tcPr>
            <w:tcW w:w="717" w:type="dxa"/>
            <w:tcPrChange w:id="518" w:author="Gann, Julie" w:date="2025-10-06T15:04:00Z" w16du:dateUtc="2025-10-06T20:04:00Z">
              <w:tcPr>
                <w:tcW w:w="718" w:type="dxa"/>
                <w:gridSpan w:val="2"/>
              </w:tcPr>
            </w:tcPrChange>
          </w:tcPr>
          <w:p w14:paraId="2D83A872" w14:textId="77777777" w:rsidR="0000449A" w:rsidRPr="00A54018" w:rsidRDefault="0000449A">
            <w:pPr>
              <w:jc w:val="both"/>
              <w:rPr>
                <w:rFonts w:asciiTheme="minorHAnsi" w:hAnsiTheme="minorHAnsi" w:cstheme="minorHAnsi"/>
                <w:b/>
                <w:sz w:val="22"/>
                <w:szCs w:val="22"/>
              </w:rPr>
            </w:pPr>
          </w:p>
        </w:tc>
        <w:tc>
          <w:tcPr>
            <w:tcW w:w="611" w:type="dxa"/>
            <w:tcPrChange w:id="519" w:author="Gann, Julie" w:date="2025-10-06T15:04:00Z" w16du:dateUtc="2025-10-06T20:04:00Z">
              <w:tcPr>
                <w:tcW w:w="616" w:type="dxa"/>
                <w:gridSpan w:val="2"/>
              </w:tcPr>
            </w:tcPrChange>
          </w:tcPr>
          <w:p w14:paraId="2EE1DCCE" w14:textId="77777777" w:rsidR="0000449A" w:rsidRPr="00A54018" w:rsidRDefault="0000449A">
            <w:pPr>
              <w:jc w:val="both"/>
              <w:rPr>
                <w:rFonts w:asciiTheme="minorHAnsi" w:hAnsiTheme="minorHAnsi" w:cstheme="minorHAnsi"/>
                <w:b/>
                <w:sz w:val="22"/>
                <w:szCs w:val="22"/>
              </w:rPr>
            </w:pPr>
          </w:p>
        </w:tc>
        <w:tc>
          <w:tcPr>
            <w:tcW w:w="676" w:type="dxa"/>
            <w:tcPrChange w:id="520" w:author="Gann, Julie" w:date="2025-10-06T15:04:00Z" w16du:dateUtc="2025-10-06T20:04:00Z">
              <w:tcPr>
                <w:tcW w:w="684" w:type="dxa"/>
                <w:gridSpan w:val="2"/>
              </w:tcPr>
            </w:tcPrChange>
          </w:tcPr>
          <w:p w14:paraId="29E097F0" w14:textId="77777777" w:rsidR="0000449A" w:rsidRPr="00A54018" w:rsidRDefault="0000449A">
            <w:pPr>
              <w:jc w:val="both"/>
              <w:rPr>
                <w:rFonts w:asciiTheme="minorHAnsi" w:hAnsiTheme="minorHAnsi" w:cstheme="minorHAnsi"/>
                <w:b/>
                <w:sz w:val="22"/>
                <w:szCs w:val="22"/>
              </w:rPr>
            </w:pPr>
          </w:p>
        </w:tc>
        <w:tc>
          <w:tcPr>
            <w:tcW w:w="1409" w:type="dxa"/>
            <w:tcPrChange w:id="521" w:author="Gann, Julie" w:date="2025-10-06T15:04:00Z" w16du:dateUtc="2025-10-06T20:04:00Z">
              <w:tcPr>
                <w:tcW w:w="1418" w:type="dxa"/>
                <w:gridSpan w:val="3"/>
              </w:tcPr>
            </w:tcPrChange>
          </w:tcPr>
          <w:p w14:paraId="2831A882" w14:textId="77777777" w:rsidR="0000449A" w:rsidRPr="00A54018" w:rsidRDefault="0000449A">
            <w:pPr>
              <w:jc w:val="both"/>
              <w:rPr>
                <w:rFonts w:asciiTheme="minorHAnsi" w:hAnsiTheme="minorHAnsi" w:cstheme="minorHAnsi"/>
                <w:b/>
                <w:sz w:val="22"/>
                <w:szCs w:val="22"/>
              </w:rPr>
            </w:pPr>
          </w:p>
        </w:tc>
        <w:tc>
          <w:tcPr>
            <w:tcW w:w="1499" w:type="dxa"/>
            <w:tcPrChange w:id="522" w:author="Gann, Julie" w:date="2025-10-06T15:04:00Z" w16du:dateUtc="2025-10-06T20:04:00Z">
              <w:tcPr>
                <w:tcW w:w="1511" w:type="dxa"/>
                <w:gridSpan w:val="2"/>
              </w:tcPr>
            </w:tcPrChange>
          </w:tcPr>
          <w:p w14:paraId="141A404C" w14:textId="77777777" w:rsidR="0000449A" w:rsidRPr="00A54018" w:rsidRDefault="0000449A">
            <w:pPr>
              <w:jc w:val="both"/>
              <w:rPr>
                <w:rFonts w:asciiTheme="minorHAnsi" w:hAnsiTheme="minorHAnsi" w:cstheme="minorHAnsi"/>
                <w:b/>
                <w:sz w:val="22"/>
                <w:szCs w:val="22"/>
              </w:rPr>
            </w:pPr>
          </w:p>
        </w:tc>
        <w:tc>
          <w:tcPr>
            <w:tcW w:w="1871" w:type="dxa"/>
            <w:tcPrChange w:id="523" w:author="Gann, Julie" w:date="2025-10-06T15:04:00Z" w16du:dateUtc="2025-10-06T20:04:00Z">
              <w:tcPr>
                <w:tcW w:w="1890" w:type="dxa"/>
                <w:gridSpan w:val="2"/>
              </w:tcPr>
            </w:tcPrChange>
          </w:tcPr>
          <w:p w14:paraId="4E215882" w14:textId="77777777" w:rsidR="0000449A" w:rsidRPr="00A54018" w:rsidRDefault="0000449A">
            <w:pPr>
              <w:jc w:val="both"/>
              <w:rPr>
                <w:rFonts w:asciiTheme="minorHAnsi" w:hAnsiTheme="minorHAnsi" w:cstheme="minorHAnsi"/>
                <w:b/>
                <w:sz w:val="22"/>
                <w:szCs w:val="22"/>
              </w:rPr>
            </w:pPr>
          </w:p>
        </w:tc>
      </w:tr>
      <w:tr w:rsidR="0000449A" w:rsidRPr="00A54018" w14:paraId="76A605DD" w14:textId="77777777" w:rsidTr="00953C4D">
        <w:trPr>
          <w:trPrChange w:id="524" w:author="Gann, Julie" w:date="2025-10-06T15:04:00Z" w16du:dateUtc="2025-10-06T20:04:00Z">
            <w:trPr>
              <w:gridAfter w:val="0"/>
            </w:trPr>
          </w:trPrChange>
        </w:trPr>
        <w:tc>
          <w:tcPr>
            <w:tcW w:w="2875" w:type="dxa"/>
            <w:tcPrChange w:id="525" w:author="Gann, Julie" w:date="2025-10-06T15:04:00Z" w16du:dateUtc="2025-10-06T20:04:00Z">
              <w:tcPr>
                <w:tcW w:w="1750" w:type="dxa"/>
              </w:tcPr>
            </w:tcPrChange>
          </w:tcPr>
          <w:p w14:paraId="61F10711" w14:textId="0C9CCED6" w:rsidR="0000449A" w:rsidRPr="00A54018" w:rsidRDefault="0000449A">
            <w:pPr>
              <w:jc w:val="both"/>
              <w:rPr>
                <w:rFonts w:asciiTheme="minorHAnsi" w:hAnsiTheme="minorHAnsi" w:cstheme="minorHAnsi"/>
                <w:b/>
                <w:sz w:val="22"/>
                <w:szCs w:val="22"/>
              </w:rPr>
            </w:pPr>
            <w:del w:id="526" w:author="Gann, Julie" w:date="2025-10-06T15:02:00Z" w16du:dateUtc="2025-10-06T20:02:00Z">
              <w:r w:rsidRPr="008B2A87" w:rsidDel="00953C4D">
                <w:rPr>
                  <w:rFonts w:asciiTheme="minorHAnsi" w:hAnsiTheme="minorHAnsi" w:cstheme="minorHAnsi"/>
                  <w:b/>
                  <w:sz w:val="22"/>
                  <w:szCs w:val="22"/>
                  <w:highlight w:val="lightGray"/>
                  <w:rPrChange w:id="527" w:author="Gann, Julie" w:date="2025-10-07T09:00:00Z" w16du:dateUtc="2025-10-07T14:00:00Z">
                    <w:rPr>
                      <w:rFonts w:asciiTheme="minorHAnsi" w:hAnsiTheme="minorHAnsi" w:cstheme="minorHAnsi"/>
                      <w:b/>
                      <w:sz w:val="22"/>
                      <w:szCs w:val="22"/>
                    </w:rPr>
                  </w:rPrChange>
                </w:rPr>
                <w:delText>Schedule D-1-2</w:delText>
              </w:r>
            </w:del>
            <w:ins w:id="528" w:author="Gann, Julie" w:date="2025-10-06T15:02:00Z" w16du:dateUtc="2025-10-06T20:02:00Z">
              <w:r w:rsidR="00953C4D" w:rsidRPr="008B2A87">
                <w:rPr>
                  <w:rFonts w:asciiTheme="minorHAnsi" w:hAnsiTheme="minorHAnsi" w:cstheme="minorHAnsi"/>
                  <w:b/>
                  <w:sz w:val="22"/>
                  <w:szCs w:val="22"/>
                  <w:highlight w:val="lightGray"/>
                  <w:rPrChange w:id="529" w:author="Gann, Julie" w:date="2025-10-07T09:00:00Z" w16du:dateUtc="2025-10-07T14:00:00Z">
                    <w:rPr>
                      <w:rFonts w:asciiTheme="minorHAnsi" w:hAnsiTheme="minorHAnsi" w:cstheme="minorHAnsi"/>
                      <w:b/>
                      <w:sz w:val="22"/>
                      <w:szCs w:val="22"/>
                    </w:rPr>
                  </w:rPrChange>
                </w:rPr>
                <w:t>Bonds: ABS</w:t>
              </w:r>
            </w:ins>
          </w:p>
        </w:tc>
        <w:tc>
          <w:tcPr>
            <w:tcW w:w="720" w:type="dxa"/>
            <w:tcPrChange w:id="530" w:author="Gann, Julie" w:date="2025-10-06T15:04:00Z" w16du:dateUtc="2025-10-06T20:04:00Z">
              <w:tcPr>
                <w:tcW w:w="840" w:type="dxa"/>
              </w:tcPr>
            </w:tcPrChange>
          </w:tcPr>
          <w:p w14:paraId="76A912E1" w14:textId="77777777" w:rsidR="0000449A" w:rsidRPr="00A54018" w:rsidRDefault="0000449A">
            <w:pPr>
              <w:jc w:val="both"/>
              <w:rPr>
                <w:rFonts w:asciiTheme="minorHAnsi" w:hAnsiTheme="minorHAnsi" w:cstheme="minorHAnsi"/>
                <w:b/>
                <w:sz w:val="22"/>
                <w:szCs w:val="22"/>
              </w:rPr>
            </w:pPr>
          </w:p>
        </w:tc>
        <w:tc>
          <w:tcPr>
            <w:tcW w:w="717" w:type="dxa"/>
            <w:tcPrChange w:id="531" w:author="Gann, Julie" w:date="2025-10-06T15:04:00Z" w16du:dateUtc="2025-10-06T20:04:00Z">
              <w:tcPr>
                <w:tcW w:w="718" w:type="dxa"/>
                <w:gridSpan w:val="2"/>
              </w:tcPr>
            </w:tcPrChange>
          </w:tcPr>
          <w:p w14:paraId="4F463DAB" w14:textId="77777777" w:rsidR="0000449A" w:rsidRPr="00A54018" w:rsidRDefault="0000449A">
            <w:pPr>
              <w:jc w:val="both"/>
              <w:rPr>
                <w:rFonts w:asciiTheme="minorHAnsi" w:hAnsiTheme="minorHAnsi" w:cstheme="minorHAnsi"/>
                <w:b/>
                <w:sz w:val="22"/>
                <w:szCs w:val="22"/>
              </w:rPr>
            </w:pPr>
          </w:p>
        </w:tc>
        <w:tc>
          <w:tcPr>
            <w:tcW w:w="611" w:type="dxa"/>
            <w:tcPrChange w:id="532" w:author="Gann, Julie" w:date="2025-10-06T15:04:00Z" w16du:dateUtc="2025-10-06T20:04:00Z">
              <w:tcPr>
                <w:tcW w:w="616" w:type="dxa"/>
                <w:gridSpan w:val="2"/>
              </w:tcPr>
            </w:tcPrChange>
          </w:tcPr>
          <w:p w14:paraId="54B8B3BE" w14:textId="77777777" w:rsidR="0000449A" w:rsidRPr="00A54018" w:rsidRDefault="0000449A">
            <w:pPr>
              <w:jc w:val="both"/>
              <w:rPr>
                <w:rFonts w:asciiTheme="minorHAnsi" w:hAnsiTheme="minorHAnsi" w:cstheme="minorHAnsi"/>
                <w:b/>
                <w:sz w:val="22"/>
                <w:szCs w:val="22"/>
              </w:rPr>
            </w:pPr>
          </w:p>
        </w:tc>
        <w:tc>
          <w:tcPr>
            <w:tcW w:w="676" w:type="dxa"/>
            <w:tcPrChange w:id="533" w:author="Gann, Julie" w:date="2025-10-06T15:04:00Z" w16du:dateUtc="2025-10-06T20:04:00Z">
              <w:tcPr>
                <w:tcW w:w="684" w:type="dxa"/>
                <w:gridSpan w:val="2"/>
              </w:tcPr>
            </w:tcPrChange>
          </w:tcPr>
          <w:p w14:paraId="4CD46C12" w14:textId="77777777" w:rsidR="0000449A" w:rsidRPr="00A54018" w:rsidRDefault="0000449A">
            <w:pPr>
              <w:jc w:val="both"/>
              <w:rPr>
                <w:rFonts w:asciiTheme="minorHAnsi" w:hAnsiTheme="minorHAnsi" w:cstheme="minorHAnsi"/>
                <w:b/>
                <w:sz w:val="22"/>
                <w:szCs w:val="22"/>
              </w:rPr>
            </w:pPr>
          </w:p>
        </w:tc>
        <w:tc>
          <w:tcPr>
            <w:tcW w:w="1409" w:type="dxa"/>
            <w:tcPrChange w:id="534" w:author="Gann, Julie" w:date="2025-10-06T15:04:00Z" w16du:dateUtc="2025-10-06T20:04:00Z">
              <w:tcPr>
                <w:tcW w:w="1418" w:type="dxa"/>
                <w:gridSpan w:val="3"/>
              </w:tcPr>
            </w:tcPrChange>
          </w:tcPr>
          <w:p w14:paraId="0C42C589" w14:textId="77777777" w:rsidR="0000449A" w:rsidRPr="00A54018" w:rsidRDefault="0000449A">
            <w:pPr>
              <w:jc w:val="both"/>
              <w:rPr>
                <w:rFonts w:asciiTheme="minorHAnsi" w:hAnsiTheme="minorHAnsi" w:cstheme="minorHAnsi"/>
                <w:b/>
                <w:sz w:val="22"/>
                <w:szCs w:val="22"/>
              </w:rPr>
            </w:pPr>
          </w:p>
        </w:tc>
        <w:tc>
          <w:tcPr>
            <w:tcW w:w="1499" w:type="dxa"/>
            <w:tcPrChange w:id="535" w:author="Gann, Julie" w:date="2025-10-06T15:04:00Z" w16du:dateUtc="2025-10-06T20:04:00Z">
              <w:tcPr>
                <w:tcW w:w="1511" w:type="dxa"/>
                <w:gridSpan w:val="2"/>
              </w:tcPr>
            </w:tcPrChange>
          </w:tcPr>
          <w:p w14:paraId="78A0C7D2" w14:textId="77777777" w:rsidR="0000449A" w:rsidRPr="00A54018" w:rsidRDefault="0000449A">
            <w:pPr>
              <w:jc w:val="both"/>
              <w:rPr>
                <w:rFonts w:asciiTheme="minorHAnsi" w:hAnsiTheme="minorHAnsi" w:cstheme="minorHAnsi"/>
                <w:b/>
                <w:sz w:val="22"/>
                <w:szCs w:val="22"/>
              </w:rPr>
            </w:pPr>
          </w:p>
        </w:tc>
        <w:tc>
          <w:tcPr>
            <w:tcW w:w="1871" w:type="dxa"/>
            <w:tcPrChange w:id="536" w:author="Gann, Julie" w:date="2025-10-06T15:04:00Z" w16du:dateUtc="2025-10-06T20:04:00Z">
              <w:tcPr>
                <w:tcW w:w="1890" w:type="dxa"/>
                <w:gridSpan w:val="2"/>
              </w:tcPr>
            </w:tcPrChange>
          </w:tcPr>
          <w:p w14:paraId="4B1EC630" w14:textId="77777777" w:rsidR="0000449A" w:rsidRPr="00A54018" w:rsidRDefault="0000449A">
            <w:pPr>
              <w:jc w:val="both"/>
              <w:rPr>
                <w:rFonts w:asciiTheme="minorHAnsi" w:hAnsiTheme="minorHAnsi" w:cstheme="minorHAnsi"/>
                <w:b/>
                <w:sz w:val="22"/>
                <w:szCs w:val="22"/>
              </w:rPr>
            </w:pPr>
          </w:p>
        </w:tc>
      </w:tr>
      <w:tr w:rsidR="0000449A" w:rsidRPr="00A54018" w14:paraId="41D5BE0F" w14:textId="77777777" w:rsidTr="00953C4D">
        <w:trPr>
          <w:trPrChange w:id="537" w:author="Gann, Julie" w:date="2025-10-06T15:04:00Z" w16du:dateUtc="2025-10-06T20:04:00Z">
            <w:trPr>
              <w:gridAfter w:val="0"/>
            </w:trPr>
          </w:trPrChange>
        </w:trPr>
        <w:tc>
          <w:tcPr>
            <w:tcW w:w="2875" w:type="dxa"/>
            <w:tcPrChange w:id="538" w:author="Gann, Julie" w:date="2025-10-06T15:04:00Z" w16du:dateUtc="2025-10-06T20:04:00Z">
              <w:tcPr>
                <w:tcW w:w="1750" w:type="dxa"/>
              </w:tcPr>
            </w:tcPrChange>
          </w:tcPr>
          <w:p w14:paraId="5A3BD4BD"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539" w:author="Gann, Julie" w:date="2025-10-06T15:04:00Z" w16du:dateUtc="2025-10-06T20:04:00Z">
              <w:tcPr>
                <w:tcW w:w="840" w:type="dxa"/>
              </w:tcPr>
            </w:tcPrChange>
          </w:tcPr>
          <w:p w14:paraId="445D2E67" w14:textId="77777777" w:rsidR="0000449A" w:rsidRPr="00A54018" w:rsidRDefault="0000449A">
            <w:pPr>
              <w:jc w:val="both"/>
              <w:rPr>
                <w:rFonts w:asciiTheme="minorHAnsi" w:hAnsiTheme="minorHAnsi" w:cstheme="minorHAnsi"/>
                <w:b/>
                <w:sz w:val="22"/>
                <w:szCs w:val="22"/>
              </w:rPr>
            </w:pPr>
          </w:p>
        </w:tc>
        <w:tc>
          <w:tcPr>
            <w:tcW w:w="717" w:type="dxa"/>
            <w:tcPrChange w:id="540" w:author="Gann, Julie" w:date="2025-10-06T15:04:00Z" w16du:dateUtc="2025-10-06T20:04:00Z">
              <w:tcPr>
                <w:tcW w:w="718" w:type="dxa"/>
                <w:gridSpan w:val="2"/>
              </w:tcPr>
            </w:tcPrChange>
          </w:tcPr>
          <w:p w14:paraId="45C9F3CB" w14:textId="77777777" w:rsidR="0000449A" w:rsidRPr="00A54018" w:rsidRDefault="0000449A">
            <w:pPr>
              <w:jc w:val="both"/>
              <w:rPr>
                <w:rFonts w:asciiTheme="minorHAnsi" w:hAnsiTheme="minorHAnsi" w:cstheme="minorHAnsi"/>
                <w:b/>
                <w:sz w:val="22"/>
                <w:szCs w:val="22"/>
              </w:rPr>
            </w:pPr>
          </w:p>
        </w:tc>
        <w:tc>
          <w:tcPr>
            <w:tcW w:w="611" w:type="dxa"/>
            <w:tcPrChange w:id="541" w:author="Gann, Julie" w:date="2025-10-06T15:04:00Z" w16du:dateUtc="2025-10-06T20:04:00Z">
              <w:tcPr>
                <w:tcW w:w="616" w:type="dxa"/>
                <w:gridSpan w:val="2"/>
              </w:tcPr>
            </w:tcPrChange>
          </w:tcPr>
          <w:p w14:paraId="6F9A8C6F" w14:textId="77777777" w:rsidR="0000449A" w:rsidRPr="00A54018" w:rsidRDefault="0000449A">
            <w:pPr>
              <w:jc w:val="both"/>
              <w:rPr>
                <w:rFonts w:asciiTheme="minorHAnsi" w:hAnsiTheme="minorHAnsi" w:cstheme="minorHAnsi"/>
                <w:b/>
                <w:sz w:val="22"/>
                <w:szCs w:val="22"/>
              </w:rPr>
            </w:pPr>
          </w:p>
        </w:tc>
        <w:tc>
          <w:tcPr>
            <w:tcW w:w="676" w:type="dxa"/>
            <w:tcPrChange w:id="542" w:author="Gann, Julie" w:date="2025-10-06T15:04:00Z" w16du:dateUtc="2025-10-06T20:04:00Z">
              <w:tcPr>
                <w:tcW w:w="684" w:type="dxa"/>
                <w:gridSpan w:val="2"/>
              </w:tcPr>
            </w:tcPrChange>
          </w:tcPr>
          <w:p w14:paraId="170A686D" w14:textId="77777777" w:rsidR="0000449A" w:rsidRPr="00A54018" w:rsidRDefault="0000449A">
            <w:pPr>
              <w:jc w:val="both"/>
              <w:rPr>
                <w:rFonts w:asciiTheme="minorHAnsi" w:hAnsiTheme="minorHAnsi" w:cstheme="minorHAnsi"/>
                <w:b/>
                <w:sz w:val="22"/>
                <w:szCs w:val="22"/>
              </w:rPr>
            </w:pPr>
          </w:p>
        </w:tc>
        <w:tc>
          <w:tcPr>
            <w:tcW w:w="1409" w:type="dxa"/>
            <w:tcPrChange w:id="543" w:author="Gann, Julie" w:date="2025-10-06T15:04:00Z" w16du:dateUtc="2025-10-06T20:04:00Z">
              <w:tcPr>
                <w:tcW w:w="1418" w:type="dxa"/>
                <w:gridSpan w:val="3"/>
              </w:tcPr>
            </w:tcPrChange>
          </w:tcPr>
          <w:p w14:paraId="0554D8DF" w14:textId="77777777" w:rsidR="0000449A" w:rsidRPr="00A54018" w:rsidRDefault="0000449A">
            <w:pPr>
              <w:jc w:val="both"/>
              <w:rPr>
                <w:rFonts w:asciiTheme="minorHAnsi" w:hAnsiTheme="minorHAnsi" w:cstheme="minorHAnsi"/>
                <w:b/>
                <w:sz w:val="22"/>
                <w:szCs w:val="22"/>
              </w:rPr>
            </w:pPr>
          </w:p>
        </w:tc>
        <w:tc>
          <w:tcPr>
            <w:tcW w:w="1499" w:type="dxa"/>
            <w:tcPrChange w:id="544" w:author="Gann, Julie" w:date="2025-10-06T15:04:00Z" w16du:dateUtc="2025-10-06T20:04:00Z">
              <w:tcPr>
                <w:tcW w:w="1511" w:type="dxa"/>
                <w:gridSpan w:val="2"/>
              </w:tcPr>
            </w:tcPrChange>
          </w:tcPr>
          <w:p w14:paraId="23108A20" w14:textId="77777777" w:rsidR="0000449A" w:rsidRPr="00A54018" w:rsidRDefault="0000449A">
            <w:pPr>
              <w:jc w:val="both"/>
              <w:rPr>
                <w:rFonts w:asciiTheme="minorHAnsi" w:hAnsiTheme="minorHAnsi" w:cstheme="minorHAnsi"/>
                <w:b/>
                <w:sz w:val="22"/>
                <w:szCs w:val="22"/>
              </w:rPr>
            </w:pPr>
          </w:p>
        </w:tc>
        <w:tc>
          <w:tcPr>
            <w:tcW w:w="1871" w:type="dxa"/>
            <w:tcPrChange w:id="545" w:author="Gann, Julie" w:date="2025-10-06T15:04:00Z" w16du:dateUtc="2025-10-06T20:04:00Z">
              <w:tcPr>
                <w:tcW w:w="1890" w:type="dxa"/>
                <w:gridSpan w:val="2"/>
              </w:tcPr>
            </w:tcPrChange>
          </w:tcPr>
          <w:p w14:paraId="4C8FC06C" w14:textId="77777777" w:rsidR="0000449A" w:rsidRPr="00A54018" w:rsidRDefault="0000449A">
            <w:pPr>
              <w:jc w:val="both"/>
              <w:rPr>
                <w:rFonts w:asciiTheme="minorHAnsi" w:hAnsiTheme="minorHAnsi" w:cstheme="minorHAnsi"/>
                <w:b/>
                <w:sz w:val="22"/>
                <w:szCs w:val="22"/>
              </w:rPr>
            </w:pPr>
          </w:p>
        </w:tc>
      </w:tr>
      <w:tr w:rsidR="0000449A" w:rsidRPr="00A54018" w14:paraId="2125A3FA" w14:textId="77777777" w:rsidTr="00953C4D">
        <w:trPr>
          <w:trPrChange w:id="546" w:author="Gann, Julie" w:date="2025-10-06T15:04:00Z" w16du:dateUtc="2025-10-06T20:04:00Z">
            <w:trPr>
              <w:gridAfter w:val="0"/>
            </w:trPr>
          </w:trPrChange>
        </w:trPr>
        <w:tc>
          <w:tcPr>
            <w:tcW w:w="2875" w:type="dxa"/>
            <w:tcPrChange w:id="547" w:author="Gann, Julie" w:date="2025-10-06T15:04:00Z" w16du:dateUtc="2025-10-06T20:04:00Z">
              <w:tcPr>
                <w:tcW w:w="1750" w:type="dxa"/>
              </w:tcPr>
            </w:tcPrChange>
          </w:tcPr>
          <w:p w14:paraId="3FE92296" w14:textId="77777777" w:rsidR="0000449A" w:rsidRPr="00A54018" w:rsidRDefault="0000449A">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548" w:author="Gann, Julie" w:date="2025-10-06T15:04:00Z" w16du:dateUtc="2025-10-06T20:04:00Z">
              <w:tcPr>
                <w:tcW w:w="840" w:type="dxa"/>
              </w:tcPr>
            </w:tcPrChange>
          </w:tcPr>
          <w:p w14:paraId="6DE0A5DD" w14:textId="77777777" w:rsidR="0000449A" w:rsidRPr="00A54018" w:rsidRDefault="0000449A">
            <w:pPr>
              <w:jc w:val="both"/>
              <w:rPr>
                <w:rFonts w:asciiTheme="minorHAnsi" w:hAnsiTheme="minorHAnsi" w:cstheme="minorHAnsi"/>
                <w:b/>
                <w:sz w:val="22"/>
                <w:szCs w:val="22"/>
              </w:rPr>
            </w:pPr>
          </w:p>
        </w:tc>
        <w:tc>
          <w:tcPr>
            <w:tcW w:w="717" w:type="dxa"/>
            <w:tcPrChange w:id="549" w:author="Gann, Julie" w:date="2025-10-06T15:04:00Z" w16du:dateUtc="2025-10-06T20:04:00Z">
              <w:tcPr>
                <w:tcW w:w="718" w:type="dxa"/>
                <w:gridSpan w:val="2"/>
              </w:tcPr>
            </w:tcPrChange>
          </w:tcPr>
          <w:p w14:paraId="5E47F32A" w14:textId="77777777" w:rsidR="0000449A" w:rsidRPr="00A54018" w:rsidRDefault="0000449A">
            <w:pPr>
              <w:jc w:val="both"/>
              <w:rPr>
                <w:rFonts w:asciiTheme="minorHAnsi" w:hAnsiTheme="minorHAnsi" w:cstheme="minorHAnsi"/>
                <w:b/>
                <w:sz w:val="22"/>
                <w:szCs w:val="22"/>
              </w:rPr>
            </w:pPr>
          </w:p>
        </w:tc>
        <w:tc>
          <w:tcPr>
            <w:tcW w:w="611" w:type="dxa"/>
            <w:tcPrChange w:id="550" w:author="Gann, Julie" w:date="2025-10-06T15:04:00Z" w16du:dateUtc="2025-10-06T20:04:00Z">
              <w:tcPr>
                <w:tcW w:w="616" w:type="dxa"/>
                <w:gridSpan w:val="2"/>
              </w:tcPr>
            </w:tcPrChange>
          </w:tcPr>
          <w:p w14:paraId="0948710C" w14:textId="77777777" w:rsidR="0000449A" w:rsidRPr="00A54018" w:rsidRDefault="0000449A">
            <w:pPr>
              <w:jc w:val="both"/>
              <w:rPr>
                <w:rFonts w:asciiTheme="minorHAnsi" w:hAnsiTheme="minorHAnsi" w:cstheme="minorHAnsi"/>
                <w:b/>
                <w:sz w:val="22"/>
                <w:szCs w:val="22"/>
              </w:rPr>
            </w:pPr>
          </w:p>
        </w:tc>
        <w:tc>
          <w:tcPr>
            <w:tcW w:w="676" w:type="dxa"/>
            <w:tcPrChange w:id="551" w:author="Gann, Julie" w:date="2025-10-06T15:04:00Z" w16du:dateUtc="2025-10-06T20:04:00Z">
              <w:tcPr>
                <w:tcW w:w="684" w:type="dxa"/>
                <w:gridSpan w:val="2"/>
              </w:tcPr>
            </w:tcPrChange>
          </w:tcPr>
          <w:p w14:paraId="3B258438" w14:textId="77777777" w:rsidR="0000449A" w:rsidRPr="00A54018" w:rsidRDefault="0000449A">
            <w:pPr>
              <w:jc w:val="both"/>
              <w:rPr>
                <w:rFonts w:asciiTheme="minorHAnsi" w:hAnsiTheme="minorHAnsi" w:cstheme="minorHAnsi"/>
                <w:b/>
                <w:sz w:val="22"/>
                <w:szCs w:val="22"/>
              </w:rPr>
            </w:pPr>
          </w:p>
        </w:tc>
        <w:tc>
          <w:tcPr>
            <w:tcW w:w="1409" w:type="dxa"/>
            <w:tcPrChange w:id="552" w:author="Gann, Julie" w:date="2025-10-06T15:04:00Z" w16du:dateUtc="2025-10-06T20:04:00Z">
              <w:tcPr>
                <w:tcW w:w="1418" w:type="dxa"/>
                <w:gridSpan w:val="3"/>
              </w:tcPr>
            </w:tcPrChange>
          </w:tcPr>
          <w:p w14:paraId="294E2E4A" w14:textId="77777777" w:rsidR="0000449A" w:rsidRPr="00A54018" w:rsidRDefault="0000449A">
            <w:pPr>
              <w:jc w:val="both"/>
              <w:rPr>
                <w:rFonts w:asciiTheme="minorHAnsi" w:hAnsiTheme="minorHAnsi" w:cstheme="minorHAnsi"/>
                <w:b/>
                <w:sz w:val="22"/>
                <w:szCs w:val="22"/>
              </w:rPr>
            </w:pPr>
          </w:p>
        </w:tc>
        <w:tc>
          <w:tcPr>
            <w:tcW w:w="1499" w:type="dxa"/>
            <w:tcPrChange w:id="553" w:author="Gann, Julie" w:date="2025-10-06T15:04:00Z" w16du:dateUtc="2025-10-06T20:04:00Z">
              <w:tcPr>
                <w:tcW w:w="1511" w:type="dxa"/>
                <w:gridSpan w:val="2"/>
              </w:tcPr>
            </w:tcPrChange>
          </w:tcPr>
          <w:p w14:paraId="37528D79" w14:textId="77777777" w:rsidR="0000449A" w:rsidRPr="00A54018" w:rsidRDefault="0000449A">
            <w:pPr>
              <w:jc w:val="both"/>
              <w:rPr>
                <w:rFonts w:asciiTheme="minorHAnsi" w:hAnsiTheme="minorHAnsi" w:cstheme="minorHAnsi"/>
                <w:b/>
                <w:sz w:val="22"/>
                <w:szCs w:val="22"/>
              </w:rPr>
            </w:pPr>
          </w:p>
        </w:tc>
        <w:tc>
          <w:tcPr>
            <w:tcW w:w="1871" w:type="dxa"/>
            <w:tcPrChange w:id="554" w:author="Gann, Julie" w:date="2025-10-06T15:04:00Z" w16du:dateUtc="2025-10-06T20:04:00Z">
              <w:tcPr>
                <w:tcW w:w="1890" w:type="dxa"/>
                <w:gridSpan w:val="2"/>
              </w:tcPr>
            </w:tcPrChange>
          </w:tcPr>
          <w:p w14:paraId="750A2475" w14:textId="77777777" w:rsidR="0000449A" w:rsidRPr="00A54018" w:rsidRDefault="0000449A">
            <w:pPr>
              <w:jc w:val="both"/>
              <w:rPr>
                <w:rFonts w:asciiTheme="minorHAnsi" w:hAnsiTheme="minorHAnsi" w:cstheme="minorHAnsi"/>
                <w:b/>
                <w:sz w:val="22"/>
                <w:szCs w:val="22"/>
              </w:rPr>
            </w:pPr>
          </w:p>
        </w:tc>
      </w:tr>
      <w:tr w:rsidR="0000449A" w:rsidRPr="00A54018" w14:paraId="5956CB2B" w14:textId="77777777" w:rsidTr="00953C4D">
        <w:trPr>
          <w:trPrChange w:id="555" w:author="Gann, Julie" w:date="2025-10-06T15:04:00Z" w16du:dateUtc="2025-10-06T20:04:00Z">
            <w:trPr>
              <w:gridAfter w:val="0"/>
            </w:trPr>
          </w:trPrChange>
        </w:trPr>
        <w:tc>
          <w:tcPr>
            <w:tcW w:w="2875" w:type="dxa"/>
            <w:tcPrChange w:id="556" w:author="Gann, Julie" w:date="2025-10-06T15:04:00Z" w16du:dateUtc="2025-10-06T20:04:00Z">
              <w:tcPr>
                <w:tcW w:w="1750" w:type="dxa"/>
              </w:tcPr>
            </w:tcPrChange>
          </w:tcPr>
          <w:p w14:paraId="3C1070E2" w14:textId="49A3629D" w:rsidR="0000449A" w:rsidRPr="008B2A87" w:rsidRDefault="00953C4D">
            <w:pPr>
              <w:jc w:val="right"/>
              <w:rPr>
                <w:rFonts w:asciiTheme="minorHAnsi" w:hAnsiTheme="minorHAnsi" w:cstheme="minorHAnsi"/>
                <w:sz w:val="22"/>
                <w:szCs w:val="22"/>
                <w:highlight w:val="lightGray"/>
                <w:rPrChange w:id="557" w:author="Gann, Julie" w:date="2025-10-07T09:00:00Z" w16du:dateUtc="2025-10-07T14:00:00Z">
                  <w:rPr>
                    <w:rFonts w:asciiTheme="minorHAnsi" w:hAnsiTheme="minorHAnsi" w:cstheme="minorHAnsi"/>
                    <w:sz w:val="22"/>
                    <w:szCs w:val="22"/>
                  </w:rPr>
                </w:rPrChange>
              </w:rPr>
            </w:pPr>
            <w:ins w:id="558" w:author="Gann, Julie" w:date="2025-10-06T15:03:00Z" w16du:dateUtc="2025-10-06T20:03:00Z">
              <w:r w:rsidRPr="008B2A87">
                <w:rPr>
                  <w:rFonts w:asciiTheme="minorHAnsi" w:hAnsiTheme="minorHAnsi" w:cstheme="minorHAnsi"/>
                  <w:sz w:val="22"/>
                  <w:szCs w:val="22"/>
                  <w:highlight w:val="lightGray"/>
                  <w:rPrChange w:id="559" w:author="Gann, Julie" w:date="2025-10-07T09:00:00Z" w16du:dateUtc="2025-10-07T14:00:00Z">
                    <w:rPr>
                      <w:rFonts w:asciiTheme="minorHAnsi" w:hAnsiTheme="minorHAnsi" w:cstheme="minorHAnsi"/>
                      <w:sz w:val="22"/>
                      <w:szCs w:val="22"/>
                    </w:rPr>
                  </w:rPrChange>
                </w:rPr>
                <w:t>Private Placement Securities</w:t>
              </w:r>
            </w:ins>
            <w:del w:id="560" w:author="Gann, Julie" w:date="2025-10-06T15:03:00Z" w16du:dateUtc="2025-10-06T20:03:00Z">
              <w:r w:rsidR="0000449A" w:rsidRPr="008B2A87" w:rsidDel="00953C4D">
                <w:rPr>
                  <w:rFonts w:asciiTheme="minorHAnsi" w:hAnsiTheme="minorHAnsi" w:cstheme="minorHAnsi"/>
                  <w:sz w:val="22"/>
                  <w:szCs w:val="22"/>
                  <w:highlight w:val="lightGray"/>
                  <w:rPrChange w:id="561" w:author="Gann, Julie" w:date="2025-10-07T09:00:00Z" w16du:dateUtc="2025-10-07T14:00:00Z">
                    <w:rPr>
                      <w:rFonts w:asciiTheme="minorHAnsi" w:hAnsiTheme="minorHAnsi" w:cstheme="minorHAnsi"/>
                      <w:sz w:val="22"/>
                      <w:szCs w:val="22"/>
                    </w:rPr>
                  </w:rPrChange>
                </w:rPr>
                <w:delText>Reg D</w:delText>
              </w:r>
            </w:del>
          </w:p>
        </w:tc>
        <w:tc>
          <w:tcPr>
            <w:tcW w:w="720" w:type="dxa"/>
            <w:tcPrChange w:id="562" w:author="Gann, Julie" w:date="2025-10-06T15:04:00Z" w16du:dateUtc="2025-10-06T20:04:00Z">
              <w:tcPr>
                <w:tcW w:w="840" w:type="dxa"/>
              </w:tcPr>
            </w:tcPrChange>
          </w:tcPr>
          <w:p w14:paraId="5DC75761" w14:textId="77777777" w:rsidR="0000449A" w:rsidRPr="00A54018" w:rsidRDefault="0000449A">
            <w:pPr>
              <w:jc w:val="both"/>
              <w:rPr>
                <w:rFonts w:asciiTheme="minorHAnsi" w:hAnsiTheme="minorHAnsi" w:cstheme="minorHAnsi"/>
                <w:b/>
                <w:sz w:val="22"/>
                <w:szCs w:val="22"/>
              </w:rPr>
            </w:pPr>
          </w:p>
        </w:tc>
        <w:tc>
          <w:tcPr>
            <w:tcW w:w="717" w:type="dxa"/>
            <w:tcPrChange w:id="563" w:author="Gann, Julie" w:date="2025-10-06T15:04:00Z" w16du:dateUtc="2025-10-06T20:04:00Z">
              <w:tcPr>
                <w:tcW w:w="718" w:type="dxa"/>
                <w:gridSpan w:val="2"/>
              </w:tcPr>
            </w:tcPrChange>
          </w:tcPr>
          <w:p w14:paraId="437016CE" w14:textId="77777777" w:rsidR="0000449A" w:rsidRPr="00A54018" w:rsidRDefault="0000449A">
            <w:pPr>
              <w:jc w:val="both"/>
              <w:rPr>
                <w:rFonts w:asciiTheme="minorHAnsi" w:hAnsiTheme="minorHAnsi" w:cstheme="minorHAnsi"/>
                <w:b/>
                <w:sz w:val="22"/>
                <w:szCs w:val="22"/>
              </w:rPr>
            </w:pPr>
          </w:p>
        </w:tc>
        <w:tc>
          <w:tcPr>
            <w:tcW w:w="611" w:type="dxa"/>
            <w:tcPrChange w:id="564" w:author="Gann, Julie" w:date="2025-10-06T15:04:00Z" w16du:dateUtc="2025-10-06T20:04:00Z">
              <w:tcPr>
                <w:tcW w:w="616" w:type="dxa"/>
                <w:gridSpan w:val="2"/>
              </w:tcPr>
            </w:tcPrChange>
          </w:tcPr>
          <w:p w14:paraId="3E27AC43" w14:textId="77777777" w:rsidR="0000449A" w:rsidRPr="00A54018" w:rsidRDefault="0000449A">
            <w:pPr>
              <w:jc w:val="both"/>
              <w:rPr>
                <w:rFonts w:asciiTheme="minorHAnsi" w:hAnsiTheme="minorHAnsi" w:cstheme="minorHAnsi"/>
                <w:b/>
                <w:sz w:val="22"/>
                <w:szCs w:val="22"/>
              </w:rPr>
            </w:pPr>
          </w:p>
        </w:tc>
        <w:tc>
          <w:tcPr>
            <w:tcW w:w="676" w:type="dxa"/>
            <w:tcPrChange w:id="565" w:author="Gann, Julie" w:date="2025-10-06T15:04:00Z" w16du:dateUtc="2025-10-06T20:04:00Z">
              <w:tcPr>
                <w:tcW w:w="684" w:type="dxa"/>
                <w:gridSpan w:val="2"/>
              </w:tcPr>
            </w:tcPrChange>
          </w:tcPr>
          <w:p w14:paraId="13084E80" w14:textId="77777777" w:rsidR="0000449A" w:rsidRPr="00A54018" w:rsidRDefault="0000449A">
            <w:pPr>
              <w:jc w:val="both"/>
              <w:rPr>
                <w:rFonts w:asciiTheme="minorHAnsi" w:hAnsiTheme="minorHAnsi" w:cstheme="minorHAnsi"/>
                <w:b/>
                <w:sz w:val="22"/>
                <w:szCs w:val="22"/>
              </w:rPr>
            </w:pPr>
          </w:p>
        </w:tc>
        <w:tc>
          <w:tcPr>
            <w:tcW w:w="1409" w:type="dxa"/>
            <w:tcPrChange w:id="566" w:author="Gann, Julie" w:date="2025-10-06T15:04:00Z" w16du:dateUtc="2025-10-06T20:04:00Z">
              <w:tcPr>
                <w:tcW w:w="1418" w:type="dxa"/>
                <w:gridSpan w:val="3"/>
              </w:tcPr>
            </w:tcPrChange>
          </w:tcPr>
          <w:p w14:paraId="40B834E7" w14:textId="77777777" w:rsidR="0000449A" w:rsidRPr="00A54018" w:rsidRDefault="0000449A">
            <w:pPr>
              <w:jc w:val="both"/>
              <w:rPr>
                <w:rFonts w:asciiTheme="minorHAnsi" w:hAnsiTheme="minorHAnsi" w:cstheme="minorHAnsi"/>
                <w:b/>
                <w:sz w:val="22"/>
                <w:szCs w:val="22"/>
              </w:rPr>
            </w:pPr>
          </w:p>
        </w:tc>
        <w:tc>
          <w:tcPr>
            <w:tcW w:w="1499" w:type="dxa"/>
            <w:tcPrChange w:id="567" w:author="Gann, Julie" w:date="2025-10-06T15:04:00Z" w16du:dateUtc="2025-10-06T20:04:00Z">
              <w:tcPr>
                <w:tcW w:w="1511" w:type="dxa"/>
                <w:gridSpan w:val="2"/>
              </w:tcPr>
            </w:tcPrChange>
          </w:tcPr>
          <w:p w14:paraId="75D268CB" w14:textId="77777777" w:rsidR="0000449A" w:rsidRPr="00A54018" w:rsidRDefault="0000449A">
            <w:pPr>
              <w:jc w:val="both"/>
              <w:rPr>
                <w:rFonts w:asciiTheme="minorHAnsi" w:hAnsiTheme="minorHAnsi" w:cstheme="minorHAnsi"/>
                <w:b/>
                <w:sz w:val="22"/>
                <w:szCs w:val="22"/>
              </w:rPr>
            </w:pPr>
          </w:p>
        </w:tc>
        <w:tc>
          <w:tcPr>
            <w:tcW w:w="1871" w:type="dxa"/>
            <w:tcPrChange w:id="568" w:author="Gann, Julie" w:date="2025-10-06T15:04:00Z" w16du:dateUtc="2025-10-06T20:04:00Z">
              <w:tcPr>
                <w:tcW w:w="1890" w:type="dxa"/>
                <w:gridSpan w:val="2"/>
              </w:tcPr>
            </w:tcPrChange>
          </w:tcPr>
          <w:p w14:paraId="240B1CA6" w14:textId="77777777" w:rsidR="0000449A" w:rsidRPr="00A54018" w:rsidRDefault="0000449A">
            <w:pPr>
              <w:jc w:val="both"/>
              <w:rPr>
                <w:rFonts w:asciiTheme="minorHAnsi" w:hAnsiTheme="minorHAnsi" w:cstheme="minorHAnsi"/>
                <w:b/>
                <w:sz w:val="22"/>
                <w:szCs w:val="22"/>
              </w:rPr>
            </w:pPr>
          </w:p>
        </w:tc>
      </w:tr>
      <w:tr w:rsidR="0000449A" w:rsidRPr="00A54018" w14:paraId="78ED24BA" w14:textId="77777777" w:rsidTr="00953C4D">
        <w:trPr>
          <w:trPrChange w:id="569" w:author="Gann, Julie" w:date="2025-10-06T15:04:00Z" w16du:dateUtc="2025-10-06T20:04:00Z">
            <w:trPr>
              <w:gridAfter w:val="0"/>
            </w:trPr>
          </w:trPrChange>
        </w:trPr>
        <w:tc>
          <w:tcPr>
            <w:tcW w:w="2875" w:type="dxa"/>
            <w:tcPrChange w:id="570" w:author="Gann, Julie" w:date="2025-10-06T15:04:00Z" w16du:dateUtc="2025-10-06T20:04:00Z">
              <w:tcPr>
                <w:tcW w:w="1750" w:type="dxa"/>
              </w:tcPr>
            </w:tcPrChange>
          </w:tcPr>
          <w:p w14:paraId="71BD19AB" w14:textId="64D62B01" w:rsidR="0000449A" w:rsidRPr="008B2A87" w:rsidRDefault="0000449A">
            <w:pPr>
              <w:jc w:val="right"/>
              <w:rPr>
                <w:rFonts w:asciiTheme="minorHAnsi" w:hAnsiTheme="minorHAnsi" w:cstheme="minorHAnsi"/>
                <w:sz w:val="22"/>
                <w:szCs w:val="22"/>
                <w:highlight w:val="lightGray"/>
                <w:rPrChange w:id="571" w:author="Gann, Julie" w:date="2025-10-07T09:00:00Z" w16du:dateUtc="2025-10-07T14:00:00Z">
                  <w:rPr>
                    <w:rFonts w:asciiTheme="minorHAnsi" w:hAnsiTheme="minorHAnsi" w:cstheme="minorHAnsi"/>
                    <w:sz w:val="22"/>
                    <w:szCs w:val="22"/>
                  </w:rPr>
                </w:rPrChange>
              </w:rPr>
            </w:pPr>
            <w:del w:id="572" w:author="Gann, Julie" w:date="2025-10-06T15:03:00Z" w16du:dateUtc="2025-10-06T20:03:00Z">
              <w:r w:rsidRPr="008B2A87" w:rsidDel="00953C4D">
                <w:rPr>
                  <w:rFonts w:asciiTheme="minorHAnsi" w:hAnsiTheme="minorHAnsi" w:cstheme="minorHAnsi"/>
                  <w:sz w:val="22"/>
                  <w:szCs w:val="22"/>
                  <w:highlight w:val="lightGray"/>
                  <w:rPrChange w:id="573" w:author="Gann, Julie" w:date="2025-10-07T09:00:00Z" w16du:dateUtc="2025-10-07T14:00:00Z">
                    <w:rPr>
                      <w:rFonts w:asciiTheme="minorHAnsi" w:hAnsiTheme="minorHAnsi" w:cstheme="minorHAnsi"/>
                      <w:sz w:val="22"/>
                      <w:szCs w:val="22"/>
                    </w:rPr>
                  </w:rPrChange>
                </w:rPr>
                <w:delText>Section 4(a)2</w:delText>
              </w:r>
            </w:del>
          </w:p>
        </w:tc>
        <w:tc>
          <w:tcPr>
            <w:tcW w:w="720" w:type="dxa"/>
            <w:tcPrChange w:id="574" w:author="Gann, Julie" w:date="2025-10-06T15:04:00Z" w16du:dateUtc="2025-10-06T20:04:00Z">
              <w:tcPr>
                <w:tcW w:w="840" w:type="dxa"/>
              </w:tcPr>
            </w:tcPrChange>
          </w:tcPr>
          <w:p w14:paraId="7E8EA848" w14:textId="77777777" w:rsidR="0000449A" w:rsidRPr="00A54018" w:rsidRDefault="0000449A">
            <w:pPr>
              <w:jc w:val="both"/>
              <w:rPr>
                <w:rFonts w:asciiTheme="minorHAnsi" w:hAnsiTheme="minorHAnsi" w:cstheme="minorHAnsi"/>
                <w:b/>
                <w:sz w:val="22"/>
                <w:szCs w:val="22"/>
              </w:rPr>
            </w:pPr>
          </w:p>
        </w:tc>
        <w:tc>
          <w:tcPr>
            <w:tcW w:w="717" w:type="dxa"/>
            <w:tcPrChange w:id="575" w:author="Gann, Julie" w:date="2025-10-06T15:04:00Z" w16du:dateUtc="2025-10-06T20:04:00Z">
              <w:tcPr>
                <w:tcW w:w="718" w:type="dxa"/>
                <w:gridSpan w:val="2"/>
              </w:tcPr>
            </w:tcPrChange>
          </w:tcPr>
          <w:p w14:paraId="41DAD967" w14:textId="77777777" w:rsidR="0000449A" w:rsidRPr="00A54018" w:rsidRDefault="0000449A">
            <w:pPr>
              <w:jc w:val="both"/>
              <w:rPr>
                <w:rFonts w:asciiTheme="minorHAnsi" w:hAnsiTheme="minorHAnsi" w:cstheme="minorHAnsi"/>
                <w:b/>
                <w:sz w:val="22"/>
                <w:szCs w:val="22"/>
              </w:rPr>
            </w:pPr>
          </w:p>
        </w:tc>
        <w:tc>
          <w:tcPr>
            <w:tcW w:w="611" w:type="dxa"/>
            <w:tcPrChange w:id="576" w:author="Gann, Julie" w:date="2025-10-06T15:04:00Z" w16du:dateUtc="2025-10-06T20:04:00Z">
              <w:tcPr>
                <w:tcW w:w="616" w:type="dxa"/>
                <w:gridSpan w:val="2"/>
              </w:tcPr>
            </w:tcPrChange>
          </w:tcPr>
          <w:p w14:paraId="03D31904" w14:textId="77777777" w:rsidR="0000449A" w:rsidRPr="00A54018" w:rsidRDefault="0000449A">
            <w:pPr>
              <w:jc w:val="both"/>
              <w:rPr>
                <w:rFonts w:asciiTheme="minorHAnsi" w:hAnsiTheme="minorHAnsi" w:cstheme="minorHAnsi"/>
                <w:b/>
                <w:sz w:val="22"/>
                <w:szCs w:val="22"/>
              </w:rPr>
            </w:pPr>
          </w:p>
        </w:tc>
        <w:tc>
          <w:tcPr>
            <w:tcW w:w="676" w:type="dxa"/>
            <w:tcPrChange w:id="577" w:author="Gann, Julie" w:date="2025-10-06T15:04:00Z" w16du:dateUtc="2025-10-06T20:04:00Z">
              <w:tcPr>
                <w:tcW w:w="684" w:type="dxa"/>
                <w:gridSpan w:val="2"/>
              </w:tcPr>
            </w:tcPrChange>
          </w:tcPr>
          <w:p w14:paraId="547364B3" w14:textId="77777777" w:rsidR="0000449A" w:rsidRPr="00A54018" w:rsidRDefault="0000449A">
            <w:pPr>
              <w:jc w:val="both"/>
              <w:rPr>
                <w:rFonts w:asciiTheme="minorHAnsi" w:hAnsiTheme="minorHAnsi" w:cstheme="minorHAnsi"/>
                <w:b/>
                <w:sz w:val="22"/>
                <w:szCs w:val="22"/>
              </w:rPr>
            </w:pPr>
          </w:p>
        </w:tc>
        <w:tc>
          <w:tcPr>
            <w:tcW w:w="1409" w:type="dxa"/>
            <w:tcPrChange w:id="578" w:author="Gann, Julie" w:date="2025-10-06T15:04:00Z" w16du:dateUtc="2025-10-06T20:04:00Z">
              <w:tcPr>
                <w:tcW w:w="1418" w:type="dxa"/>
                <w:gridSpan w:val="3"/>
              </w:tcPr>
            </w:tcPrChange>
          </w:tcPr>
          <w:p w14:paraId="69EB1458" w14:textId="77777777" w:rsidR="0000449A" w:rsidRPr="00A54018" w:rsidRDefault="0000449A">
            <w:pPr>
              <w:jc w:val="both"/>
              <w:rPr>
                <w:rFonts w:asciiTheme="minorHAnsi" w:hAnsiTheme="minorHAnsi" w:cstheme="minorHAnsi"/>
                <w:b/>
                <w:sz w:val="22"/>
                <w:szCs w:val="22"/>
              </w:rPr>
            </w:pPr>
          </w:p>
        </w:tc>
        <w:tc>
          <w:tcPr>
            <w:tcW w:w="1499" w:type="dxa"/>
            <w:tcPrChange w:id="579" w:author="Gann, Julie" w:date="2025-10-06T15:04:00Z" w16du:dateUtc="2025-10-06T20:04:00Z">
              <w:tcPr>
                <w:tcW w:w="1511" w:type="dxa"/>
                <w:gridSpan w:val="2"/>
              </w:tcPr>
            </w:tcPrChange>
          </w:tcPr>
          <w:p w14:paraId="7A7874B1" w14:textId="77777777" w:rsidR="0000449A" w:rsidRPr="00A54018" w:rsidRDefault="0000449A">
            <w:pPr>
              <w:jc w:val="both"/>
              <w:rPr>
                <w:rFonts w:asciiTheme="minorHAnsi" w:hAnsiTheme="minorHAnsi" w:cstheme="minorHAnsi"/>
                <w:b/>
                <w:sz w:val="22"/>
                <w:szCs w:val="22"/>
              </w:rPr>
            </w:pPr>
          </w:p>
        </w:tc>
        <w:tc>
          <w:tcPr>
            <w:tcW w:w="1871" w:type="dxa"/>
            <w:tcPrChange w:id="580" w:author="Gann, Julie" w:date="2025-10-06T15:04:00Z" w16du:dateUtc="2025-10-06T20:04:00Z">
              <w:tcPr>
                <w:tcW w:w="1890" w:type="dxa"/>
                <w:gridSpan w:val="2"/>
              </w:tcPr>
            </w:tcPrChange>
          </w:tcPr>
          <w:p w14:paraId="7A21ACBF" w14:textId="77777777" w:rsidR="0000449A" w:rsidRPr="00A54018" w:rsidRDefault="0000449A">
            <w:pPr>
              <w:jc w:val="both"/>
              <w:rPr>
                <w:rFonts w:asciiTheme="minorHAnsi" w:hAnsiTheme="minorHAnsi" w:cstheme="minorHAnsi"/>
                <w:b/>
                <w:sz w:val="22"/>
                <w:szCs w:val="22"/>
              </w:rPr>
            </w:pPr>
          </w:p>
        </w:tc>
      </w:tr>
      <w:tr w:rsidR="00953C4D" w:rsidRPr="00A54018" w14:paraId="7C2F7A33" w14:textId="77777777" w:rsidTr="00953C4D">
        <w:trPr>
          <w:trPrChange w:id="581" w:author="Gann, Julie" w:date="2025-10-06T15:04:00Z" w16du:dateUtc="2025-10-06T20:04:00Z">
            <w:trPr>
              <w:gridAfter w:val="0"/>
            </w:trPr>
          </w:trPrChange>
        </w:trPr>
        <w:tc>
          <w:tcPr>
            <w:tcW w:w="2875" w:type="dxa"/>
            <w:tcPrChange w:id="582" w:author="Gann, Julie" w:date="2025-10-06T15:04:00Z" w16du:dateUtc="2025-10-06T20:04:00Z">
              <w:tcPr>
                <w:tcW w:w="1750" w:type="dxa"/>
              </w:tcPr>
            </w:tcPrChange>
          </w:tcPr>
          <w:p w14:paraId="3CA6F1D3" w14:textId="71AF0C22" w:rsidR="00953C4D" w:rsidRPr="008B2A87" w:rsidRDefault="00953C4D" w:rsidP="00953C4D">
            <w:pPr>
              <w:jc w:val="right"/>
              <w:rPr>
                <w:rFonts w:asciiTheme="minorHAnsi" w:hAnsiTheme="minorHAnsi" w:cstheme="minorHAnsi"/>
                <w:sz w:val="22"/>
                <w:szCs w:val="22"/>
                <w:highlight w:val="lightGray"/>
                <w:rPrChange w:id="583" w:author="Gann, Julie" w:date="2025-10-07T09:00:00Z" w16du:dateUtc="2025-10-07T14:00:00Z">
                  <w:rPr>
                    <w:rFonts w:asciiTheme="minorHAnsi" w:hAnsiTheme="minorHAnsi" w:cstheme="minorHAnsi"/>
                    <w:sz w:val="22"/>
                    <w:szCs w:val="22"/>
                  </w:rPr>
                </w:rPrChange>
              </w:rPr>
            </w:pPr>
            <w:ins w:id="584" w:author="Gann, Julie" w:date="2025-10-06T15:03:00Z" w16du:dateUtc="2025-10-06T20:03:00Z">
              <w:r w:rsidRPr="008B2A87">
                <w:rPr>
                  <w:rFonts w:asciiTheme="minorHAnsi" w:hAnsiTheme="minorHAnsi" w:cstheme="minorHAnsi"/>
                  <w:sz w:val="22"/>
                  <w:szCs w:val="22"/>
                  <w:highlight w:val="lightGray"/>
                  <w:rPrChange w:id="585" w:author="Gann, Julie" w:date="2025-10-07T09:00:00Z" w16du:dateUtc="2025-10-07T14:00:00Z">
                    <w:rPr>
                      <w:rFonts w:asciiTheme="minorHAnsi" w:hAnsiTheme="minorHAnsi" w:cstheme="minorHAnsi"/>
                      <w:sz w:val="22"/>
                      <w:szCs w:val="22"/>
                    </w:rPr>
                  </w:rPrChange>
                </w:rPr>
                <w:t>Not Applicable (N/A)</w:t>
              </w:r>
            </w:ins>
            <w:del w:id="586" w:author="Gann, Julie" w:date="2025-10-06T15:03:00Z" w16du:dateUtc="2025-10-06T20:03:00Z">
              <w:r w:rsidRPr="008B2A87" w:rsidDel="00413E10">
                <w:rPr>
                  <w:rFonts w:asciiTheme="minorHAnsi" w:hAnsiTheme="minorHAnsi" w:cstheme="minorHAnsi"/>
                  <w:sz w:val="22"/>
                  <w:szCs w:val="22"/>
                  <w:highlight w:val="lightGray"/>
                  <w:rPrChange w:id="587" w:author="Gann, Julie" w:date="2025-10-07T09:00:00Z" w16du:dateUtc="2025-10-07T14:00:00Z">
                    <w:rPr>
                      <w:rFonts w:asciiTheme="minorHAnsi" w:hAnsiTheme="minorHAnsi" w:cstheme="minorHAnsi"/>
                      <w:sz w:val="22"/>
                      <w:szCs w:val="22"/>
                    </w:rPr>
                  </w:rPrChange>
                </w:rPr>
                <w:delText>N/A</w:delText>
              </w:r>
            </w:del>
          </w:p>
        </w:tc>
        <w:tc>
          <w:tcPr>
            <w:tcW w:w="720" w:type="dxa"/>
            <w:tcPrChange w:id="588" w:author="Gann, Julie" w:date="2025-10-06T15:04:00Z" w16du:dateUtc="2025-10-06T20:04:00Z">
              <w:tcPr>
                <w:tcW w:w="840" w:type="dxa"/>
              </w:tcPr>
            </w:tcPrChange>
          </w:tcPr>
          <w:p w14:paraId="6B980809" w14:textId="77777777" w:rsidR="00953C4D" w:rsidRPr="00A54018" w:rsidRDefault="00953C4D" w:rsidP="00953C4D">
            <w:pPr>
              <w:jc w:val="both"/>
              <w:rPr>
                <w:rFonts w:asciiTheme="minorHAnsi" w:hAnsiTheme="minorHAnsi" w:cstheme="minorHAnsi"/>
                <w:b/>
                <w:sz w:val="22"/>
                <w:szCs w:val="22"/>
              </w:rPr>
            </w:pPr>
          </w:p>
        </w:tc>
        <w:tc>
          <w:tcPr>
            <w:tcW w:w="717" w:type="dxa"/>
            <w:tcPrChange w:id="589" w:author="Gann, Julie" w:date="2025-10-06T15:04:00Z" w16du:dateUtc="2025-10-06T20:04:00Z">
              <w:tcPr>
                <w:tcW w:w="718" w:type="dxa"/>
                <w:gridSpan w:val="2"/>
              </w:tcPr>
            </w:tcPrChange>
          </w:tcPr>
          <w:p w14:paraId="4279400C" w14:textId="77777777" w:rsidR="00953C4D" w:rsidRPr="00A54018" w:rsidRDefault="00953C4D" w:rsidP="00953C4D">
            <w:pPr>
              <w:jc w:val="both"/>
              <w:rPr>
                <w:rFonts w:asciiTheme="minorHAnsi" w:hAnsiTheme="minorHAnsi" w:cstheme="minorHAnsi"/>
                <w:b/>
                <w:sz w:val="22"/>
                <w:szCs w:val="22"/>
              </w:rPr>
            </w:pPr>
          </w:p>
        </w:tc>
        <w:tc>
          <w:tcPr>
            <w:tcW w:w="611" w:type="dxa"/>
            <w:tcPrChange w:id="590" w:author="Gann, Julie" w:date="2025-10-06T15:04:00Z" w16du:dateUtc="2025-10-06T20:04:00Z">
              <w:tcPr>
                <w:tcW w:w="616" w:type="dxa"/>
                <w:gridSpan w:val="2"/>
              </w:tcPr>
            </w:tcPrChange>
          </w:tcPr>
          <w:p w14:paraId="409AF316" w14:textId="77777777" w:rsidR="00953C4D" w:rsidRPr="00A54018" w:rsidRDefault="00953C4D" w:rsidP="00953C4D">
            <w:pPr>
              <w:jc w:val="both"/>
              <w:rPr>
                <w:rFonts w:asciiTheme="minorHAnsi" w:hAnsiTheme="minorHAnsi" w:cstheme="minorHAnsi"/>
                <w:b/>
                <w:sz w:val="22"/>
                <w:szCs w:val="22"/>
              </w:rPr>
            </w:pPr>
          </w:p>
        </w:tc>
        <w:tc>
          <w:tcPr>
            <w:tcW w:w="676" w:type="dxa"/>
            <w:tcPrChange w:id="591" w:author="Gann, Julie" w:date="2025-10-06T15:04:00Z" w16du:dateUtc="2025-10-06T20:04:00Z">
              <w:tcPr>
                <w:tcW w:w="684" w:type="dxa"/>
                <w:gridSpan w:val="2"/>
              </w:tcPr>
            </w:tcPrChange>
          </w:tcPr>
          <w:p w14:paraId="136C6DF5" w14:textId="77777777" w:rsidR="00953C4D" w:rsidRPr="00A54018" w:rsidRDefault="00953C4D" w:rsidP="00953C4D">
            <w:pPr>
              <w:jc w:val="both"/>
              <w:rPr>
                <w:rFonts w:asciiTheme="minorHAnsi" w:hAnsiTheme="minorHAnsi" w:cstheme="minorHAnsi"/>
                <w:b/>
                <w:sz w:val="22"/>
                <w:szCs w:val="22"/>
              </w:rPr>
            </w:pPr>
          </w:p>
        </w:tc>
        <w:tc>
          <w:tcPr>
            <w:tcW w:w="1409" w:type="dxa"/>
            <w:tcPrChange w:id="592" w:author="Gann, Julie" w:date="2025-10-06T15:04:00Z" w16du:dateUtc="2025-10-06T20:04:00Z">
              <w:tcPr>
                <w:tcW w:w="1418" w:type="dxa"/>
                <w:gridSpan w:val="3"/>
              </w:tcPr>
            </w:tcPrChange>
          </w:tcPr>
          <w:p w14:paraId="41C3171C" w14:textId="77777777" w:rsidR="00953C4D" w:rsidRPr="00A54018" w:rsidRDefault="00953C4D" w:rsidP="00953C4D">
            <w:pPr>
              <w:jc w:val="both"/>
              <w:rPr>
                <w:rFonts w:asciiTheme="minorHAnsi" w:hAnsiTheme="minorHAnsi" w:cstheme="minorHAnsi"/>
                <w:b/>
                <w:sz w:val="22"/>
                <w:szCs w:val="22"/>
              </w:rPr>
            </w:pPr>
          </w:p>
        </w:tc>
        <w:tc>
          <w:tcPr>
            <w:tcW w:w="1499" w:type="dxa"/>
            <w:tcPrChange w:id="593" w:author="Gann, Julie" w:date="2025-10-06T15:04:00Z" w16du:dateUtc="2025-10-06T20:04:00Z">
              <w:tcPr>
                <w:tcW w:w="1511" w:type="dxa"/>
                <w:gridSpan w:val="2"/>
              </w:tcPr>
            </w:tcPrChange>
          </w:tcPr>
          <w:p w14:paraId="745A7578" w14:textId="77777777" w:rsidR="00953C4D" w:rsidRPr="00A54018" w:rsidRDefault="00953C4D" w:rsidP="00953C4D">
            <w:pPr>
              <w:jc w:val="both"/>
              <w:rPr>
                <w:rFonts w:asciiTheme="minorHAnsi" w:hAnsiTheme="minorHAnsi" w:cstheme="minorHAnsi"/>
                <w:b/>
                <w:sz w:val="22"/>
                <w:szCs w:val="22"/>
              </w:rPr>
            </w:pPr>
          </w:p>
        </w:tc>
        <w:tc>
          <w:tcPr>
            <w:tcW w:w="1871" w:type="dxa"/>
            <w:tcPrChange w:id="594" w:author="Gann, Julie" w:date="2025-10-06T15:04:00Z" w16du:dateUtc="2025-10-06T20:04:00Z">
              <w:tcPr>
                <w:tcW w:w="1890" w:type="dxa"/>
                <w:gridSpan w:val="2"/>
              </w:tcPr>
            </w:tcPrChange>
          </w:tcPr>
          <w:p w14:paraId="4D5976CD" w14:textId="77777777" w:rsidR="00953C4D" w:rsidRPr="00A54018" w:rsidRDefault="00953C4D" w:rsidP="00953C4D">
            <w:pPr>
              <w:jc w:val="both"/>
              <w:rPr>
                <w:rFonts w:asciiTheme="minorHAnsi" w:hAnsiTheme="minorHAnsi" w:cstheme="minorHAnsi"/>
                <w:b/>
                <w:sz w:val="22"/>
                <w:szCs w:val="22"/>
              </w:rPr>
            </w:pPr>
          </w:p>
        </w:tc>
      </w:tr>
      <w:tr w:rsidR="00953C4D" w:rsidRPr="00A54018" w14:paraId="6EE23414" w14:textId="77777777" w:rsidTr="00953C4D">
        <w:trPr>
          <w:trPrChange w:id="595" w:author="Gann, Julie" w:date="2025-10-06T15:04:00Z" w16du:dateUtc="2025-10-06T20:04:00Z">
            <w:trPr>
              <w:gridAfter w:val="0"/>
            </w:trPr>
          </w:trPrChange>
        </w:trPr>
        <w:tc>
          <w:tcPr>
            <w:tcW w:w="2875" w:type="dxa"/>
            <w:tcPrChange w:id="596" w:author="Gann, Julie" w:date="2025-10-06T15:04:00Z" w16du:dateUtc="2025-10-06T20:04:00Z">
              <w:tcPr>
                <w:tcW w:w="1750" w:type="dxa"/>
              </w:tcPr>
            </w:tcPrChange>
          </w:tcPr>
          <w:p w14:paraId="446FEDAA" w14:textId="77777777" w:rsidR="00953C4D" w:rsidRPr="00A54018" w:rsidRDefault="00953C4D" w:rsidP="00953C4D">
            <w:pPr>
              <w:jc w:val="right"/>
              <w:rPr>
                <w:rFonts w:asciiTheme="minorHAnsi" w:hAnsiTheme="minorHAnsi" w:cstheme="minorHAnsi"/>
                <w:sz w:val="22"/>
                <w:szCs w:val="22"/>
              </w:rPr>
            </w:pPr>
          </w:p>
        </w:tc>
        <w:tc>
          <w:tcPr>
            <w:tcW w:w="720" w:type="dxa"/>
            <w:tcPrChange w:id="597" w:author="Gann, Julie" w:date="2025-10-06T15:04:00Z" w16du:dateUtc="2025-10-06T20:04:00Z">
              <w:tcPr>
                <w:tcW w:w="840" w:type="dxa"/>
              </w:tcPr>
            </w:tcPrChange>
          </w:tcPr>
          <w:p w14:paraId="14FD6568" w14:textId="77777777" w:rsidR="00953C4D" w:rsidRPr="00A54018" w:rsidRDefault="00953C4D" w:rsidP="00953C4D">
            <w:pPr>
              <w:jc w:val="both"/>
              <w:rPr>
                <w:rFonts w:asciiTheme="minorHAnsi" w:hAnsiTheme="minorHAnsi" w:cstheme="minorHAnsi"/>
                <w:b/>
                <w:sz w:val="22"/>
                <w:szCs w:val="22"/>
              </w:rPr>
            </w:pPr>
          </w:p>
        </w:tc>
        <w:tc>
          <w:tcPr>
            <w:tcW w:w="717" w:type="dxa"/>
            <w:tcPrChange w:id="598" w:author="Gann, Julie" w:date="2025-10-06T15:04:00Z" w16du:dateUtc="2025-10-06T20:04:00Z">
              <w:tcPr>
                <w:tcW w:w="718" w:type="dxa"/>
                <w:gridSpan w:val="2"/>
              </w:tcPr>
            </w:tcPrChange>
          </w:tcPr>
          <w:p w14:paraId="582807AB" w14:textId="77777777" w:rsidR="00953C4D" w:rsidRPr="00A54018" w:rsidRDefault="00953C4D" w:rsidP="00953C4D">
            <w:pPr>
              <w:jc w:val="both"/>
              <w:rPr>
                <w:rFonts w:asciiTheme="minorHAnsi" w:hAnsiTheme="minorHAnsi" w:cstheme="minorHAnsi"/>
                <w:b/>
                <w:sz w:val="22"/>
                <w:szCs w:val="22"/>
              </w:rPr>
            </w:pPr>
          </w:p>
        </w:tc>
        <w:tc>
          <w:tcPr>
            <w:tcW w:w="611" w:type="dxa"/>
            <w:tcPrChange w:id="599" w:author="Gann, Julie" w:date="2025-10-06T15:04:00Z" w16du:dateUtc="2025-10-06T20:04:00Z">
              <w:tcPr>
                <w:tcW w:w="616" w:type="dxa"/>
                <w:gridSpan w:val="2"/>
              </w:tcPr>
            </w:tcPrChange>
          </w:tcPr>
          <w:p w14:paraId="12BB1081" w14:textId="77777777" w:rsidR="00953C4D" w:rsidRPr="00A54018" w:rsidRDefault="00953C4D" w:rsidP="00953C4D">
            <w:pPr>
              <w:jc w:val="both"/>
              <w:rPr>
                <w:rFonts w:asciiTheme="minorHAnsi" w:hAnsiTheme="minorHAnsi" w:cstheme="minorHAnsi"/>
                <w:b/>
                <w:sz w:val="22"/>
                <w:szCs w:val="22"/>
              </w:rPr>
            </w:pPr>
          </w:p>
        </w:tc>
        <w:tc>
          <w:tcPr>
            <w:tcW w:w="676" w:type="dxa"/>
            <w:tcPrChange w:id="600" w:author="Gann, Julie" w:date="2025-10-06T15:04:00Z" w16du:dateUtc="2025-10-06T20:04:00Z">
              <w:tcPr>
                <w:tcW w:w="684" w:type="dxa"/>
                <w:gridSpan w:val="2"/>
              </w:tcPr>
            </w:tcPrChange>
          </w:tcPr>
          <w:p w14:paraId="2D74CF20" w14:textId="77777777" w:rsidR="00953C4D" w:rsidRPr="00A54018" w:rsidRDefault="00953C4D" w:rsidP="00953C4D">
            <w:pPr>
              <w:jc w:val="both"/>
              <w:rPr>
                <w:rFonts w:asciiTheme="minorHAnsi" w:hAnsiTheme="minorHAnsi" w:cstheme="minorHAnsi"/>
                <w:b/>
                <w:sz w:val="22"/>
                <w:szCs w:val="22"/>
              </w:rPr>
            </w:pPr>
          </w:p>
        </w:tc>
        <w:tc>
          <w:tcPr>
            <w:tcW w:w="1409" w:type="dxa"/>
            <w:tcPrChange w:id="601" w:author="Gann, Julie" w:date="2025-10-06T15:04:00Z" w16du:dateUtc="2025-10-06T20:04:00Z">
              <w:tcPr>
                <w:tcW w:w="1418" w:type="dxa"/>
                <w:gridSpan w:val="3"/>
              </w:tcPr>
            </w:tcPrChange>
          </w:tcPr>
          <w:p w14:paraId="753AC32E" w14:textId="77777777" w:rsidR="00953C4D" w:rsidRPr="00A54018" w:rsidRDefault="00953C4D" w:rsidP="00953C4D">
            <w:pPr>
              <w:jc w:val="both"/>
              <w:rPr>
                <w:rFonts w:asciiTheme="minorHAnsi" w:hAnsiTheme="minorHAnsi" w:cstheme="minorHAnsi"/>
                <w:b/>
                <w:sz w:val="22"/>
                <w:szCs w:val="22"/>
              </w:rPr>
            </w:pPr>
          </w:p>
        </w:tc>
        <w:tc>
          <w:tcPr>
            <w:tcW w:w="1499" w:type="dxa"/>
            <w:tcPrChange w:id="602" w:author="Gann, Julie" w:date="2025-10-06T15:04:00Z" w16du:dateUtc="2025-10-06T20:04:00Z">
              <w:tcPr>
                <w:tcW w:w="1511" w:type="dxa"/>
                <w:gridSpan w:val="2"/>
              </w:tcPr>
            </w:tcPrChange>
          </w:tcPr>
          <w:p w14:paraId="6A5EC3A1" w14:textId="77777777" w:rsidR="00953C4D" w:rsidRPr="00A54018" w:rsidRDefault="00953C4D" w:rsidP="00953C4D">
            <w:pPr>
              <w:jc w:val="both"/>
              <w:rPr>
                <w:rFonts w:asciiTheme="minorHAnsi" w:hAnsiTheme="minorHAnsi" w:cstheme="minorHAnsi"/>
                <w:b/>
                <w:sz w:val="22"/>
                <w:szCs w:val="22"/>
              </w:rPr>
            </w:pPr>
          </w:p>
        </w:tc>
        <w:tc>
          <w:tcPr>
            <w:tcW w:w="1871" w:type="dxa"/>
            <w:tcPrChange w:id="603" w:author="Gann, Julie" w:date="2025-10-06T15:04:00Z" w16du:dateUtc="2025-10-06T20:04:00Z">
              <w:tcPr>
                <w:tcW w:w="1890" w:type="dxa"/>
                <w:gridSpan w:val="2"/>
              </w:tcPr>
            </w:tcPrChange>
          </w:tcPr>
          <w:p w14:paraId="5083E482" w14:textId="77777777" w:rsidR="00953C4D" w:rsidRPr="00A54018" w:rsidRDefault="00953C4D" w:rsidP="00953C4D">
            <w:pPr>
              <w:jc w:val="both"/>
              <w:rPr>
                <w:rFonts w:asciiTheme="minorHAnsi" w:hAnsiTheme="minorHAnsi" w:cstheme="minorHAnsi"/>
                <w:b/>
                <w:sz w:val="22"/>
                <w:szCs w:val="22"/>
              </w:rPr>
            </w:pPr>
          </w:p>
        </w:tc>
      </w:tr>
      <w:tr w:rsidR="00953C4D" w:rsidRPr="00A54018" w14:paraId="51C450F0" w14:textId="77777777" w:rsidTr="00953C4D">
        <w:trPr>
          <w:trPrChange w:id="604" w:author="Gann, Julie" w:date="2025-10-06T15:04:00Z" w16du:dateUtc="2025-10-06T20:04:00Z">
            <w:trPr>
              <w:gridAfter w:val="0"/>
            </w:trPr>
          </w:trPrChange>
        </w:trPr>
        <w:tc>
          <w:tcPr>
            <w:tcW w:w="2875" w:type="dxa"/>
            <w:tcPrChange w:id="605" w:author="Gann, Julie" w:date="2025-10-06T15:04:00Z" w16du:dateUtc="2025-10-06T20:04:00Z">
              <w:tcPr>
                <w:tcW w:w="1750" w:type="dxa"/>
              </w:tcPr>
            </w:tcPrChange>
          </w:tcPr>
          <w:p w14:paraId="76F4CFD5" w14:textId="08455215" w:rsidR="00953C4D" w:rsidRPr="00A54018" w:rsidRDefault="00953C4D" w:rsidP="00953C4D">
            <w:pPr>
              <w:jc w:val="both"/>
              <w:rPr>
                <w:rFonts w:asciiTheme="minorHAnsi" w:hAnsiTheme="minorHAnsi" w:cstheme="minorHAnsi"/>
                <w:b/>
                <w:sz w:val="22"/>
                <w:szCs w:val="22"/>
              </w:rPr>
            </w:pPr>
            <w:del w:id="606" w:author="Gann, Julie" w:date="2025-10-06T15:03:00Z" w16du:dateUtc="2025-10-06T20:03:00Z">
              <w:r w:rsidRPr="008B2A87" w:rsidDel="00953C4D">
                <w:rPr>
                  <w:rFonts w:asciiTheme="minorHAnsi" w:hAnsiTheme="minorHAnsi" w:cstheme="minorHAnsi"/>
                  <w:b/>
                  <w:sz w:val="22"/>
                  <w:szCs w:val="22"/>
                  <w:highlight w:val="lightGray"/>
                  <w:rPrChange w:id="607" w:author="Gann, Julie" w:date="2025-10-07T09:00:00Z" w16du:dateUtc="2025-10-07T14:00:00Z">
                    <w:rPr>
                      <w:rFonts w:asciiTheme="minorHAnsi" w:hAnsiTheme="minorHAnsi" w:cstheme="minorHAnsi"/>
                      <w:b/>
                      <w:sz w:val="22"/>
                      <w:szCs w:val="22"/>
                    </w:rPr>
                  </w:rPrChange>
                </w:rPr>
                <w:delText>Schedule D-2-1</w:delText>
              </w:r>
            </w:del>
            <w:ins w:id="608" w:author="Gann, Julie" w:date="2025-10-06T15:03:00Z" w16du:dateUtc="2025-10-06T20:03:00Z">
              <w:r w:rsidRPr="008B2A87">
                <w:rPr>
                  <w:rFonts w:asciiTheme="minorHAnsi" w:hAnsiTheme="minorHAnsi" w:cstheme="minorHAnsi"/>
                  <w:b/>
                  <w:sz w:val="22"/>
                  <w:szCs w:val="22"/>
                  <w:highlight w:val="lightGray"/>
                  <w:rPrChange w:id="609" w:author="Gann, Julie" w:date="2025-10-07T09:00:00Z" w16du:dateUtc="2025-10-07T14:00:00Z">
                    <w:rPr>
                      <w:rFonts w:asciiTheme="minorHAnsi" w:hAnsiTheme="minorHAnsi" w:cstheme="minorHAnsi"/>
                      <w:b/>
                      <w:sz w:val="22"/>
                      <w:szCs w:val="22"/>
                    </w:rPr>
                  </w:rPrChange>
                </w:rPr>
                <w:t>Preferred Stock</w:t>
              </w:r>
            </w:ins>
          </w:p>
        </w:tc>
        <w:tc>
          <w:tcPr>
            <w:tcW w:w="720" w:type="dxa"/>
            <w:tcPrChange w:id="610" w:author="Gann, Julie" w:date="2025-10-06T15:04:00Z" w16du:dateUtc="2025-10-06T20:04:00Z">
              <w:tcPr>
                <w:tcW w:w="840" w:type="dxa"/>
              </w:tcPr>
            </w:tcPrChange>
          </w:tcPr>
          <w:p w14:paraId="28D6263A" w14:textId="77777777" w:rsidR="00953C4D" w:rsidRPr="00A54018" w:rsidRDefault="00953C4D" w:rsidP="00953C4D">
            <w:pPr>
              <w:jc w:val="both"/>
              <w:rPr>
                <w:rFonts w:asciiTheme="minorHAnsi" w:hAnsiTheme="minorHAnsi" w:cstheme="minorHAnsi"/>
                <w:b/>
                <w:sz w:val="22"/>
                <w:szCs w:val="22"/>
              </w:rPr>
            </w:pPr>
          </w:p>
        </w:tc>
        <w:tc>
          <w:tcPr>
            <w:tcW w:w="717" w:type="dxa"/>
            <w:tcPrChange w:id="611" w:author="Gann, Julie" w:date="2025-10-06T15:04:00Z" w16du:dateUtc="2025-10-06T20:04:00Z">
              <w:tcPr>
                <w:tcW w:w="718" w:type="dxa"/>
                <w:gridSpan w:val="2"/>
              </w:tcPr>
            </w:tcPrChange>
          </w:tcPr>
          <w:p w14:paraId="3A853EAF" w14:textId="77777777" w:rsidR="00953C4D" w:rsidRPr="00A54018" w:rsidRDefault="00953C4D" w:rsidP="00953C4D">
            <w:pPr>
              <w:jc w:val="both"/>
              <w:rPr>
                <w:rFonts w:asciiTheme="minorHAnsi" w:hAnsiTheme="minorHAnsi" w:cstheme="minorHAnsi"/>
                <w:b/>
                <w:sz w:val="22"/>
                <w:szCs w:val="22"/>
              </w:rPr>
            </w:pPr>
          </w:p>
        </w:tc>
        <w:tc>
          <w:tcPr>
            <w:tcW w:w="611" w:type="dxa"/>
            <w:tcPrChange w:id="612" w:author="Gann, Julie" w:date="2025-10-06T15:04:00Z" w16du:dateUtc="2025-10-06T20:04:00Z">
              <w:tcPr>
                <w:tcW w:w="616" w:type="dxa"/>
                <w:gridSpan w:val="2"/>
              </w:tcPr>
            </w:tcPrChange>
          </w:tcPr>
          <w:p w14:paraId="24C2A195" w14:textId="77777777" w:rsidR="00953C4D" w:rsidRPr="00A54018" w:rsidRDefault="00953C4D" w:rsidP="00953C4D">
            <w:pPr>
              <w:jc w:val="both"/>
              <w:rPr>
                <w:rFonts w:asciiTheme="minorHAnsi" w:hAnsiTheme="minorHAnsi" w:cstheme="minorHAnsi"/>
                <w:b/>
                <w:sz w:val="22"/>
                <w:szCs w:val="22"/>
              </w:rPr>
            </w:pPr>
          </w:p>
        </w:tc>
        <w:tc>
          <w:tcPr>
            <w:tcW w:w="676" w:type="dxa"/>
            <w:tcPrChange w:id="613" w:author="Gann, Julie" w:date="2025-10-06T15:04:00Z" w16du:dateUtc="2025-10-06T20:04:00Z">
              <w:tcPr>
                <w:tcW w:w="684" w:type="dxa"/>
                <w:gridSpan w:val="2"/>
              </w:tcPr>
            </w:tcPrChange>
          </w:tcPr>
          <w:p w14:paraId="59BD9B15" w14:textId="77777777" w:rsidR="00953C4D" w:rsidRPr="00A54018" w:rsidRDefault="00953C4D" w:rsidP="00953C4D">
            <w:pPr>
              <w:jc w:val="both"/>
              <w:rPr>
                <w:rFonts w:asciiTheme="minorHAnsi" w:hAnsiTheme="minorHAnsi" w:cstheme="minorHAnsi"/>
                <w:b/>
                <w:sz w:val="22"/>
                <w:szCs w:val="22"/>
              </w:rPr>
            </w:pPr>
          </w:p>
        </w:tc>
        <w:tc>
          <w:tcPr>
            <w:tcW w:w="1409" w:type="dxa"/>
            <w:tcPrChange w:id="614" w:author="Gann, Julie" w:date="2025-10-06T15:04:00Z" w16du:dateUtc="2025-10-06T20:04:00Z">
              <w:tcPr>
                <w:tcW w:w="1418" w:type="dxa"/>
                <w:gridSpan w:val="3"/>
              </w:tcPr>
            </w:tcPrChange>
          </w:tcPr>
          <w:p w14:paraId="59F3592E" w14:textId="77777777" w:rsidR="00953C4D" w:rsidRPr="00A54018" w:rsidRDefault="00953C4D" w:rsidP="00953C4D">
            <w:pPr>
              <w:jc w:val="both"/>
              <w:rPr>
                <w:rFonts w:asciiTheme="minorHAnsi" w:hAnsiTheme="minorHAnsi" w:cstheme="minorHAnsi"/>
                <w:b/>
                <w:sz w:val="22"/>
                <w:szCs w:val="22"/>
              </w:rPr>
            </w:pPr>
          </w:p>
        </w:tc>
        <w:tc>
          <w:tcPr>
            <w:tcW w:w="1499" w:type="dxa"/>
            <w:tcPrChange w:id="615" w:author="Gann, Julie" w:date="2025-10-06T15:04:00Z" w16du:dateUtc="2025-10-06T20:04:00Z">
              <w:tcPr>
                <w:tcW w:w="1511" w:type="dxa"/>
                <w:gridSpan w:val="2"/>
              </w:tcPr>
            </w:tcPrChange>
          </w:tcPr>
          <w:p w14:paraId="67B130C5" w14:textId="77777777" w:rsidR="00953C4D" w:rsidRPr="00A54018" w:rsidRDefault="00953C4D" w:rsidP="00953C4D">
            <w:pPr>
              <w:jc w:val="both"/>
              <w:rPr>
                <w:rFonts w:asciiTheme="minorHAnsi" w:hAnsiTheme="minorHAnsi" w:cstheme="minorHAnsi"/>
                <w:b/>
                <w:sz w:val="22"/>
                <w:szCs w:val="22"/>
              </w:rPr>
            </w:pPr>
          </w:p>
        </w:tc>
        <w:tc>
          <w:tcPr>
            <w:tcW w:w="1871" w:type="dxa"/>
            <w:tcPrChange w:id="616" w:author="Gann, Julie" w:date="2025-10-06T15:04:00Z" w16du:dateUtc="2025-10-06T20:04:00Z">
              <w:tcPr>
                <w:tcW w:w="1890" w:type="dxa"/>
                <w:gridSpan w:val="2"/>
              </w:tcPr>
            </w:tcPrChange>
          </w:tcPr>
          <w:p w14:paraId="13A8E776" w14:textId="77777777" w:rsidR="00953C4D" w:rsidRPr="00A54018" w:rsidRDefault="00953C4D" w:rsidP="00953C4D">
            <w:pPr>
              <w:jc w:val="both"/>
              <w:rPr>
                <w:rFonts w:asciiTheme="minorHAnsi" w:hAnsiTheme="minorHAnsi" w:cstheme="minorHAnsi"/>
                <w:b/>
                <w:sz w:val="22"/>
                <w:szCs w:val="22"/>
              </w:rPr>
            </w:pPr>
          </w:p>
        </w:tc>
      </w:tr>
      <w:tr w:rsidR="00953C4D" w:rsidRPr="00A54018" w14:paraId="49F76F9F" w14:textId="77777777" w:rsidTr="00953C4D">
        <w:trPr>
          <w:trPrChange w:id="617" w:author="Gann, Julie" w:date="2025-10-06T15:04:00Z" w16du:dateUtc="2025-10-06T20:04:00Z">
            <w:trPr>
              <w:gridAfter w:val="0"/>
            </w:trPr>
          </w:trPrChange>
        </w:trPr>
        <w:tc>
          <w:tcPr>
            <w:tcW w:w="2875" w:type="dxa"/>
            <w:tcPrChange w:id="618" w:author="Gann, Julie" w:date="2025-10-06T15:04:00Z" w16du:dateUtc="2025-10-06T20:04:00Z">
              <w:tcPr>
                <w:tcW w:w="1750" w:type="dxa"/>
              </w:tcPr>
            </w:tcPrChange>
          </w:tcPr>
          <w:p w14:paraId="7361F46E"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619" w:author="Gann, Julie" w:date="2025-10-06T15:04:00Z" w16du:dateUtc="2025-10-06T20:04:00Z">
              <w:tcPr>
                <w:tcW w:w="840" w:type="dxa"/>
              </w:tcPr>
            </w:tcPrChange>
          </w:tcPr>
          <w:p w14:paraId="0FEB19B9" w14:textId="77777777" w:rsidR="00953C4D" w:rsidRPr="00A54018" w:rsidRDefault="00953C4D" w:rsidP="00953C4D">
            <w:pPr>
              <w:jc w:val="both"/>
              <w:rPr>
                <w:rFonts w:asciiTheme="minorHAnsi" w:hAnsiTheme="minorHAnsi" w:cstheme="minorHAnsi"/>
                <w:b/>
                <w:sz w:val="22"/>
                <w:szCs w:val="22"/>
              </w:rPr>
            </w:pPr>
          </w:p>
        </w:tc>
        <w:tc>
          <w:tcPr>
            <w:tcW w:w="717" w:type="dxa"/>
            <w:tcPrChange w:id="620" w:author="Gann, Julie" w:date="2025-10-06T15:04:00Z" w16du:dateUtc="2025-10-06T20:04:00Z">
              <w:tcPr>
                <w:tcW w:w="718" w:type="dxa"/>
                <w:gridSpan w:val="2"/>
              </w:tcPr>
            </w:tcPrChange>
          </w:tcPr>
          <w:p w14:paraId="49468820" w14:textId="77777777" w:rsidR="00953C4D" w:rsidRPr="00A54018" w:rsidRDefault="00953C4D" w:rsidP="00953C4D">
            <w:pPr>
              <w:jc w:val="both"/>
              <w:rPr>
                <w:rFonts w:asciiTheme="minorHAnsi" w:hAnsiTheme="minorHAnsi" w:cstheme="minorHAnsi"/>
                <w:b/>
                <w:sz w:val="22"/>
                <w:szCs w:val="22"/>
              </w:rPr>
            </w:pPr>
          </w:p>
        </w:tc>
        <w:tc>
          <w:tcPr>
            <w:tcW w:w="611" w:type="dxa"/>
            <w:tcPrChange w:id="621" w:author="Gann, Julie" w:date="2025-10-06T15:04:00Z" w16du:dateUtc="2025-10-06T20:04:00Z">
              <w:tcPr>
                <w:tcW w:w="616" w:type="dxa"/>
                <w:gridSpan w:val="2"/>
              </w:tcPr>
            </w:tcPrChange>
          </w:tcPr>
          <w:p w14:paraId="31E11D20" w14:textId="77777777" w:rsidR="00953C4D" w:rsidRPr="00A54018" w:rsidRDefault="00953C4D" w:rsidP="00953C4D">
            <w:pPr>
              <w:jc w:val="both"/>
              <w:rPr>
                <w:rFonts w:asciiTheme="minorHAnsi" w:hAnsiTheme="minorHAnsi" w:cstheme="minorHAnsi"/>
                <w:b/>
                <w:sz w:val="22"/>
                <w:szCs w:val="22"/>
              </w:rPr>
            </w:pPr>
          </w:p>
        </w:tc>
        <w:tc>
          <w:tcPr>
            <w:tcW w:w="676" w:type="dxa"/>
            <w:tcPrChange w:id="622" w:author="Gann, Julie" w:date="2025-10-06T15:04:00Z" w16du:dateUtc="2025-10-06T20:04:00Z">
              <w:tcPr>
                <w:tcW w:w="684" w:type="dxa"/>
                <w:gridSpan w:val="2"/>
              </w:tcPr>
            </w:tcPrChange>
          </w:tcPr>
          <w:p w14:paraId="242724E0" w14:textId="77777777" w:rsidR="00953C4D" w:rsidRPr="00A54018" w:rsidRDefault="00953C4D" w:rsidP="00953C4D">
            <w:pPr>
              <w:jc w:val="both"/>
              <w:rPr>
                <w:rFonts w:asciiTheme="minorHAnsi" w:hAnsiTheme="minorHAnsi" w:cstheme="minorHAnsi"/>
                <w:b/>
                <w:sz w:val="22"/>
                <w:szCs w:val="22"/>
              </w:rPr>
            </w:pPr>
          </w:p>
        </w:tc>
        <w:tc>
          <w:tcPr>
            <w:tcW w:w="1409" w:type="dxa"/>
            <w:tcPrChange w:id="623" w:author="Gann, Julie" w:date="2025-10-06T15:04:00Z" w16du:dateUtc="2025-10-06T20:04:00Z">
              <w:tcPr>
                <w:tcW w:w="1418" w:type="dxa"/>
                <w:gridSpan w:val="3"/>
              </w:tcPr>
            </w:tcPrChange>
          </w:tcPr>
          <w:p w14:paraId="0CBE6D76" w14:textId="77777777" w:rsidR="00953C4D" w:rsidRPr="00A54018" w:rsidRDefault="00953C4D" w:rsidP="00953C4D">
            <w:pPr>
              <w:jc w:val="both"/>
              <w:rPr>
                <w:rFonts w:asciiTheme="minorHAnsi" w:hAnsiTheme="minorHAnsi" w:cstheme="minorHAnsi"/>
                <w:b/>
                <w:sz w:val="22"/>
                <w:szCs w:val="22"/>
              </w:rPr>
            </w:pPr>
          </w:p>
        </w:tc>
        <w:tc>
          <w:tcPr>
            <w:tcW w:w="1499" w:type="dxa"/>
            <w:tcPrChange w:id="624" w:author="Gann, Julie" w:date="2025-10-06T15:04:00Z" w16du:dateUtc="2025-10-06T20:04:00Z">
              <w:tcPr>
                <w:tcW w:w="1511" w:type="dxa"/>
                <w:gridSpan w:val="2"/>
              </w:tcPr>
            </w:tcPrChange>
          </w:tcPr>
          <w:p w14:paraId="0079F14F" w14:textId="77777777" w:rsidR="00953C4D" w:rsidRPr="00A54018" w:rsidRDefault="00953C4D" w:rsidP="00953C4D">
            <w:pPr>
              <w:jc w:val="both"/>
              <w:rPr>
                <w:rFonts w:asciiTheme="minorHAnsi" w:hAnsiTheme="minorHAnsi" w:cstheme="minorHAnsi"/>
                <w:b/>
                <w:sz w:val="22"/>
                <w:szCs w:val="22"/>
              </w:rPr>
            </w:pPr>
          </w:p>
        </w:tc>
        <w:tc>
          <w:tcPr>
            <w:tcW w:w="1871" w:type="dxa"/>
            <w:tcPrChange w:id="625" w:author="Gann, Julie" w:date="2025-10-06T15:04:00Z" w16du:dateUtc="2025-10-06T20:04:00Z">
              <w:tcPr>
                <w:tcW w:w="1890" w:type="dxa"/>
                <w:gridSpan w:val="2"/>
              </w:tcPr>
            </w:tcPrChange>
          </w:tcPr>
          <w:p w14:paraId="612B01F8" w14:textId="77777777" w:rsidR="00953C4D" w:rsidRPr="00A54018" w:rsidRDefault="00953C4D" w:rsidP="00953C4D">
            <w:pPr>
              <w:jc w:val="both"/>
              <w:rPr>
                <w:rFonts w:asciiTheme="minorHAnsi" w:hAnsiTheme="minorHAnsi" w:cstheme="minorHAnsi"/>
                <w:b/>
                <w:sz w:val="22"/>
                <w:szCs w:val="22"/>
              </w:rPr>
            </w:pPr>
          </w:p>
        </w:tc>
      </w:tr>
      <w:tr w:rsidR="00953C4D" w:rsidRPr="00A54018" w14:paraId="7C76226B" w14:textId="77777777" w:rsidTr="00953C4D">
        <w:trPr>
          <w:trPrChange w:id="626" w:author="Gann, Julie" w:date="2025-10-06T15:04:00Z" w16du:dateUtc="2025-10-06T20:04:00Z">
            <w:trPr>
              <w:gridAfter w:val="0"/>
            </w:trPr>
          </w:trPrChange>
        </w:trPr>
        <w:tc>
          <w:tcPr>
            <w:tcW w:w="2875" w:type="dxa"/>
            <w:tcPrChange w:id="627" w:author="Gann, Julie" w:date="2025-10-06T15:04:00Z" w16du:dateUtc="2025-10-06T20:04:00Z">
              <w:tcPr>
                <w:tcW w:w="1750" w:type="dxa"/>
              </w:tcPr>
            </w:tcPrChange>
          </w:tcPr>
          <w:p w14:paraId="3481F49D"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628" w:author="Gann, Julie" w:date="2025-10-06T15:04:00Z" w16du:dateUtc="2025-10-06T20:04:00Z">
              <w:tcPr>
                <w:tcW w:w="840" w:type="dxa"/>
              </w:tcPr>
            </w:tcPrChange>
          </w:tcPr>
          <w:p w14:paraId="7891FA4E" w14:textId="77777777" w:rsidR="00953C4D" w:rsidRPr="00A54018" w:rsidRDefault="00953C4D" w:rsidP="00953C4D">
            <w:pPr>
              <w:jc w:val="both"/>
              <w:rPr>
                <w:rFonts w:asciiTheme="minorHAnsi" w:hAnsiTheme="minorHAnsi" w:cstheme="minorHAnsi"/>
                <w:b/>
                <w:sz w:val="22"/>
                <w:szCs w:val="22"/>
              </w:rPr>
            </w:pPr>
          </w:p>
        </w:tc>
        <w:tc>
          <w:tcPr>
            <w:tcW w:w="717" w:type="dxa"/>
            <w:tcPrChange w:id="629" w:author="Gann, Julie" w:date="2025-10-06T15:04:00Z" w16du:dateUtc="2025-10-06T20:04:00Z">
              <w:tcPr>
                <w:tcW w:w="718" w:type="dxa"/>
                <w:gridSpan w:val="2"/>
              </w:tcPr>
            </w:tcPrChange>
          </w:tcPr>
          <w:p w14:paraId="133C8949" w14:textId="77777777" w:rsidR="00953C4D" w:rsidRPr="00A54018" w:rsidRDefault="00953C4D" w:rsidP="00953C4D">
            <w:pPr>
              <w:jc w:val="both"/>
              <w:rPr>
                <w:rFonts w:asciiTheme="minorHAnsi" w:hAnsiTheme="minorHAnsi" w:cstheme="minorHAnsi"/>
                <w:b/>
                <w:sz w:val="22"/>
                <w:szCs w:val="22"/>
              </w:rPr>
            </w:pPr>
          </w:p>
        </w:tc>
        <w:tc>
          <w:tcPr>
            <w:tcW w:w="611" w:type="dxa"/>
            <w:tcPrChange w:id="630" w:author="Gann, Julie" w:date="2025-10-06T15:04:00Z" w16du:dateUtc="2025-10-06T20:04:00Z">
              <w:tcPr>
                <w:tcW w:w="616" w:type="dxa"/>
                <w:gridSpan w:val="2"/>
              </w:tcPr>
            </w:tcPrChange>
          </w:tcPr>
          <w:p w14:paraId="146B6E3E" w14:textId="77777777" w:rsidR="00953C4D" w:rsidRPr="00A54018" w:rsidRDefault="00953C4D" w:rsidP="00953C4D">
            <w:pPr>
              <w:jc w:val="both"/>
              <w:rPr>
                <w:rFonts w:asciiTheme="minorHAnsi" w:hAnsiTheme="minorHAnsi" w:cstheme="minorHAnsi"/>
                <w:b/>
                <w:sz w:val="22"/>
                <w:szCs w:val="22"/>
              </w:rPr>
            </w:pPr>
          </w:p>
        </w:tc>
        <w:tc>
          <w:tcPr>
            <w:tcW w:w="676" w:type="dxa"/>
            <w:tcPrChange w:id="631" w:author="Gann, Julie" w:date="2025-10-06T15:04:00Z" w16du:dateUtc="2025-10-06T20:04:00Z">
              <w:tcPr>
                <w:tcW w:w="684" w:type="dxa"/>
                <w:gridSpan w:val="2"/>
              </w:tcPr>
            </w:tcPrChange>
          </w:tcPr>
          <w:p w14:paraId="78710741" w14:textId="77777777" w:rsidR="00953C4D" w:rsidRPr="00A54018" w:rsidRDefault="00953C4D" w:rsidP="00953C4D">
            <w:pPr>
              <w:jc w:val="both"/>
              <w:rPr>
                <w:rFonts w:asciiTheme="minorHAnsi" w:hAnsiTheme="minorHAnsi" w:cstheme="minorHAnsi"/>
                <w:b/>
                <w:sz w:val="22"/>
                <w:szCs w:val="22"/>
              </w:rPr>
            </w:pPr>
          </w:p>
        </w:tc>
        <w:tc>
          <w:tcPr>
            <w:tcW w:w="1409" w:type="dxa"/>
            <w:tcPrChange w:id="632" w:author="Gann, Julie" w:date="2025-10-06T15:04:00Z" w16du:dateUtc="2025-10-06T20:04:00Z">
              <w:tcPr>
                <w:tcW w:w="1418" w:type="dxa"/>
                <w:gridSpan w:val="3"/>
              </w:tcPr>
            </w:tcPrChange>
          </w:tcPr>
          <w:p w14:paraId="23303470" w14:textId="77777777" w:rsidR="00953C4D" w:rsidRPr="00A54018" w:rsidRDefault="00953C4D" w:rsidP="00953C4D">
            <w:pPr>
              <w:jc w:val="both"/>
              <w:rPr>
                <w:rFonts w:asciiTheme="minorHAnsi" w:hAnsiTheme="minorHAnsi" w:cstheme="minorHAnsi"/>
                <w:b/>
                <w:sz w:val="22"/>
                <w:szCs w:val="22"/>
              </w:rPr>
            </w:pPr>
          </w:p>
        </w:tc>
        <w:tc>
          <w:tcPr>
            <w:tcW w:w="1499" w:type="dxa"/>
            <w:tcPrChange w:id="633" w:author="Gann, Julie" w:date="2025-10-06T15:04:00Z" w16du:dateUtc="2025-10-06T20:04:00Z">
              <w:tcPr>
                <w:tcW w:w="1511" w:type="dxa"/>
                <w:gridSpan w:val="2"/>
              </w:tcPr>
            </w:tcPrChange>
          </w:tcPr>
          <w:p w14:paraId="0B586EDA" w14:textId="77777777" w:rsidR="00953C4D" w:rsidRPr="00A54018" w:rsidRDefault="00953C4D" w:rsidP="00953C4D">
            <w:pPr>
              <w:jc w:val="both"/>
              <w:rPr>
                <w:rFonts w:asciiTheme="minorHAnsi" w:hAnsiTheme="minorHAnsi" w:cstheme="minorHAnsi"/>
                <w:b/>
                <w:sz w:val="22"/>
                <w:szCs w:val="22"/>
              </w:rPr>
            </w:pPr>
          </w:p>
        </w:tc>
        <w:tc>
          <w:tcPr>
            <w:tcW w:w="1871" w:type="dxa"/>
            <w:tcPrChange w:id="634" w:author="Gann, Julie" w:date="2025-10-06T15:04:00Z" w16du:dateUtc="2025-10-06T20:04:00Z">
              <w:tcPr>
                <w:tcW w:w="1890" w:type="dxa"/>
                <w:gridSpan w:val="2"/>
              </w:tcPr>
            </w:tcPrChange>
          </w:tcPr>
          <w:p w14:paraId="5AA16395" w14:textId="77777777" w:rsidR="00953C4D" w:rsidRPr="00A54018" w:rsidRDefault="00953C4D" w:rsidP="00953C4D">
            <w:pPr>
              <w:jc w:val="both"/>
              <w:rPr>
                <w:rFonts w:asciiTheme="minorHAnsi" w:hAnsiTheme="minorHAnsi" w:cstheme="minorHAnsi"/>
                <w:b/>
                <w:sz w:val="22"/>
                <w:szCs w:val="22"/>
              </w:rPr>
            </w:pPr>
          </w:p>
        </w:tc>
      </w:tr>
      <w:tr w:rsidR="00953C4D" w:rsidRPr="00A54018" w14:paraId="5F38799B" w14:textId="77777777" w:rsidTr="00953C4D">
        <w:trPr>
          <w:trPrChange w:id="635" w:author="Gann, Julie" w:date="2025-10-06T15:04:00Z" w16du:dateUtc="2025-10-06T20:04:00Z">
            <w:trPr>
              <w:gridAfter w:val="0"/>
            </w:trPr>
          </w:trPrChange>
        </w:trPr>
        <w:tc>
          <w:tcPr>
            <w:tcW w:w="2875" w:type="dxa"/>
            <w:tcPrChange w:id="636" w:author="Gann, Julie" w:date="2025-10-06T15:04:00Z" w16du:dateUtc="2025-10-06T20:04:00Z">
              <w:tcPr>
                <w:tcW w:w="1750" w:type="dxa"/>
              </w:tcPr>
            </w:tcPrChange>
          </w:tcPr>
          <w:p w14:paraId="5B135429" w14:textId="3DEB406A" w:rsidR="00953C4D" w:rsidRPr="008B2A87" w:rsidRDefault="00953C4D" w:rsidP="00953C4D">
            <w:pPr>
              <w:jc w:val="right"/>
              <w:rPr>
                <w:rFonts w:asciiTheme="minorHAnsi" w:hAnsiTheme="minorHAnsi" w:cstheme="minorHAnsi"/>
                <w:sz w:val="22"/>
                <w:szCs w:val="22"/>
                <w:highlight w:val="lightGray"/>
                <w:rPrChange w:id="637" w:author="Gann, Julie" w:date="2025-10-07T09:00:00Z" w16du:dateUtc="2025-10-07T14:00:00Z">
                  <w:rPr>
                    <w:rFonts w:asciiTheme="minorHAnsi" w:hAnsiTheme="minorHAnsi" w:cstheme="minorHAnsi"/>
                    <w:sz w:val="22"/>
                    <w:szCs w:val="22"/>
                  </w:rPr>
                </w:rPrChange>
              </w:rPr>
            </w:pPr>
            <w:ins w:id="638" w:author="Gann, Julie" w:date="2025-10-06T15:03:00Z" w16du:dateUtc="2025-10-06T20:03:00Z">
              <w:r w:rsidRPr="008B2A87">
                <w:rPr>
                  <w:rFonts w:asciiTheme="minorHAnsi" w:hAnsiTheme="minorHAnsi" w:cstheme="minorHAnsi"/>
                  <w:sz w:val="22"/>
                  <w:szCs w:val="22"/>
                  <w:highlight w:val="lightGray"/>
                  <w:rPrChange w:id="639" w:author="Gann, Julie" w:date="2025-10-07T09:00:00Z" w16du:dateUtc="2025-10-07T14:00:00Z">
                    <w:rPr>
                      <w:rFonts w:asciiTheme="minorHAnsi" w:hAnsiTheme="minorHAnsi" w:cstheme="minorHAnsi"/>
                      <w:sz w:val="22"/>
                      <w:szCs w:val="22"/>
                    </w:rPr>
                  </w:rPrChange>
                </w:rPr>
                <w:t>Private Placement Securities</w:t>
              </w:r>
            </w:ins>
            <w:del w:id="640" w:author="Gann, Julie" w:date="2025-10-06T15:03:00Z" w16du:dateUtc="2025-10-06T20:03:00Z">
              <w:r w:rsidRPr="008B2A87" w:rsidDel="00953C4D">
                <w:rPr>
                  <w:rFonts w:asciiTheme="minorHAnsi" w:hAnsiTheme="minorHAnsi" w:cstheme="minorHAnsi"/>
                  <w:sz w:val="22"/>
                  <w:szCs w:val="22"/>
                  <w:highlight w:val="lightGray"/>
                  <w:rPrChange w:id="641" w:author="Gann, Julie" w:date="2025-10-07T09:00:00Z" w16du:dateUtc="2025-10-07T14:00:00Z">
                    <w:rPr>
                      <w:rFonts w:asciiTheme="minorHAnsi" w:hAnsiTheme="minorHAnsi" w:cstheme="minorHAnsi"/>
                      <w:sz w:val="22"/>
                      <w:szCs w:val="22"/>
                    </w:rPr>
                  </w:rPrChange>
                </w:rPr>
                <w:delText>Reg D</w:delText>
              </w:r>
            </w:del>
          </w:p>
        </w:tc>
        <w:tc>
          <w:tcPr>
            <w:tcW w:w="720" w:type="dxa"/>
            <w:tcPrChange w:id="642" w:author="Gann, Julie" w:date="2025-10-06T15:04:00Z" w16du:dateUtc="2025-10-06T20:04:00Z">
              <w:tcPr>
                <w:tcW w:w="840" w:type="dxa"/>
              </w:tcPr>
            </w:tcPrChange>
          </w:tcPr>
          <w:p w14:paraId="0F909B50" w14:textId="77777777" w:rsidR="00953C4D" w:rsidRPr="00A54018" w:rsidRDefault="00953C4D" w:rsidP="00953C4D">
            <w:pPr>
              <w:jc w:val="both"/>
              <w:rPr>
                <w:rFonts w:asciiTheme="minorHAnsi" w:hAnsiTheme="minorHAnsi" w:cstheme="minorHAnsi"/>
                <w:b/>
                <w:sz w:val="22"/>
                <w:szCs w:val="22"/>
              </w:rPr>
            </w:pPr>
          </w:p>
        </w:tc>
        <w:tc>
          <w:tcPr>
            <w:tcW w:w="717" w:type="dxa"/>
            <w:tcPrChange w:id="643" w:author="Gann, Julie" w:date="2025-10-06T15:04:00Z" w16du:dateUtc="2025-10-06T20:04:00Z">
              <w:tcPr>
                <w:tcW w:w="718" w:type="dxa"/>
                <w:gridSpan w:val="2"/>
              </w:tcPr>
            </w:tcPrChange>
          </w:tcPr>
          <w:p w14:paraId="39A30D8D" w14:textId="77777777" w:rsidR="00953C4D" w:rsidRPr="00A54018" w:rsidRDefault="00953C4D" w:rsidP="00953C4D">
            <w:pPr>
              <w:jc w:val="both"/>
              <w:rPr>
                <w:rFonts w:asciiTheme="minorHAnsi" w:hAnsiTheme="minorHAnsi" w:cstheme="minorHAnsi"/>
                <w:b/>
                <w:sz w:val="22"/>
                <w:szCs w:val="22"/>
              </w:rPr>
            </w:pPr>
          </w:p>
        </w:tc>
        <w:tc>
          <w:tcPr>
            <w:tcW w:w="611" w:type="dxa"/>
            <w:tcPrChange w:id="644" w:author="Gann, Julie" w:date="2025-10-06T15:04:00Z" w16du:dateUtc="2025-10-06T20:04:00Z">
              <w:tcPr>
                <w:tcW w:w="616" w:type="dxa"/>
                <w:gridSpan w:val="2"/>
              </w:tcPr>
            </w:tcPrChange>
          </w:tcPr>
          <w:p w14:paraId="3F4BAA9F" w14:textId="77777777" w:rsidR="00953C4D" w:rsidRPr="00A54018" w:rsidRDefault="00953C4D" w:rsidP="00953C4D">
            <w:pPr>
              <w:jc w:val="both"/>
              <w:rPr>
                <w:rFonts w:asciiTheme="minorHAnsi" w:hAnsiTheme="minorHAnsi" w:cstheme="minorHAnsi"/>
                <w:b/>
                <w:sz w:val="22"/>
                <w:szCs w:val="22"/>
              </w:rPr>
            </w:pPr>
          </w:p>
        </w:tc>
        <w:tc>
          <w:tcPr>
            <w:tcW w:w="676" w:type="dxa"/>
            <w:tcPrChange w:id="645" w:author="Gann, Julie" w:date="2025-10-06T15:04:00Z" w16du:dateUtc="2025-10-06T20:04:00Z">
              <w:tcPr>
                <w:tcW w:w="684" w:type="dxa"/>
                <w:gridSpan w:val="2"/>
              </w:tcPr>
            </w:tcPrChange>
          </w:tcPr>
          <w:p w14:paraId="54DD6BC7" w14:textId="77777777" w:rsidR="00953C4D" w:rsidRPr="00A54018" w:rsidRDefault="00953C4D" w:rsidP="00953C4D">
            <w:pPr>
              <w:jc w:val="both"/>
              <w:rPr>
                <w:rFonts w:asciiTheme="minorHAnsi" w:hAnsiTheme="minorHAnsi" w:cstheme="minorHAnsi"/>
                <w:b/>
                <w:sz w:val="22"/>
                <w:szCs w:val="22"/>
              </w:rPr>
            </w:pPr>
          </w:p>
        </w:tc>
        <w:tc>
          <w:tcPr>
            <w:tcW w:w="1409" w:type="dxa"/>
            <w:tcPrChange w:id="646" w:author="Gann, Julie" w:date="2025-10-06T15:04:00Z" w16du:dateUtc="2025-10-06T20:04:00Z">
              <w:tcPr>
                <w:tcW w:w="1418" w:type="dxa"/>
                <w:gridSpan w:val="3"/>
              </w:tcPr>
            </w:tcPrChange>
          </w:tcPr>
          <w:p w14:paraId="4D7C9F36" w14:textId="77777777" w:rsidR="00953C4D" w:rsidRPr="00A54018" w:rsidRDefault="00953C4D" w:rsidP="00953C4D">
            <w:pPr>
              <w:jc w:val="both"/>
              <w:rPr>
                <w:rFonts w:asciiTheme="minorHAnsi" w:hAnsiTheme="minorHAnsi" w:cstheme="minorHAnsi"/>
                <w:b/>
                <w:sz w:val="22"/>
                <w:szCs w:val="22"/>
              </w:rPr>
            </w:pPr>
          </w:p>
        </w:tc>
        <w:tc>
          <w:tcPr>
            <w:tcW w:w="1499" w:type="dxa"/>
            <w:tcPrChange w:id="647" w:author="Gann, Julie" w:date="2025-10-06T15:04:00Z" w16du:dateUtc="2025-10-06T20:04:00Z">
              <w:tcPr>
                <w:tcW w:w="1511" w:type="dxa"/>
                <w:gridSpan w:val="2"/>
              </w:tcPr>
            </w:tcPrChange>
          </w:tcPr>
          <w:p w14:paraId="40F4C65D" w14:textId="77777777" w:rsidR="00953C4D" w:rsidRPr="00A54018" w:rsidRDefault="00953C4D" w:rsidP="00953C4D">
            <w:pPr>
              <w:jc w:val="both"/>
              <w:rPr>
                <w:rFonts w:asciiTheme="minorHAnsi" w:hAnsiTheme="minorHAnsi" w:cstheme="minorHAnsi"/>
                <w:b/>
                <w:sz w:val="22"/>
                <w:szCs w:val="22"/>
              </w:rPr>
            </w:pPr>
          </w:p>
        </w:tc>
        <w:tc>
          <w:tcPr>
            <w:tcW w:w="1871" w:type="dxa"/>
            <w:tcPrChange w:id="648" w:author="Gann, Julie" w:date="2025-10-06T15:04:00Z" w16du:dateUtc="2025-10-06T20:04:00Z">
              <w:tcPr>
                <w:tcW w:w="1890" w:type="dxa"/>
                <w:gridSpan w:val="2"/>
              </w:tcPr>
            </w:tcPrChange>
          </w:tcPr>
          <w:p w14:paraId="096ABF45" w14:textId="77777777" w:rsidR="00953C4D" w:rsidRPr="00A54018" w:rsidRDefault="00953C4D" w:rsidP="00953C4D">
            <w:pPr>
              <w:jc w:val="both"/>
              <w:rPr>
                <w:rFonts w:asciiTheme="minorHAnsi" w:hAnsiTheme="minorHAnsi" w:cstheme="minorHAnsi"/>
                <w:b/>
                <w:sz w:val="22"/>
                <w:szCs w:val="22"/>
              </w:rPr>
            </w:pPr>
          </w:p>
        </w:tc>
      </w:tr>
      <w:tr w:rsidR="00953C4D" w:rsidRPr="00A54018" w14:paraId="0B2AF217" w14:textId="77777777" w:rsidTr="00953C4D">
        <w:trPr>
          <w:trPrChange w:id="649" w:author="Gann, Julie" w:date="2025-10-06T15:04:00Z" w16du:dateUtc="2025-10-06T20:04:00Z">
            <w:trPr>
              <w:gridAfter w:val="0"/>
            </w:trPr>
          </w:trPrChange>
        </w:trPr>
        <w:tc>
          <w:tcPr>
            <w:tcW w:w="2875" w:type="dxa"/>
            <w:tcPrChange w:id="650" w:author="Gann, Julie" w:date="2025-10-06T15:04:00Z" w16du:dateUtc="2025-10-06T20:04:00Z">
              <w:tcPr>
                <w:tcW w:w="1750" w:type="dxa"/>
              </w:tcPr>
            </w:tcPrChange>
          </w:tcPr>
          <w:p w14:paraId="149E0A59" w14:textId="72043AD7" w:rsidR="00953C4D" w:rsidRPr="008B2A87" w:rsidRDefault="00953C4D" w:rsidP="00953C4D">
            <w:pPr>
              <w:jc w:val="right"/>
              <w:rPr>
                <w:rFonts w:asciiTheme="minorHAnsi" w:hAnsiTheme="minorHAnsi" w:cstheme="minorHAnsi"/>
                <w:sz w:val="22"/>
                <w:szCs w:val="22"/>
                <w:highlight w:val="lightGray"/>
                <w:rPrChange w:id="651" w:author="Gann, Julie" w:date="2025-10-07T09:00:00Z" w16du:dateUtc="2025-10-07T14:00:00Z">
                  <w:rPr>
                    <w:rFonts w:asciiTheme="minorHAnsi" w:hAnsiTheme="minorHAnsi" w:cstheme="minorHAnsi"/>
                    <w:sz w:val="22"/>
                    <w:szCs w:val="22"/>
                  </w:rPr>
                </w:rPrChange>
              </w:rPr>
            </w:pPr>
            <w:del w:id="652" w:author="Gann, Julie" w:date="2025-10-06T15:03:00Z" w16du:dateUtc="2025-10-06T20:03:00Z">
              <w:r w:rsidRPr="008B2A87" w:rsidDel="00953C4D">
                <w:rPr>
                  <w:rFonts w:asciiTheme="minorHAnsi" w:hAnsiTheme="minorHAnsi" w:cstheme="minorHAnsi"/>
                  <w:sz w:val="22"/>
                  <w:szCs w:val="22"/>
                  <w:highlight w:val="lightGray"/>
                  <w:rPrChange w:id="653" w:author="Gann, Julie" w:date="2025-10-07T09:00:00Z" w16du:dateUtc="2025-10-07T14:00:00Z">
                    <w:rPr>
                      <w:rFonts w:asciiTheme="minorHAnsi" w:hAnsiTheme="minorHAnsi" w:cstheme="minorHAnsi"/>
                      <w:sz w:val="22"/>
                      <w:szCs w:val="22"/>
                    </w:rPr>
                  </w:rPrChange>
                </w:rPr>
                <w:delText>Section 4(a)2</w:delText>
              </w:r>
            </w:del>
          </w:p>
        </w:tc>
        <w:tc>
          <w:tcPr>
            <w:tcW w:w="720" w:type="dxa"/>
            <w:tcPrChange w:id="654" w:author="Gann, Julie" w:date="2025-10-06T15:04:00Z" w16du:dateUtc="2025-10-06T20:04:00Z">
              <w:tcPr>
                <w:tcW w:w="840" w:type="dxa"/>
              </w:tcPr>
            </w:tcPrChange>
          </w:tcPr>
          <w:p w14:paraId="0DFFC669" w14:textId="77777777" w:rsidR="00953C4D" w:rsidRPr="00A54018" w:rsidRDefault="00953C4D" w:rsidP="00953C4D">
            <w:pPr>
              <w:jc w:val="both"/>
              <w:rPr>
                <w:rFonts w:asciiTheme="minorHAnsi" w:hAnsiTheme="minorHAnsi" w:cstheme="minorHAnsi"/>
                <w:b/>
                <w:sz w:val="22"/>
                <w:szCs w:val="22"/>
              </w:rPr>
            </w:pPr>
          </w:p>
        </w:tc>
        <w:tc>
          <w:tcPr>
            <w:tcW w:w="717" w:type="dxa"/>
            <w:tcPrChange w:id="655" w:author="Gann, Julie" w:date="2025-10-06T15:04:00Z" w16du:dateUtc="2025-10-06T20:04:00Z">
              <w:tcPr>
                <w:tcW w:w="718" w:type="dxa"/>
                <w:gridSpan w:val="2"/>
              </w:tcPr>
            </w:tcPrChange>
          </w:tcPr>
          <w:p w14:paraId="286B67F6" w14:textId="77777777" w:rsidR="00953C4D" w:rsidRPr="00A54018" w:rsidRDefault="00953C4D" w:rsidP="00953C4D">
            <w:pPr>
              <w:jc w:val="both"/>
              <w:rPr>
                <w:rFonts w:asciiTheme="minorHAnsi" w:hAnsiTheme="minorHAnsi" w:cstheme="minorHAnsi"/>
                <w:b/>
                <w:sz w:val="22"/>
                <w:szCs w:val="22"/>
              </w:rPr>
            </w:pPr>
          </w:p>
        </w:tc>
        <w:tc>
          <w:tcPr>
            <w:tcW w:w="611" w:type="dxa"/>
            <w:tcPrChange w:id="656" w:author="Gann, Julie" w:date="2025-10-06T15:04:00Z" w16du:dateUtc="2025-10-06T20:04:00Z">
              <w:tcPr>
                <w:tcW w:w="616" w:type="dxa"/>
                <w:gridSpan w:val="2"/>
              </w:tcPr>
            </w:tcPrChange>
          </w:tcPr>
          <w:p w14:paraId="3B801C96" w14:textId="77777777" w:rsidR="00953C4D" w:rsidRPr="00A54018" w:rsidRDefault="00953C4D" w:rsidP="00953C4D">
            <w:pPr>
              <w:jc w:val="both"/>
              <w:rPr>
                <w:rFonts w:asciiTheme="minorHAnsi" w:hAnsiTheme="minorHAnsi" w:cstheme="minorHAnsi"/>
                <w:b/>
                <w:sz w:val="22"/>
                <w:szCs w:val="22"/>
              </w:rPr>
            </w:pPr>
          </w:p>
        </w:tc>
        <w:tc>
          <w:tcPr>
            <w:tcW w:w="676" w:type="dxa"/>
            <w:tcPrChange w:id="657" w:author="Gann, Julie" w:date="2025-10-06T15:04:00Z" w16du:dateUtc="2025-10-06T20:04:00Z">
              <w:tcPr>
                <w:tcW w:w="684" w:type="dxa"/>
                <w:gridSpan w:val="2"/>
              </w:tcPr>
            </w:tcPrChange>
          </w:tcPr>
          <w:p w14:paraId="3CD586A0" w14:textId="77777777" w:rsidR="00953C4D" w:rsidRPr="00A54018" w:rsidRDefault="00953C4D" w:rsidP="00953C4D">
            <w:pPr>
              <w:jc w:val="both"/>
              <w:rPr>
                <w:rFonts w:asciiTheme="minorHAnsi" w:hAnsiTheme="minorHAnsi" w:cstheme="minorHAnsi"/>
                <w:b/>
                <w:sz w:val="22"/>
                <w:szCs w:val="22"/>
              </w:rPr>
            </w:pPr>
          </w:p>
        </w:tc>
        <w:tc>
          <w:tcPr>
            <w:tcW w:w="1409" w:type="dxa"/>
            <w:tcPrChange w:id="658" w:author="Gann, Julie" w:date="2025-10-06T15:04:00Z" w16du:dateUtc="2025-10-06T20:04:00Z">
              <w:tcPr>
                <w:tcW w:w="1418" w:type="dxa"/>
                <w:gridSpan w:val="3"/>
              </w:tcPr>
            </w:tcPrChange>
          </w:tcPr>
          <w:p w14:paraId="669A83AF" w14:textId="77777777" w:rsidR="00953C4D" w:rsidRPr="00A54018" w:rsidRDefault="00953C4D" w:rsidP="00953C4D">
            <w:pPr>
              <w:jc w:val="both"/>
              <w:rPr>
                <w:rFonts w:asciiTheme="minorHAnsi" w:hAnsiTheme="minorHAnsi" w:cstheme="minorHAnsi"/>
                <w:b/>
                <w:sz w:val="22"/>
                <w:szCs w:val="22"/>
              </w:rPr>
            </w:pPr>
          </w:p>
        </w:tc>
        <w:tc>
          <w:tcPr>
            <w:tcW w:w="1499" w:type="dxa"/>
            <w:tcPrChange w:id="659" w:author="Gann, Julie" w:date="2025-10-06T15:04:00Z" w16du:dateUtc="2025-10-06T20:04:00Z">
              <w:tcPr>
                <w:tcW w:w="1511" w:type="dxa"/>
                <w:gridSpan w:val="2"/>
              </w:tcPr>
            </w:tcPrChange>
          </w:tcPr>
          <w:p w14:paraId="50BACF6D" w14:textId="77777777" w:rsidR="00953C4D" w:rsidRPr="00A54018" w:rsidRDefault="00953C4D" w:rsidP="00953C4D">
            <w:pPr>
              <w:jc w:val="both"/>
              <w:rPr>
                <w:rFonts w:asciiTheme="minorHAnsi" w:hAnsiTheme="minorHAnsi" w:cstheme="minorHAnsi"/>
                <w:b/>
                <w:sz w:val="22"/>
                <w:szCs w:val="22"/>
              </w:rPr>
            </w:pPr>
          </w:p>
        </w:tc>
        <w:tc>
          <w:tcPr>
            <w:tcW w:w="1871" w:type="dxa"/>
            <w:tcPrChange w:id="660" w:author="Gann, Julie" w:date="2025-10-06T15:04:00Z" w16du:dateUtc="2025-10-06T20:04:00Z">
              <w:tcPr>
                <w:tcW w:w="1890" w:type="dxa"/>
                <w:gridSpan w:val="2"/>
              </w:tcPr>
            </w:tcPrChange>
          </w:tcPr>
          <w:p w14:paraId="29B4764B" w14:textId="77777777" w:rsidR="00953C4D" w:rsidRPr="00A54018" w:rsidRDefault="00953C4D" w:rsidP="00953C4D">
            <w:pPr>
              <w:jc w:val="both"/>
              <w:rPr>
                <w:rFonts w:asciiTheme="minorHAnsi" w:hAnsiTheme="minorHAnsi" w:cstheme="minorHAnsi"/>
                <w:b/>
                <w:sz w:val="22"/>
                <w:szCs w:val="22"/>
              </w:rPr>
            </w:pPr>
          </w:p>
        </w:tc>
      </w:tr>
      <w:tr w:rsidR="00953C4D" w:rsidRPr="00A54018" w14:paraId="47B71D67" w14:textId="77777777" w:rsidTr="00953C4D">
        <w:trPr>
          <w:trPrChange w:id="661" w:author="Gann, Julie" w:date="2025-10-06T15:04:00Z" w16du:dateUtc="2025-10-06T20:04:00Z">
            <w:trPr>
              <w:gridAfter w:val="0"/>
            </w:trPr>
          </w:trPrChange>
        </w:trPr>
        <w:tc>
          <w:tcPr>
            <w:tcW w:w="2875" w:type="dxa"/>
            <w:tcPrChange w:id="662" w:author="Gann, Julie" w:date="2025-10-06T15:04:00Z" w16du:dateUtc="2025-10-06T20:04:00Z">
              <w:tcPr>
                <w:tcW w:w="1750" w:type="dxa"/>
              </w:tcPr>
            </w:tcPrChange>
          </w:tcPr>
          <w:p w14:paraId="099623D7" w14:textId="04C64D63" w:rsidR="00953C4D" w:rsidRPr="008B2A87" w:rsidRDefault="00953C4D" w:rsidP="00953C4D">
            <w:pPr>
              <w:jc w:val="right"/>
              <w:rPr>
                <w:rFonts w:asciiTheme="minorHAnsi" w:hAnsiTheme="minorHAnsi" w:cstheme="minorHAnsi"/>
                <w:sz w:val="22"/>
                <w:szCs w:val="22"/>
                <w:highlight w:val="lightGray"/>
                <w:rPrChange w:id="663" w:author="Gann, Julie" w:date="2025-10-07T09:00:00Z" w16du:dateUtc="2025-10-07T14:00:00Z">
                  <w:rPr>
                    <w:rFonts w:asciiTheme="minorHAnsi" w:hAnsiTheme="minorHAnsi" w:cstheme="minorHAnsi"/>
                    <w:sz w:val="22"/>
                    <w:szCs w:val="22"/>
                  </w:rPr>
                </w:rPrChange>
              </w:rPr>
            </w:pPr>
            <w:ins w:id="664" w:author="Gann, Julie" w:date="2025-10-06T15:03:00Z" w16du:dateUtc="2025-10-06T20:03:00Z">
              <w:r w:rsidRPr="008B2A87">
                <w:rPr>
                  <w:rFonts w:asciiTheme="minorHAnsi" w:hAnsiTheme="minorHAnsi" w:cstheme="minorHAnsi"/>
                  <w:sz w:val="22"/>
                  <w:szCs w:val="22"/>
                  <w:highlight w:val="lightGray"/>
                  <w:rPrChange w:id="665" w:author="Gann, Julie" w:date="2025-10-07T09:00:00Z" w16du:dateUtc="2025-10-07T14:00:00Z">
                    <w:rPr>
                      <w:rFonts w:asciiTheme="minorHAnsi" w:hAnsiTheme="minorHAnsi" w:cstheme="minorHAnsi"/>
                      <w:sz w:val="22"/>
                      <w:szCs w:val="22"/>
                    </w:rPr>
                  </w:rPrChange>
                </w:rPr>
                <w:t>Not Applicable (N/A)</w:t>
              </w:r>
            </w:ins>
            <w:del w:id="666" w:author="Gann, Julie" w:date="2025-10-06T15:03:00Z" w16du:dateUtc="2025-10-06T20:03:00Z">
              <w:r w:rsidRPr="008B2A87" w:rsidDel="00F57FB5">
                <w:rPr>
                  <w:rFonts w:asciiTheme="minorHAnsi" w:hAnsiTheme="minorHAnsi" w:cstheme="minorHAnsi"/>
                  <w:sz w:val="22"/>
                  <w:szCs w:val="22"/>
                  <w:highlight w:val="lightGray"/>
                  <w:rPrChange w:id="667" w:author="Gann, Julie" w:date="2025-10-07T09:00:00Z" w16du:dateUtc="2025-10-07T14:00:00Z">
                    <w:rPr>
                      <w:rFonts w:asciiTheme="minorHAnsi" w:hAnsiTheme="minorHAnsi" w:cstheme="minorHAnsi"/>
                      <w:sz w:val="22"/>
                      <w:szCs w:val="22"/>
                    </w:rPr>
                  </w:rPrChange>
                </w:rPr>
                <w:delText>N/A</w:delText>
              </w:r>
            </w:del>
          </w:p>
        </w:tc>
        <w:tc>
          <w:tcPr>
            <w:tcW w:w="720" w:type="dxa"/>
            <w:tcPrChange w:id="668" w:author="Gann, Julie" w:date="2025-10-06T15:04:00Z" w16du:dateUtc="2025-10-06T20:04:00Z">
              <w:tcPr>
                <w:tcW w:w="840" w:type="dxa"/>
              </w:tcPr>
            </w:tcPrChange>
          </w:tcPr>
          <w:p w14:paraId="5FE9AD85" w14:textId="77777777" w:rsidR="00953C4D" w:rsidRPr="00A54018" w:rsidRDefault="00953C4D" w:rsidP="00953C4D">
            <w:pPr>
              <w:jc w:val="both"/>
              <w:rPr>
                <w:rFonts w:asciiTheme="minorHAnsi" w:hAnsiTheme="minorHAnsi" w:cstheme="minorHAnsi"/>
                <w:b/>
                <w:sz w:val="22"/>
                <w:szCs w:val="22"/>
              </w:rPr>
            </w:pPr>
          </w:p>
        </w:tc>
        <w:tc>
          <w:tcPr>
            <w:tcW w:w="717" w:type="dxa"/>
            <w:tcPrChange w:id="669" w:author="Gann, Julie" w:date="2025-10-06T15:04:00Z" w16du:dateUtc="2025-10-06T20:04:00Z">
              <w:tcPr>
                <w:tcW w:w="718" w:type="dxa"/>
                <w:gridSpan w:val="2"/>
              </w:tcPr>
            </w:tcPrChange>
          </w:tcPr>
          <w:p w14:paraId="22B2ACEC" w14:textId="77777777" w:rsidR="00953C4D" w:rsidRPr="00A54018" w:rsidRDefault="00953C4D" w:rsidP="00953C4D">
            <w:pPr>
              <w:jc w:val="both"/>
              <w:rPr>
                <w:rFonts w:asciiTheme="minorHAnsi" w:hAnsiTheme="minorHAnsi" w:cstheme="minorHAnsi"/>
                <w:b/>
                <w:sz w:val="22"/>
                <w:szCs w:val="22"/>
              </w:rPr>
            </w:pPr>
          </w:p>
        </w:tc>
        <w:tc>
          <w:tcPr>
            <w:tcW w:w="611" w:type="dxa"/>
            <w:tcPrChange w:id="670" w:author="Gann, Julie" w:date="2025-10-06T15:04:00Z" w16du:dateUtc="2025-10-06T20:04:00Z">
              <w:tcPr>
                <w:tcW w:w="616" w:type="dxa"/>
                <w:gridSpan w:val="2"/>
              </w:tcPr>
            </w:tcPrChange>
          </w:tcPr>
          <w:p w14:paraId="3BA098E6" w14:textId="77777777" w:rsidR="00953C4D" w:rsidRPr="00A54018" w:rsidRDefault="00953C4D" w:rsidP="00953C4D">
            <w:pPr>
              <w:jc w:val="both"/>
              <w:rPr>
                <w:rFonts w:asciiTheme="minorHAnsi" w:hAnsiTheme="minorHAnsi" w:cstheme="minorHAnsi"/>
                <w:b/>
                <w:sz w:val="22"/>
                <w:szCs w:val="22"/>
              </w:rPr>
            </w:pPr>
          </w:p>
        </w:tc>
        <w:tc>
          <w:tcPr>
            <w:tcW w:w="676" w:type="dxa"/>
            <w:tcPrChange w:id="671" w:author="Gann, Julie" w:date="2025-10-06T15:04:00Z" w16du:dateUtc="2025-10-06T20:04:00Z">
              <w:tcPr>
                <w:tcW w:w="684" w:type="dxa"/>
                <w:gridSpan w:val="2"/>
              </w:tcPr>
            </w:tcPrChange>
          </w:tcPr>
          <w:p w14:paraId="1B168E1E" w14:textId="77777777" w:rsidR="00953C4D" w:rsidRPr="00A54018" w:rsidRDefault="00953C4D" w:rsidP="00953C4D">
            <w:pPr>
              <w:jc w:val="both"/>
              <w:rPr>
                <w:rFonts w:asciiTheme="minorHAnsi" w:hAnsiTheme="minorHAnsi" w:cstheme="minorHAnsi"/>
                <w:b/>
                <w:sz w:val="22"/>
                <w:szCs w:val="22"/>
              </w:rPr>
            </w:pPr>
          </w:p>
        </w:tc>
        <w:tc>
          <w:tcPr>
            <w:tcW w:w="1409" w:type="dxa"/>
            <w:tcPrChange w:id="672" w:author="Gann, Julie" w:date="2025-10-06T15:04:00Z" w16du:dateUtc="2025-10-06T20:04:00Z">
              <w:tcPr>
                <w:tcW w:w="1418" w:type="dxa"/>
                <w:gridSpan w:val="3"/>
              </w:tcPr>
            </w:tcPrChange>
          </w:tcPr>
          <w:p w14:paraId="4B56D137" w14:textId="77777777" w:rsidR="00953C4D" w:rsidRPr="00A54018" w:rsidRDefault="00953C4D" w:rsidP="00953C4D">
            <w:pPr>
              <w:jc w:val="both"/>
              <w:rPr>
                <w:rFonts w:asciiTheme="minorHAnsi" w:hAnsiTheme="minorHAnsi" w:cstheme="minorHAnsi"/>
                <w:b/>
                <w:sz w:val="22"/>
                <w:szCs w:val="22"/>
              </w:rPr>
            </w:pPr>
          </w:p>
        </w:tc>
        <w:tc>
          <w:tcPr>
            <w:tcW w:w="1499" w:type="dxa"/>
            <w:tcPrChange w:id="673" w:author="Gann, Julie" w:date="2025-10-06T15:04:00Z" w16du:dateUtc="2025-10-06T20:04:00Z">
              <w:tcPr>
                <w:tcW w:w="1511" w:type="dxa"/>
                <w:gridSpan w:val="2"/>
              </w:tcPr>
            </w:tcPrChange>
          </w:tcPr>
          <w:p w14:paraId="5CA50D49" w14:textId="77777777" w:rsidR="00953C4D" w:rsidRPr="00A54018" w:rsidRDefault="00953C4D" w:rsidP="00953C4D">
            <w:pPr>
              <w:jc w:val="both"/>
              <w:rPr>
                <w:rFonts w:asciiTheme="minorHAnsi" w:hAnsiTheme="minorHAnsi" w:cstheme="minorHAnsi"/>
                <w:b/>
                <w:sz w:val="22"/>
                <w:szCs w:val="22"/>
              </w:rPr>
            </w:pPr>
          </w:p>
        </w:tc>
        <w:tc>
          <w:tcPr>
            <w:tcW w:w="1871" w:type="dxa"/>
            <w:tcPrChange w:id="674" w:author="Gann, Julie" w:date="2025-10-06T15:04:00Z" w16du:dateUtc="2025-10-06T20:04:00Z">
              <w:tcPr>
                <w:tcW w:w="1890" w:type="dxa"/>
                <w:gridSpan w:val="2"/>
              </w:tcPr>
            </w:tcPrChange>
          </w:tcPr>
          <w:p w14:paraId="42FB8F59" w14:textId="77777777" w:rsidR="00953C4D" w:rsidRPr="00A54018" w:rsidRDefault="00953C4D" w:rsidP="00953C4D">
            <w:pPr>
              <w:jc w:val="both"/>
              <w:rPr>
                <w:rFonts w:asciiTheme="minorHAnsi" w:hAnsiTheme="minorHAnsi" w:cstheme="minorHAnsi"/>
                <w:b/>
                <w:sz w:val="22"/>
                <w:szCs w:val="22"/>
              </w:rPr>
            </w:pPr>
          </w:p>
        </w:tc>
      </w:tr>
      <w:tr w:rsidR="00953C4D" w:rsidRPr="00A54018" w14:paraId="598070C1" w14:textId="77777777" w:rsidTr="00953C4D">
        <w:trPr>
          <w:trPrChange w:id="675" w:author="Gann, Julie" w:date="2025-10-06T15:04:00Z" w16du:dateUtc="2025-10-06T20:04:00Z">
            <w:trPr>
              <w:gridAfter w:val="0"/>
            </w:trPr>
          </w:trPrChange>
        </w:trPr>
        <w:tc>
          <w:tcPr>
            <w:tcW w:w="2875" w:type="dxa"/>
            <w:tcPrChange w:id="676" w:author="Gann, Julie" w:date="2025-10-06T15:04:00Z" w16du:dateUtc="2025-10-06T20:04:00Z">
              <w:tcPr>
                <w:tcW w:w="1750" w:type="dxa"/>
              </w:tcPr>
            </w:tcPrChange>
          </w:tcPr>
          <w:p w14:paraId="56EFCA9D" w14:textId="77777777" w:rsidR="00953C4D" w:rsidRPr="00A54018" w:rsidRDefault="00953C4D" w:rsidP="00953C4D">
            <w:pPr>
              <w:jc w:val="right"/>
              <w:rPr>
                <w:rFonts w:asciiTheme="minorHAnsi" w:hAnsiTheme="minorHAnsi" w:cstheme="minorHAnsi"/>
                <w:sz w:val="22"/>
                <w:szCs w:val="22"/>
              </w:rPr>
            </w:pPr>
          </w:p>
        </w:tc>
        <w:tc>
          <w:tcPr>
            <w:tcW w:w="720" w:type="dxa"/>
            <w:tcPrChange w:id="677" w:author="Gann, Julie" w:date="2025-10-06T15:04:00Z" w16du:dateUtc="2025-10-06T20:04:00Z">
              <w:tcPr>
                <w:tcW w:w="840" w:type="dxa"/>
              </w:tcPr>
            </w:tcPrChange>
          </w:tcPr>
          <w:p w14:paraId="483CCCD7" w14:textId="77777777" w:rsidR="00953C4D" w:rsidRPr="00A54018" w:rsidRDefault="00953C4D" w:rsidP="00953C4D">
            <w:pPr>
              <w:jc w:val="both"/>
              <w:rPr>
                <w:rFonts w:asciiTheme="minorHAnsi" w:hAnsiTheme="minorHAnsi" w:cstheme="minorHAnsi"/>
                <w:b/>
                <w:sz w:val="22"/>
                <w:szCs w:val="22"/>
              </w:rPr>
            </w:pPr>
          </w:p>
        </w:tc>
        <w:tc>
          <w:tcPr>
            <w:tcW w:w="717" w:type="dxa"/>
            <w:tcPrChange w:id="678" w:author="Gann, Julie" w:date="2025-10-06T15:04:00Z" w16du:dateUtc="2025-10-06T20:04:00Z">
              <w:tcPr>
                <w:tcW w:w="718" w:type="dxa"/>
                <w:gridSpan w:val="2"/>
              </w:tcPr>
            </w:tcPrChange>
          </w:tcPr>
          <w:p w14:paraId="5F8B2BD8" w14:textId="77777777" w:rsidR="00953C4D" w:rsidRPr="00A54018" w:rsidRDefault="00953C4D" w:rsidP="00953C4D">
            <w:pPr>
              <w:jc w:val="both"/>
              <w:rPr>
                <w:rFonts w:asciiTheme="minorHAnsi" w:hAnsiTheme="minorHAnsi" w:cstheme="minorHAnsi"/>
                <w:b/>
                <w:sz w:val="22"/>
                <w:szCs w:val="22"/>
              </w:rPr>
            </w:pPr>
          </w:p>
        </w:tc>
        <w:tc>
          <w:tcPr>
            <w:tcW w:w="611" w:type="dxa"/>
            <w:tcPrChange w:id="679" w:author="Gann, Julie" w:date="2025-10-06T15:04:00Z" w16du:dateUtc="2025-10-06T20:04:00Z">
              <w:tcPr>
                <w:tcW w:w="616" w:type="dxa"/>
                <w:gridSpan w:val="2"/>
              </w:tcPr>
            </w:tcPrChange>
          </w:tcPr>
          <w:p w14:paraId="791DF234" w14:textId="77777777" w:rsidR="00953C4D" w:rsidRPr="00A54018" w:rsidRDefault="00953C4D" w:rsidP="00953C4D">
            <w:pPr>
              <w:jc w:val="both"/>
              <w:rPr>
                <w:rFonts w:asciiTheme="minorHAnsi" w:hAnsiTheme="minorHAnsi" w:cstheme="minorHAnsi"/>
                <w:b/>
                <w:sz w:val="22"/>
                <w:szCs w:val="22"/>
              </w:rPr>
            </w:pPr>
          </w:p>
        </w:tc>
        <w:tc>
          <w:tcPr>
            <w:tcW w:w="676" w:type="dxa"/>
            <w:tcPrChange w:id="680" w:author="Gann, Julie" w:date="2025-10-06T15:04:00Z" w16du:dateUtc="2025-10-06T20:04:00Z">
              <w:tcPr>
                <w:tcW w:w="684" w:type="dxa"/>
                <w:gridSpan w:val="2"/>
              </w:tcPr>
            </w:tcPrChange>
          </w:tcPr>
          <w:p w14:paraId="0CE1B4F2" w14:textId="77777777" w:rsidR="00953C4D" w:rsidRPr="00A54018" w:rsidRDefault="00953C4D" w:rsidP="00953C4D">
            <w:pPr>
              <w:jc w:val="both"/>
              <w:rPr>
                <w:rFonts w:asciiTheme="minorHAnsi" w:hAnsiTheme="minorHAnsi" w:cstheme="minorHAnsi"/>
                <w:b/>
                <w:sz w:val="22"/>
                <w:szCs w:val="22"/>
              </w:rPr>
            </w:pPr>
          </w:p>
        </w:tc>
        <w:tc>
          <w:tcPr>
            <w:tcW w:w="1409" w:type="dxa"/>
            <w:tcPrChange w:id="681" w:author="Gann, Julie" w:date="2025-10-06T15:04:00Z" w16du:dateUtc="2025-10-06T20:04:00Z">
              <w:tcPr>
                <w:tcW w:w="1418" w:type="dxa"/>
                <w:gridSpan w:val="3"/>
              </w:tcPr>
            </w:tcPrChange>
          </w:tcPr>
          <w:p w14:paraId="49E76BB9" w14:textId="77777777" w:rsidR="00953C4D" w:rsidRPr="00A54018" w:rsidRDefault="00953C4D" w:rsidP="00953C4D">
            <w:pPr>
              <w:jc w:val="both"/>
              <w:rPr>
                <w:rFonts w:asciiTheme="minorHAnsi" w:hAnsiTheme="minorHAnsi" w:cstheme="minorHAnsi"/>
                <w:b/>
                <w:sz w:val="22"/>
                <w:szCs w:val="22"/>
              </w:rPr>
            </w:pPr>
          </w:p>
        </w:tc>
        <w:tc>
          <w:tcPr>
            <w:tcW w:w="1499" w:type="dxa"/>
            <w:tcPrChange w:id="682" w:author="Gann, Julie" w:date="2025-10-06T15:04:00Z" w16du:dateUtc="2025-10-06T20:04:00Z">
              <w:tcPr>
                <w:tcW w:w="1511" w:type="dxa"/>
                <w:gridSpan w:val="2"/>
              </w:tcPr>
            </w:tcPrChange>
          </w:tcPr>
          <w:p w14:paraId="4E1C80CE" w14:textId="77777777" w:rsidR="00953C4D" w:rsidRPr="00A54018" w:rsidRDefault="00953C4D" w:rsidP="00953C4D">
            <w:pPr>
              <w:jc w:val="both"/>
              <w:rPr>
                <w:rFonts w:asciiTheme="minorHAnsi" w:hAnsiTheme="minorHAnsi" w:cstheme="minorHAnsi"/>
                <w:b/>
                <w:sz w:val="22"/>
                <w:szCs w:val="22"/>
              </w:rPr>
            </w:pPr>
          </w:p>
        </w:tc>
        <w:tc>
          <w:tcPr>
            <w:tcW w:w="1871" w:type="dxa"/>
            <w:tcPrChange w:id="683" w:author="Gann, Julie" w:date="2025-10-06T15:04:00Z" w16du:dateUtc="2025-10-06T20:04:00Z">
              <w:tcPr>
                <w:tcW w:w="1890" w:type="dxa"/>
                <w:gridSpan w:val="2"/>
              </w:tcPr>
            </w:tcPrChange>
          </w:tcPr>
          <w:p w14:paraId="36864E8E" w14:textId="77777777" w:rsidR="00953C4D" w:rsidRPr="00A54018" w:rsidRDefault="00953C4D" w:rsidP="00953C4D">
            <w:pPr>
              <w:jc w:val="both"/>
              <w:rPr>
                <w:rFonts w:asciiTheme="minorHAnsi" w:hAnsiTheme="minorHAnsi" w:cstheme="minorHAnsi"/>
                <w:b/>
                <w:sz w:val="22"/>
                <w:szCs w:val="22"/>
              </w:rPr>
            </w:pPr>
          </w:p>
        </w:tc>
      </w:tr>
      <w:tr w:rsidR="00953C4D" w:rsidRPr="00A54018" w14:paraId="2D1296CB" w14:textId="77777777" w:rsidTr="00953C4D">
        <w:trPr>
          <w:trPrChange w:id="684" w:author="Gann, Julie" w:date="2025-10-06T15:04:00Z" w16du:dateUtc="2025-10-06T20:04:00Z">
            <w:trPr>
              <w:gridAfter w:val="0"/>
            </w:trPr>
          </w:trPrChange>
        </w:trPr>
        <w:tc>
          <w:tcPr>
            <w:tcW w:w="2875" w:type="dxa"/>
            <w:tcPrChange w:id="685" w:author="Gann, Julie" w:date="2025-10-06T15:04:00Z" w16du:dateUtc="2025-10-06T20:04:00Z">
              <w:tcPr>
                <w:tcW w:w="1750" w:type="dxa"/>
              </w:tcPr>
            </w:tcPrChange>
          </w:tcPr>
          <w:p w14:paraId="2F728DC8" w14:textId="4289CF21" w:rsidR="00953C4D" w:rsidRPr="00A54018" w:rsidRDefault="00953C4D" w:rsidP="00953C4D">
            <w:pPr>
              <w:jc w:val="both"/>
              <w:rPr>
                <w:rFonts w:asciiTheme="minorHAnsi" w:hAnsiTheme="minorHAnsi" w:cstheme="minorHAnsi"/>
                <w:b/>
                <w:sz w:val="22"/>
                <w:szCs w:val="22"/>
              </w:rPr>
            </w:pPr>
            <w:del w:id="686" w:author="Gann, Julie" w:date="2025-10-06T15:03:00Z" w16du:dateUtc="2025-10-06T20:03:00Z">
              <w:r w:rsidRPr="008B2A87" w:rsidDel="00953C4D">
                <w:rPr>
                  <w:rFonts w:asciiTheme="minorHAnsi" w:hAnsiTheme="minorHAnsi" w:cstheme="minorHAnsi"/>
                  <w:b/>
                  <w:sz w:val="22"/>
                  <w:szCs w:val="22"/>
                  <w:highlight w:val="lightGray"/>
                  <w:rPrChange w:id="687" w:author="Gann, Julie" w:date="2025-10-07T09:00:00Z" w16du:dateUtc="2025-10-07T14:00:00Z">
                    <w:rPr>
                      <w:rFonts w:asciiTheme="minorHAnsi" w:hAnsiTheme="minorHAnsi" w:cstheme="minorHAnsi"/>
                      <w:b/>
                      <w:sz w:val="22"/>
                      <w:szCs w:val="22"/>
                    </w:rPr>
                  </w:rPrChange>
                </w:rPr>
                <w:delText>Schedule D-2-2</w:delText>
              </w:r>
            </w:del>
            <w:ins w:id="688" w:author="Gann, Julie" w:date="2025-10-06T15:03:00Z" w16du:dateUtc="2025-10-06T20:03:00Z">
              <w:r w:rsidRPr="008B2A87">
                <w:rPr>
                  <w:rFonts w:asciiTheme="minorHAnsi" w:hAnsiTheme="minorHAnsi" w:cstheme="minorHAnsi"/>
                  <w:b/>
                  <w:sz w:val="22"/>
                  <w:szCs w:val="22"/>
                  <w:highlight w:val="lightGray"/>
                  <w:rPrChange w:id="689" w:author="Gann, Julie" w:date="2025-10-07T09:00:00Z" w16du:dateUtc="2025-10-07T14:00:00Z">
                    <w:rPr>
                      <w:rFonts w:asciiTheme="minorHAnsi" w:hAnsiTheme="minorHAnsi" w:cstheme="minorHAnsi"/>
                      <w:b/>
                      <w:sz w:val="22"/>
                      <w:szCs w:val="22"/>
                    </w:rPr>
                  </w:rPrChange>
                </w:rPr>
                <w:t>Common Stock</w:t>
              </w:r>
            </w:ins>
          </w:p>
        </w:tc>
        <w:tc>
          <w:tcPr>
            <w:tcW w:w="720" w:type="dxa"/>
            <w:tcPrChange w:id="690" w:author="Gann, Julie" w:date="2025-10-06T15:04:00Z" w16du:dateUtc="2025-10-06T20:04:00Z">
              <w:tcPr>
                <w:tcW w:w="840" w:type="dxa"/>
              </w:tcPr>
            </w:tcPrChange>
          </w:tcPr>
          <w:p w14:paraId="58B5FA30" w14:textId="77777777" w:rsidR="00953C4D" w:rsidRPr="00A54018" w:rsidRDefault="00953C4D" w:rsidP="00953C4D">
            <w:pPr>
              <w:jc w:val="both"/>
              <w:rPr>
                <w:rFonts w:asciiTheme="minorHAnsi" w:hAnsiTheme="minorHAnsi" w:cstheme="minorHAnsi"/>
                <w:b/>
                <w:sz w:val="22"/>
                <w:szCs w:val="22"/>
              </w:rPr>
            </w:pPr>
          </w:p>
        </w:tc>
        <w:tc>
          <w:tcPr>
            <w:tcW w:w="717" w:type="dxa"/>
            <w:tcPrChange w:id="691" w:author="Gann, Julie" w:date="2025-10-06T15:04:00Z" w16du:dateUtc="2025-10-06T20:04:00Z">
              <w:tcPr>
                <w:tcW w:w="718" w:type="dxa"/>
                <w:gridSpan w:val="2"/>
              </w:tcPr>
            </w:tcPrChange>
          </w:tcPr>
          <w:p w14:paraId="584BD6AF" w14:textId="77777777" w:rsidR="00953C4D" w:rsidRPr="00A54018" w:rsidRDefault="00953C4D" w:rsidP="00953C4D">
            <w:pPr>
              <w:jc w:val="both"/>
              <w:rPr>
                <w:rFonts w:asciiTheme="minorHAnsi" w:hAnsiTheme="minorHAnsi" w:cstheme="minorHAnsi"/>
                <w:b/>
                <w:sz w:val="22"/>
                <w:szCs w:val="22"/>
              </w:rPr>
            </w:pPr>
          </w:p>
        </w:tc>
        <w:tc>
          <w:tcPr>
            <w:tcW w:w="611" w:type="dxa"/>
            <w:tcPrChange w:id="692" w:author="Gann, Julie" w:date="2025-10-06T15:04:00Z" w16du:dateUtc="2025-10-06T20:04:00Z">
              <w:tcPr>
                <w:tcW w:w="616" w:type="dxa"/>
                <w:gridSpan w:val="2"/>
              </w:tcPr>
            </w:tcPrChange>
          </w:tcPr>
          <w:p w14:paraId="7077C9D8" w14:textId="77777777" w:rsidR="00953C4D" w:rsidRPr="00A54018" w:rsidRDefault="00953C4D" w:rsidP="00953C4D">
            <w:pPr>
              <w:jc w:val="both"/>
              <w:rPr>
                <w:rFonts w:asciiTheme="minorHAnsi" w:hAnsiTheme="minorHAnsi" w:cstheme="minorHAnsi"/>
                <w:b/>
                <w:sz w:val="22"/>
                <w:szCs w:val="22"/>
              </w:rPr>
            </w:pPr>
          </w:p>
        </w:tc>
        <w:tc>
          <w:tcPr>
            <w:tcW w:w="676" w:type="dxa"/>
            <w:tcPrChange w:id="693" w:author="Gann, Julie" w:date="2025-10-06T15:04:00Z" w16du:dateUtc="2025-10-06T20:04:00Z">
              <w:tcPr>
                <w:tcW w:w="684" w:type="dxa"/>
                <w:gridSpan w:val="2"/>
              </w:tcPr>
            </w:tcPrChange>
          </w:tcPr>
          <w:p w14:paraId="3E874E3E" w14:textId="77777777" w:rsidR="00953C4D" w:rsidRPr="00A54018" w:rsidRDefault="00953C4D" w:rsidP="00953C4D">
            <w:pPr>
              <w:jc w:val="both"/>
              <w:rPr>
                <w:rFonts w:asciiTheme="minorHAnsi" w:hAnsiTheme="minorHAnsi" w:cstheme="minorHAnsi"/>
                <w:b/>
                <w:sz w:val="22"/>
                <w:szCs w:val="22"/>
              </w:rPr>
            </w:pPr>
          </w:p>
        </w:tc>
        <w:tc>
          <w:tcPr>
            <w:tcW w:w="1409" w:type="dxa"/>
            <w:tcPrChange w:id="694" w:author="Gann, Julie" w:date="2025-10-06T15:04:00Z" w16du:dateUtc="2025-10-06T20:04:00Z">
              <w:tcPr>
                <w:tcW w:w="1418" w:type="dxa"/>
                <w:gridSpan w:val="3"/>
              </w:tcPr>
            </w:tcPrChange>
          </w:tcPr>
          <w:p w14:paraId="67D17437" w14:textId="77777777" w:rsidR="00953C4D" w:rsidRPr="00A54018" w:rsidRDefault="00953C4D" w:rsidP="00953C4D">
            <w:pPr>
              <w:jc w:val="both"/>
              <w:rPr>
                <w:rFonts w:asciiTheme="minorHAnsi" w:hAnsiTheme="minorHAnsi" w:cstheme="minorHAnsi"/>
                <w:b/>
                <w:sz w:val="22"/>
                <w:szCs w:val="22"/>
              </w:rPr>
            </w:pPr>
          </w:p>
        </w:tc>
        <w:tc>
          <w:tcPr>
            <w:tcW w:w="1499" w:type="dxa"/>
            <w:tcPrChange w:id="695" w:author="Gann, Julie" w:date="2025-10-06T15:04:00Z" w16du:dateUtc="2025-10-06T20:04:00Z">
              <w:tcPr>
                <w:tcW w:w="1511" w:type="dxa"/>
                <w:gridSpan w:val="2"/>
              </w:tcPr>
            </w:tcPrChange>
          </w:tcPr>
          <w:p w14:paraId="69645E0F" w14:textId="77777777" w:rsidR="00953C4D" w:rsidRPr="00A54018" w:rsidRDefault="00953C4D" w:rsidP="00953C4D">
            <w:pPr>
              <w:jc w:val="both"/>
              <w:rPr>
                <w:rFonts w:asciiTheme="minorHAnsi" w:hAnsiTheme="minorHAnsi" w:cstheme="minorHAnsi"/>
                <w:b/>
                <w:sz w:val="22"/>
                <w:szCs w:val="22"/>
              </w:rPr>
            </w:pPr>
          </w:p>
        </w:tc>
        <w:tc>
          <w:tcPr>
            <w:tcW w:w="1871" w:type="dxa"/>
            <w:tcPrChange w:id="696" w:author="Gann, Julie" w:date="2025-10-06T15:04:00Z" w16du:dateUtc="2025-10-06T20:04:00Z">
              <w:tcPr>
                <w:tcW w:w="1890" w:type="dxa"/>
                <w:gridSpan w:val="2"/>
              </w:tcPr>
            </w:tcPrChange>
          </w:tcPr>
          <w:p w14:paraId="4A795DDC" w14:textId="77777777" w:rsidR="00953C4D" w:rsidRPr="00A54018" w:rsidRDefault="00953C4D" w:rsidP="00953C4D">
            <w:pPr>
              <w:jc w:val="both"/>
              <w:rPr>
                <w:rFonts w:asciiTheme="minorHAnsi" w:hAnsiTheme="minorHAnsi" w:cstheme="minorHAnsi"/>
                <w:b/>
                <w:sz w:val="22"/>
                <w:szCs w:val="22"/>
              </w:rPr>
            </w:pPr>
          </w:p>
        </w:tc>
      </w:tr>
      <w:tr w:rsidR="00953C4D" w:rsidRPr="00A54018" w14:paraId="73376714" w14:textId="77777777" w:rsidTr="00953C4D">
        <w:trPr>
          <w:trPrChange w:id="697" w:author="Gann, Julie" w:date="2025-10-06T15:04:00Z" w16du:dateUtc="2025-10-06T20:04:00Z">
            <w:trPr>
              <w:gridAfter w:val="0"/>
            </w:trPr>
          </w:trPrChange>
        </w:trPr>
        <w:tc>
          <w:tcPr>
            <w:tcW w:w="2875" w:type="dxa"/>
            <w:tcPrChange w:id="698" w:author="Gann, Julie" w:date="2025-10-06T15:04:00Z" w16du:dateUtc="2025-10-06T20:04:00Z">
              <w:tcPr>
                <w:tcW w:w="1750" w:type="dxa"/>
              </w:tcPr>
            </w:tcPrChange>
          </w:tcPr>
          <w:p w14:paraId="3D2FA35E"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699" w:author="Gann, Julie" w:date="2025-10-06T15:04:00Z" w16du:dateUtc="2025-10-06T20:04:00Z">
              <w:tcPr>
                <w:tcW w:w="840" w:type="dxa"/>
              </w:tcPr>
            </w:tcPrChange>
          </w:tcPr>
          <w:p w14:paraId="679B1AC6" w14:textId="77777777" w:rsidR="00953C4D" w:rsidRPr="00A54018" w:rsidRDefault="00953C4D" w:rsidP="00953C4D">
            <w:pPr>
              <w:jc w:val="both"/>
              <w:rPr>
                <w:rFonts w:asciiTheme="minorHAnsi" w:hAnsiTheme="minorHAnsi" w:cstheme="minorHAnsi"/>
                <w:b/>
                <w:sz w:val="22"/>
                <w:szCs w:val="22"/>
              </w:rPr>
            </w:pPr>
          </w:p>
        </w:tc>
        <w:tc>
          <w:tcPr>
            <w:tcW w:w="717" w:type="dxa"/>
            <w:tcPrChange w:id="700" w:author="Gann, Julie" w:date="2025-10-06T15:04:00Z" w16du:dateUtc="2025-10-06T20:04:00Z">
              <w:tcPr>
                <w:tcW w:w="718" w:type="dxa"/>
                <w:gridSpan w:val="2"/>
              </w:tcPr>
            </w:tcPrChange>
          </w:tcPr>
          <w:p w14:paraId="445EFEAA" w14:textId="77777777" w:rsidR="00953C4D" w:rsidRPr="00A54018" w:rsidRDefault="00953C4D" w:rsidP="00953C4D">
            <w:pPr>
              <w:jc w:val="both"/>
              <w:rPr>
                <w:rFonts w:asciiTheme="minorHAnsi" w:hAnsiTheme="minorHAnsi" w:cstheme="minorHAnsi"/>
                <w:b/>
                <w:sz w:val="22"/>
                <w:szCs w:val="22"/>
              </w:rPr>
            </w:pPr>
          </w:p>
        </w:tc>
        <w:tc>
          <w:tcPr>
            <w:tcW w:w="611" w:type="dxa"/>
            <w:tcPrChange w:id="701" w:author="Gann, Julie" w:date="2025-10-06T15:04:00Z" w16du:dateUtc="2025-10-06T20:04:00Z">
              <w:tcPr>
                <w:tcW w:w="616" w:type="dxa"/>
                <w:gridSpan w:val="2"/>
              </w:tcPr>
            </w:tcPrChange>
          </w:tcPr>
          <w:p w14:paraId="0B5C8658" w14:textId="77777777" w:rsidR="00953C4D" w:rsidRPr="00A54018" w:rsidRDefault="00953C4D" w:rsidP="00953C4D">
            <w:pPr>
              <w:jc w:val="both"/>
              <w:rPr>
                <w:rFonts w:asciiTheme="minorHAnsi" w:hAnsiTheme="minorHAnsi" w:cstheme="minorHAnsi"/>
                <w:b/>
                <w:sz w:val="22"/>
                <w:szCs w:val="22"/>
              </w:rPr>
            </w:pPr>
          </w:p>
        </w:tc>
        <w:tc>
          <w:tcPr>
            <w:tcW w:w="676" w:type="dxa"/>
            <w:tcPrChange w:id="702" w:author="Gann, Julie" w:date="2025-10-06T15:04:00Z" w16du:dateUtc="2025-10-06T20:04:00Z">
              <w:tcPr>
                <w:tcW w:w="684" w:type="dxa"/>
                <w:gridSpan w:val="2"/>
              </w:tcPr>
            </w:tcPrChange>
          </w:tcPr>
          <w:p w14:paraId="779A957D" w14:textId="77777777" w:rsidR="00953C4D" w:rsidRPr="00A54018" w:rsidRDefault="00953C4D" w:rsidP="00953C4D">
            <w:pPr>
              <w:jc w:val="both"/>
              <w:rPr>
                <w:rFonts w:asciiTheme="minorHAnsi" w:hAnsiTheme="minorHAnsi" w:cstheme="minorHAnsi"/>
                <w:b/>
                <w:sz w:val="22"/>
                <w:szCs w:val="22"/>
              </w:rPr>
            </w:pPr>
          </w:p>
        </w:tc>
        <w:tc>
          <w:tcPr>
            <w:tcW w:w="1409" w:type="dxa"/>
            <w:tcPrChange w:id="703" w:author="Gann, Julie" w:date="2025-10-06T15:04:00Z" w16du:dateUtc="2025-10-06T20:04:00Z">
              <w:tcPr>
                <w:tcW w:w="1418" w:type="dxa"/>
                <w:gridSpan w:val="3"/>
              </w:tcPr>
            </w:tcPrChange>
          </w:tcPr>
          <w:p w14:paraId="0065CD1B" w14:textId="77777777" w:rsidR="00953C4D" w:rsidRPr="00A54018" w:rsidRDefault="00953C4D" w:rsidP="00953C4D">
            <w:pPr>
              <w:jc w:val="both"/>
              <w:rPr>
                <w:rFonts w:asciiTheme="minorHAnsi" w:hAnsiTheme="minorHAnsi" w:cstheme="minorHAnsi"/>
                <w:b/>
                <w:sz w:val="22"/>
                <w:szCs w:val="22"/>
              </w:rPr>
            </w:pPr>
          </w:p>
        </w:tc>
        <w:tc>
          <w:tcPr>
            <w:tcW w:w="1499" w:type="dxa"/>
            <w:tcPrChange w:id="704" w:author="Gann, Julie" w:date="2025-10-06T15:04:00Z" w16du:dateUtc="2025-10-06T20:04:00Z">
              <w:tcPr>
                <w:tcW w:w="1511" w:type="dxa"/>
                <w:gridSpan w:val="2"/>
              </w:tcPr>
            </w:tcPrChange>
          </w:tcPr>
          <w:p w14:paraId="5C7A3F7A" w14:textId="77777777" w:rsidR="00953C4D" w:rsidRPr="00A54018" w:rsidRDefault="00953C4D" w:rsidP="00953C4D">
            <w:pPr>
              <w:jc w:val="both"/>
              <w:rPr>
                <w:rFonts w:asciiTheme="minorHAnsi" w:hAnsiTheme="minorHAnsi" w:cstheme="minorHAnsi"/>
                <w:b/>
                <w:sz w:val="22"/>
                <w:szCs w:val="22"/>
              </w:rPr>
            </w:pPr>
          </w:p>
        </w:tc>
        <w:tc>
          <w:tcPr>
            <w:tcW w:w="1871" w:type="dxa"/>
            <w:tcPrChange w:id="705" w:author="Gann, Julie" w:date="2025-10-06T15:04:00Z" w16du:dateUtc="2025-10-06T20:04:00Z">
              <w:tcPr>
                <w:tcW w:w="1890" w:type="dxa"/>
                <w:gridSpan w:val="2"/>
              </w:tcPr>
            </w:tcPrChange>
          </w:tcPr>
          <w:p w14:paraId="58E20DC7" w14:textId="77777777" w:rsidR="00953C4D" w:rsidRPr="00A54018" w:rsidRDefault="00953C4D" w:rsidP="00953C4D">
            <w:pPr>
              <w:jc w:val="both"/>
              <w:rPr>
                <w:rFonts w:asciiTheme="minorHAnsi" w:hAnsiTheme="minorHAnsi" w:cstheme="minorHAnsi"/>
                <w:b/>
                <w:sz w:val="22"/>
                <w:szCs w:val="22"/>
              </w:rPr>
            </w:pPr>
          </w:p>
        </w:tc>
      </w:tr>
      <w:tr w:rsidR="00953C4D" w:rsidRPr="00A54018" w14:paraId="2AC61488" w14:textId="77777777" w:rsidTr="00953C4D">
        <w:trPr>
          <w:trPrChange w:id="706" w:author="Gann, Julie" w:date="2025-10-06T15:04:00Z" w16du:dateUtc="2025-10-06T20:04:00Z">
            <w:trPr>
              <w:gridAfter w:val="0"/>
            </w:trPr>
          </w:trPrChange>
        </w:trPr>
        <w:tc>
          <w:tcPr>
            <w:tcW w:w="2875" w:type="dxa"/>
            <w:tcPrChange w:id="707" w:author="Gann, Julie" w:date="2025-10-06T15:04:00Z" w16du:dateUtc="2025-10-06T20:04:00Z">
              <w:tcPr>
                <w:tcW w:w="1750" w:type="dxa"/>
              </w:tcPr>
            </w:tcPrChange>
          </w:tcPr>
          <w:p w14:paraId="2F7A57AA"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708" w:author="Gann, Julie" w:date="2025-10-06T15:04:00Z" w16du:dateUtc="2025-10-06T20:04:00Z">
              <w:tcPr>
                <w:tcW w:w="840" w:type="dxa"/>
              </w:tcPr>
            </w:tcPrChange>
          </w:tcPr>
          <w:p w14:paraId="0381CFBB" w14:textId="77777777" w:rsidR="00953C4D" w:rsidRPr="00A54018" w:rsidRDefault="00953C4D" w:rsidP="00953C4D">
            <w:pPr>
              <w:jc w:val="both"/>
              <w:rPr>
                <w:rFonts w:asciiTheme="minorHAnsi" w:hAnsiTheme="minorHAnsi" w:cstheme="minorHAnsi"/>
                <w:b/>
                <w:sz w:val="22"/>
                <w:szCs w:val="22"/>
              </w:rPr>
            </w:pPr>
          </w:p>
        </w:tc>
        <w:tc>
          <w:tcPr>
            <w:tcW w:w="717" w:type="dxa"/>
            <w:tcPrChange w:id="709" w:author="Gann, Julie" w:date="2025-10-06T15:04:00Z" w16du:dateUtc="2025-10-06T20:04:00Z">
              <w:tcPr>
                <w:tcW w:w="718" w:type="dxa"/>
                <w:gridSpan w:val="2"/>
              </w:tcPr>
            </w:tcPrChange>
          </w:tcPr>
          <w:p w14:paraId="260AEA8A" w14:textId="77777777" w:rsidR="00953C4D" w:rsidRPr="00A54018" w:rsidRDefault="00953C4D" w:rsidP="00953C4D">
            <w:pPr>
              <w:jc w:val="both"/>
              <w:rPr>
                <w:rFonts w:asciiTheme="minorHAnsi" w:hAnsiTheme="minorHAnsi" w:cstheme="minorHAnsi"/>
                <w:b/>
                <w:sz w:val="22"/>
                <w:szCs w:val="22"/>
              </w:rPr>
            </w:pPr>
          </w:p>
        </w:tc>
        <w:tc>
          <w:tcPr>
            <w:tcW w:w="611" w:type="dxa"/>
            <w:tcPrChange w:id="710" w:author="Gann, Julie" w:date="2025-10-06T15:04:00Z" w16du:dateUtc="2025-10-06T20:04:00Z">
              <w:tcPr>
                <w:tcW w:w="616" w:type="dxa"/>
                <w:gridSpan w:val="2"/>
              </w:tcPr>
            </w:tcPrChange>
          </w:tcPr>
          <w:p w14:paraId="0BD46D0E" w14:textId="77777777" w:rsidR="00953C4D" w:rsidRPr="00A54018" w:rsidRDefault="00953C4D" w:rsidP="00953C4D">
            <w:pPr>
              <w:jc w:val="both"/>
              <w:rPr>
                <w:rFonts w:asciiTheme="minorHAnsi" w:hAnsiTheme="minorHAnsi" w:cstheme="minorHAnsi"/>
                <w:b/>
                <w:sz w:val="22"/>
                <w:szCs w:val="22"/>
              </w:rPr>
            </w:pPr>
          </w:p>
        </w:tc>
        <w:tc>
          <w:tcPr>
            <w:tcW w:w="676" w:type="dxa"/>
            <w:tcPrChange w:id="711" w:author="Gann, Julie" w:date="2025-10-06T15:04:00Z" w16du:dateUtc="2025-10-06T20:04:00Z">
              <w:tcPr>
                <w:tcW w:w="684" w:type="dxa"/>
                <w:gridSpan w:val="2"/>
              </w:tcPr>
            </w:tcPrChange>
          </w:tcPr>
          <w:p w14:paraId="6F68590C" w14:textId="77777777" w:rsidR="00953C4D" w:rsidRPr="00A54018" w:rsidRDefault="00953C4D" w:rsidP="00953C4D">
            <w:pPr>
              <w:jc w:val="both"/>
              <w:rPr>
                <w:rFonts w:asciiTheme="minorHAnsi" w:hAnsiTheme="minorHAnsi" w:cstheme="minorHAnsi"/>
                <w:b/>
                <w:sz w:val="22"/>
                <w:szCs w:val="22"/>
              </w:rPr>
            </w:pPr>
          </w:p>
        </w:tc>
        <w:tc>
          <w:tcPr>
            <w:tcW w:w="1409" w:type="dxa"/>
            <w:tcPrChange w:id="712" w:author="Gann, Julie" w:date="2025-10-06T15:04:00Z" w16du:dateUtc="2025-10-06T20:04:00Z">
              <w:tcPr>
                <w:tcW w:w="1418" w:type="dxa"/>
                <w:gridSpan w:val="3"/>
              </w:tcPr>
            </w:tcPrChange>
          </w:tcPr>
          <w:p w14:paraId="112D0C96" w14:textId="77777777" w:rsidR="00953C4D" w:rsidRPr="00A54018" w:rsidRDefault="00953C4D" w:rsidP="00953C4D">
            <w:pPr>
              <w:jc w:val="both"/>
              <w:rPr>
                <w:rFonts w:asciiTheme="minorHAnsi" w:hAnsiTheme="minorHAnsi" w:cstheme="minorHAnsi"/>
                <w:b/>
                <w:sz w:val="22"/>
                <w:szCs w:val="22"/>
              </w:rPr>
            </w:pPr>
          </w:p>
        </w:tc>
        <w:tc>
          <w:tcPr>
            <w:tcW w:w="1499" w:type="dxa"/>
            <w:tcPrChange w:id="713" w:author="Gann, Julie" w:date="2025-10-06T15:04:00Z" w16du:dateUtc="2025-10-06T20:04:00Z">
              <w:tcPr>
                <w:tcW w:w="1511" w:type="dxa"/>
                <w:gridSpan w:val="2"/>
              </w:tcPr>
            </w:tcPrChange>
          </w:tcPr>
          <w:p w14:paraId="08488746" w14:textId="77777777" w:rsidR="00953C4D" w:rsidRPr="00A54018" w:rsidRDefault="00953C4D" w:rsidP="00953C4D">
            <w:pPr>
              <w:jc w:val="both"/>
              <w:rPr>
                <w:rFonts w:asciiTheme="minorHAnsi" w:hAnsiTheme="minorHAnsi" w:cstheme="minorHAnsi"/>
                <w:b/>
                <w:sz w:val="22"/>
                <w:szCs w:val="22"/>
              </w:rPr>
            </w:pPr>
          </w:p>
        </w:tc>
        <w:tc>
          <w:tcPr>
            <w:tcW w:w="1871" w:type="dxa"/>
            <w:tcPrChange w:id="714" w:author="Gann, Julie" w:date="2025-10-06T15:04:00Z" w16du:dateUtc="2025-10-06T20:04:00Z">
              <w:tcPr>
                <w:tcW w:w="1890" w:type="dxa"/>
                <w:gridSpan w:val="2"/>
              </w:tcPr>
            </w:tcPrChange>
          </w:tcPr>
          <w:p w14:paraId="617A456B" w14:textId="77777777" w:rsidR="00953C4D" w:rsidRPr="00A54018" w:rsidRDefault="00953C4D" w:rsidP="00953C4D">
            <w:pPr>
              <w:jc w:val="both"/>
              <w:rPr>
                <w:rFonts w:asciiTheme="minorHAnsi" w:hAnsiTheme="minorHAnsi" w:cstheme="minorHAnsi"/>
                <w:b/>
                <w:sz w:val="22"/>
                <w:szCs w:val="22"/>
              </w:rPr>
            </w:pPr>
          </w:p>
        </w:tc>
      </w:tr>
      <w:tr w:rsidR="00953C4D" w:rsidRPr="00A54018" w14:paraId="3ADC3CC6" w14:textId="77777777" w:rsidTr="00953C4D">
        <w:trPr>
          <w:trPrChange w:id="715" w:author="Gann, Julie" w:date="2025-10-06T15:04:00Z" w16du:dateUtc="2025-10-06T20:04:00Z">
            <w:trPr>
              <w:gridAfter w:val="0"/>
            </w:trPr>
          </w:trPrChange>
        </w:trPr>
        <w:tc>
          <w:tcPr>
            <w:tcW w:w="2875" w:type="dxa"/>
            <w:tcPrChange w:id="716" w:author="Gann, Julie" w:date="2025-10-06T15:04:00Z" w16du:dateUtc="2025-10-06T20:04:00Z">
              <w:tcPr>
                <w:tcW w:w="1750" w:type="dxa"/>
              </w:tcPr>
            </w:tcPrChange>
          </w:tcPr>
          <w:p w14:paraId="0C0E6626" w14:textId="34E85B4C" w:rsidR="00953C4D" w:rsidRPr="008B2A87" w:rsidRDefault="00953C4D" w:rsidP="00953C4D">
            <w:pPr>
              <w:jc w:val="right"/>
              <w:rPr>
                <w:rFonts w:asciiTheme="minorHAnsi" w:hAnsiTheme="minorHAnsi" w:cstheme="minorHAnsi"/>
                <w:sz w:val="22"/>
                <w:szCs w:val="22"/>
                <w:highlight w:val="lightGray"/>
                <w:rPrChange w:id="717" w:author="Gann, Julie" w:date="2025-10-07T09:01:00Z" w16du:dateUtc="2025-10-07T14:01:00Z">
                  <w:rPr>
                    <w:rFonts w:asciiTheme="minorHAnsi" w:hAnsiTheme="minorHAnsi" w:cstheme="minorHAnsi"/>
                    <w:sz w:val="22"/>
                    <w:szCs w:val="22"/>
                  </w:rPr>
                </w:rPrChange>
              </w:rPr>
            </w:pPr>
            <w:ins w:id="718" w:author="Gann, Julie" w:date="2025-10-06T15:04:00Z" w16du:dateUtc="2025-10-06T20:04:00Z">
              <w:r w:rsidRPr="008B2A87">
                <w:rPr>
                  <w:rFonts w:asciiTheme="minorHAnsi" w:hAnsiTheme="minorHAnsi" w:cstheme="minorHAnsi"/>
                  <w:sz w:val="22"/>
                  <w:szCs w:val="22"/>
                  <w:highlight w:val="lightGray"/>
                  <w:rPrChange w:id="719" w:author="Gann, Julie" w:date="2025-10-07T09:01:00Z" w16du:dateUtc="2025-10-07T14:01:00Z">
                    <w:rPr>
                      <w:rFonts w:asciiTheme="minorHAnsi" w:hAnsiTheme="minorHAnsi" w:cstheme="minorHAnsi"/>
                      <w:sz w:val="22"/>
                      <w:szCs w:val="22"/>
                    </w:rPr>
                  </w:rPrChange>
                </w:rPr>
                <w:t>Private Placement Securities</w:t>
              </w:r>
            </w:ins>
            <w:del w:id="720" w:author="Gann, Julie" w:date="2025-10-06T15:04:00Z" w16du:dateUtc="2025-10-06T20:04:00Z">
              <w:r w:rsidRPr="008B2A87" w:rsidDel="00953C4D">
                <w:rPr>
                  <w:rFonts w:asciiTheme="minorHAnsi" w:hAnsiTheme="minorHAnsi" w:cstheme="minorHAnsi"/>
                  <w:sz w:val="22"/>
                  <w:szCs w:val="22"/>
                  <w:highlight w:val="lightGray"/>
                  <w:rPrChange w:id="721" w:author="Gann, Julie" w:date="2025-10-07T09:01:00Z" w16du:dateUtc="2025-10-07T14:01:00Z">
                    <w:rPr>
                      <w:rFonts w:asciiTheme="minorHAnsi" w:hAnsiTheme="minorHAnsi" w:cstheme="minorHAnsi"/>
                      <w:sz w:val="22"/>
                      <w:szCs w:val="22"/>
                    </w:rPr>
                  </w:rPrChange>
                </w:rPr>
                <w:delText>Reg D</w:delText>
              </w:r>
            </w:del>
          </w:p>
        </w:tc>
        <w:tc>
          <w:tcPr>
            <w:tcW w:w="720" w:type="dxa"/>
            <w:tcPrChange w:id="722" w:author="Gann, Julie" w:date="2025-10-06T15:04:00Z" w16du:dateUtc="2025-10-06T20:04:00Z">
              <w:tcPr>
                <w:tcW w:w="840" w:type="dxa"/>
              </w:tcPr>
            </w:tcPrChange>
          </w:tcPr>
          <w:p w14:paraId="1F7170E3" w14:textId="77777777" w:rsidR="00953C4D" w:rsidRPr="00A54018" w:rsidRDefault="00953C4D" w:rsidP="00953C4D">
            <w:pPr>
              <w:jc w:val="both"/>
              <w:rPr>
                <w:rFonts w:asciiTheme="minorHAnsi" w:hAnsiTheme="minorHAnsi" w:cstheme="minorHAnsi"/>
                <w:b/>
                <w:sz w:val="22"/>
                <w:szCs w:val="22"/>
              </w:rPr>
            </w:pPr>
          </w:p>
        </w:tc>
        <w:tc>
          <w:tcPr>
            <w:tcW w:w="717" w:type="dxa"/>
            <w:tcPrChange w:id="723" w:author="Gann, Julie" w:date="2025-10-06T15:04:00Z" w16du:dateUtc="2025-10-06T20:04:00Z">
              <w:tcPr>
                <w:tcW w:w="718" w:type="dxa"/>
                <w:gridSpan w:val="2"/>
              </w:tcPr>
            </w:tcPrChange>
          </w:tcPr>
          <w:p w14:paraId="5E0466F7" w14:textId="77777777" w:rsidR="00953C4D" w:rsidRPr="00A54018" w:rsidRDefault="00953C4D" w:rsidP="00953C4D">
            <w:pPr>
              <w:jc w:val="both"/>
              <w:rPr>
                <w:rFonts w:asciiTheme="minorHAnsi" w:hAnsiTheme="minorHAnsi" w:cstheme="minorHAnsi"/>
                <w:b/>
                <w:sz w:val="22"/>
                <w:szCs w:val="22"/>
              </w:rPr>
            </w:pPr>
          </w:p>
        </w:tc>
        <w:tc>
          <w:tcPr>
            <w:tcW w:w="611" w:type="dxa"/>
            <w:tcPrChange w:id="724" w:author="Gann, Julie" w:date="2025-10-06T15:04:00Z" w16du:dateUtc="2025-10-06T20:04:00Z">
              <w:tcPr>
                <w:tcW w:w="616" w:type="dxa"/>
                <w:gridSpan w:val="2"/>
              </w:tcPr>
            </w:tcPrChange>
          </w:tcPr>
          <w:p w14:paraId="69EEFBE7" w14:textId="77777777" w:rsidR="00953C4D" w:rsidRPr="00A54018" w:rsidRDefault="00953C4D" w:rsidP="00953C4D">
            <w:pPr>
              <w:jc w:val="both"/>
              <w:rPr>
                <w:rFonts w:asciiTheme="minorHAnsi" w:hAnsiTheme="minorHAnsi" w:cstheme="minorHAnsi"/>
                <w:b/>
                <w:sz w:val="22"/>
                <w:szCs w:val="22"/>
              </w:rPr>
            </w:pPr>
          </w:p>
        </w:tc>
        <w:tc>
          <w:tcPr>
            <w:tcW w:w="676" w:type="dxa"/>
            <w:tcPrChange w:id="725" w:author="Gann, Julie" w:date="2025-10-06T15:04:00Z" w16du:dateUtc="2025-10-06T20:04:00Z">
              <w:tcPr>
                <w:tcW w:w="684" w:type="dxa"/>
                <w:gridSpan w:val="2"/>
              </w:tcPr>
            </w:tcPrChange>
          </w:tcPr>
          <w:p w14:paraId="1042B585" w14:textId="77777777" w:rsidR="00953C4D" w:rsidRPr="00A54018" w:rsidRDefault="00953C4D" w:rsidP="00953C4D">
            <w:pPr>
              <w:jc w:val="both"/>
              <w:rPr>
                <w:rFonts w:asciiTheme="minorHAnsi" w:hAnsiTheme="minorHAnsi" w:cstheme="minorHAnsi"/>
                <w:b/>
                <w:sz w:val="22"/>
                <w:szCs w:val="22"/>
              </w:rPr>
            </w:pPr>
          </w:p>
        </w:tc>
        <w:tc>
          <w:tcPr>
            <w:tcW w:w="1409" w:type="dxa"/>
            <w:tcPrChange w:id="726" w:author="Gann, Julie" w:date="2025-10-06T15:04:00Z" w16du:dateUtc="2025-10-06T20:04:00Z">
              <w:tcPr>
                <w:tcW w:w="1418" w:type="dxa"/>
                <w:gridSpan w:val="3"/>
              </w:tcPr>
            </w:tcPrChange>
          </w:tcPr>
          <w:p w14:paraId="6A3A78AB" w14:textId="77777777" w:rsidR="00953C4D" w:rsidRPr="00A54018" w:rsidRDefault="00953C4D" w:rsidP="00953C4D">
            <w:pPr>
              <w:jc w:val="both"/>
              <w:rPr>
                <w:rFonts w:asciiTheme="minorHAnsi" w:hAnsiTheme="minorHAnsi" w:cstheme="minorHAnsi"/>
                <w:b/>
                <w:sz w:val="22"/>
                <w:szCs w:val="22"/>
              </w:rPr>
            </w:pPr>
          </w:p>
        </w:tc>
        <w:tc>
          <w:tcPr>
            <w:tcW w:w="1499" w:type="dxa"/>
            <w:tcPrChange w:id="727" w:author="Gann, Julie" w:date="2025-10-06T15:04:00Z" w16du:dateUtc="2025-10-06T20:04:00Z">
              <w:tcPr>
                <w:tcW w:w="1511" w:type="dxa"/>
                <w:gridSpan w:val="2"/>
              </w:tcPr>
            </w:tcPrChange>
          </w:tcPr>
          <w:p w14:paraId="603431A7" w14:textId="77777777" w:rsidR="00953C4D" w:rsidRPr="00A54018" w:rsidRDefault="00953C4D" w:rsidP="00953C4D">
            <w:pPr>
              <w:jc w:val="both"/>
              <w:rPr>
                <w:rFonts w:asciiTheme="minorHAnsi" w:hAnsiTheme="minorHAnsi" w:cstheme="minorHAnsi"/>
                <w:b/>
                <w:sz w:val="22"/>
                <w:szCs w:val="22"/>
              </w:rPr>
            </w:pPr>
          </w:p>
        </w:tc>
        <w:tc>
          <w:tcPr>
            <w:tcW w:w="1871" w:type="dxa"/>
            <w:tcPrChange w:id="728" w:author="Gann, Julie" w:date="2025-10-06T15:04:00Z" w16du:dateUtc="2025-10-06T20:04:00Z">
              <w:tcPr>
                <w:tcW w:w="1890" w:type="dxa"/>
                <w:gridSpan w:val="2"/>
              </w:tcPr>
            </w:tcPrChange>
          </w:tcPr>
          <w:p w14:paraId="4D61C555" w14:textId="77777777" w:rsidR="00953C4D" w:rsidRPr="00A54018" w:rsidRDefault="00953C4D" w:rsidP="00953C4D">
            <w:pPr>
              <w:jc w:val="both"/>
              <w:rPr>
                <w:rFonts w:asciiTheme="minorHAnsi" w:hAnsiTheme="minorHAnsi" w:cstheme="minorHAnsi"/>
                <w:b/>
                <w:sz w:val="22"/>
                <w:szCs w:val="22"/>
              </w:rPr>
            </w:pPr>
          </w:p>
        </w:tc>
      </w:tr>
      <w:tr w:rsidR="00953C4D" w:rsidRPr="00A54018" w14:paraId="765E6B1B" w14:textId="77777777" w:rsidTr="00953C4D">
        <w:trPr>
          <w:trPrChange w:id="729" w:author="Gann, Julie" w:date="2025-10-06T15:04:00Z" w16du:dateUtc="2025-10-06T20:04:00Z">
            <w:trPr>
              <w:gridAfter w:val="0"/>
            </w:trPr>
          </w:trPrChange>
        </w:trPr>
        <w:tc>
          <w:tcPr>
            <w:tcW w:w="2875" w:type="dxa"/>
            <w:tcPrChange w:id="730" w:author="Gann, Julie" w:date="2025-10-06T15:04:00Z" w16du:dateUtc="2025-10-06T20:04:00Z">
              <w:tcPr>
                <w:tcW w:w="1750" w:type="dxa"/>
              </w:tcPr>
            </w:tcPrChange>
          </w:tcPr>
          <w:p w14:paraId="2E144B2D" w14:textId="6619D0B2" w:rsidR="00953C4D" w:rsidRPr="008B2A87" w:rsidRDefault="00953C4D" w:rsidP="00953C4D">
            <w:pPr>
              <w:jc w:val="right"/>
              <w:rPr>
                <w:rFonts w:asciiTheme="minorHAnsi" w:hAnsiTheme="minorHAnsi" w:cstheme="minorHAnsi"/>
                <w:sz w:val="22"/>
                <w:szCs w:val="22"/>
                <w:highlight w:val="lightGray"/>
                <w:rPrChange w:id="731" w:author="Gann, Julie" w:date="2025-10-07T09:01:00Z" w16du:dateUtc="2025-10-07T14:01:00Z">
                  <w:rPr>
                    <w:rFonts w:asciiTheme="minorHAnsi" w:hAnsiTheme="minorHAnsi" w:cstheme="minorHAnsi"/>
                    <w:sz w:val="22"/>
                    <w:szCs w:val="22"/>
                  </w:rPr>
                </w:rPrChange>
              </w:rPr>
            </w:pPr>
            <w:del w:id="732" w:author="Gann, Julie" w:date="2025-10-06T15:04:00Z" w16du:dateUtc="2025-10-06T20:04:00Z">
              <w:r w:rsidRPr="008B2A87" w:rsidDel="00953C4D">
                <w:rPr>
                  <w:rFonts w:asciiTheme="minorHAnsi" w:hAnsiTheme="minorHAnsi" w:cstheme="minorHAnsi"/>
                  <w:sz w:val="22"/>
                  <w:szCs w:val="22"/>
                  <w:highlight w:val="lightGray"/>
                  <w:rPrChange w:id="733" w:author="Gann, Julie" w:date="2025-10-07T09:01:00Z" w16du:dateUtc="2025-10-07T14:01:00Z">
                    <w:rPr>
                      <w:rFonts w:asciiTheme="minorHAnsi" w:hAnsiTheme="minorHAnsi" w:cstheme="minorHAnsi"/>
                      <w:sz w:val="22"/>
                      <w:szCs w:val="22"/>
                    </w:rPr>
                  </w:rPrChange>
                </w:rPr>
                <w:delText>Section 4(a)2</w:delText>
              </w:r>
            </w:del>
          </w:p>
        </w:tc>
        <w:tc>
          <w:tcPr>
            <w:tcW w:w="720" w:type="dxa"/>
            <w:tcPrChange w:id="734" w:author="Gann, Julie" w:date="2025-10-06T15:04:00Z" w16du:dateUtc="2025-10-06T20:04:00Z">
              <w:tcPr>
                <w:tcW w:w="840" w:type="dxa"/>
              </w:tcPr>
            </w:tcPrChange>
          </w:tcPr>
          <w:p w14:paraId="5B94CF9E" w14:textId="77777777" w:rsidR="00953C4D" w:rsidRPr="00A54018" w:rsidRDefault="00953C4D" w:rsidP="00953C4D">
            <w:pPr>
              <w:jc w:val="both"/>
              <w:rPr>
                <w:rFonts w:asciiTheme="minorHAnsi" w:hAnsiTheme="minorHAnsi" w:cstheme="minorHAnsi"/>
                <w:b/>
                <w:sz w:val="22"/>
                <w:szCs w:val="22"/>
              </w:rPr>
            </w:pPr>
          </w:p>
        </w:tc>
        <w:tc>
          <w:tcPr>
            <w:tcW w:w="717" w:type="dxa"/>
            <w:tcPrChange w:id="735" w:author="Gann, Julie" w:date="2025-10-06T15:04:00Z" w16du:dateUtc="2025-10-06T20:04:00Z">
              <w:tcPr>
                <w:tcW w:w="718" w:type="dxa"/>
                <w:gridSpan w:val="2"/>
              </w:tcPr>
            </w:tcPrChange>
          </w:tcPr>
          <w:p w14:paraId="76EDCB2B" w14:textId="77777777" w:rsidR="00953C4D" w:rsidRPr="00A54018" w:rsidRDefault="00953C4D" w:rsidP="00953C4D">
            <w:pPr>
              <w:jc w:val="both"/>
              <w:rPr>
                <w:rFonts w:asciiTheme="minorHAnsi" w:hAnsiTheme="minorHAnsi" w:cstheme="minorHAnsi"/>
                <w:b/>
                <w:sz w:val="22"/>
                <w:szCs w:val="22"/>
              </w:rPr>
            </w:pPr>
          </w:p>
        </w:tc>
        <w:tc>
          <w:tcPr>
            <w:tcW w:w="611" w:type="dxa"/>
            <w:tcPrChange w:id="736" w:author="Gann, Julie" w:date="2025-10-06T15:04:00Z" w16du:dateUtc="2025-10-06T20:04:00Z">
              <w:tcPr>
                <w:tcW w:w="616" w:type="dxa"/>
                <w:gridSpan w:val="2"/>
              </w:tcPr>
            </w:tcPrChange>
          </w:tcPr>
          <w:p w14:paraId="1B982A9B" w14:textId="77777777" w:rsidR="00953C4D" w:rsidRPr="00A54018" w:rsidRDefault="00953C4D" w:rsidP="00953C4D">
            <w:pPr>
              <w:jc w:val="both"/>
              <w:rPr>
                <w:rFonts w:asciiTheme="minorHAnsi" w:hAnsiTheme="minorHAnsi" w:cstheme="minorHAnsi"/>
                <w:b/>
                <w:sz w:val="22"/>
                <w:szCs w:val="22"/>
              </w:rPr>
            </w:pPr>
          </w:p>
        </w:tc>
        <w:tc>
          <w:tcPr>
            <w:tcW w:w="676" w:type="dxa"/>
            <w:tcPrChange w:id="737" w:author="Gann, Julie" w:date="2025-10-06T15:04:00Z" w16du:dateUtc="2025-10-06T20:04:00Z">
              <w:tcPr>
                <w:tcW w:w="684" w:type="dxa"/>
                <w:gridSpan w:val="2"/>
              </w:tcPr>
            </w:tcPrChange>
          </w:tcPr>
          <w:p w14:paraId="37A74B0F" w14:textId="77777777" w:rsidR="00953C4D" w:rsidRPr="00A54018" w:rsidRDefault="00953C4D" w:rsidP="00953C4D">
            <w:pPr>
              <w:jc w:val="both"/>
              <w:rPr>
                <w:rFonts w:asciiTheme="minorHAnsi" w:hAnsiTheme="minorHAnsi" w:cstheme="minorHAnsi"/>
                <w:b/>
                <w:sz w:val="22"/>
                <w:szCs w:val="22"/>
              </w:rPr>
            </w:pPr>
          </w:p>
        </w:tc>
        <w:tc>
          <w:tcPr>
            <w:tcW w:w="1409" w:type="dxa"/>
            <w:tcPrChange w:id="738" w:author="Gann, Julie" w:date="2025-10-06T15:04:00Z" w16du:dateUtc="2025-10-06T20:04:00Z">
              <w:tcPr>
                <w:tcW w:w="1418" w:type="dxa"/>
                <w:gridSpan w:val="3"/>
              </w:tcPr>
            </w:tcPrChange>
          </w:tcPr>
          <w:p w14:paraId="27F7549E" w14:textId="77777777" w:rsidR="00953C4D" w:rsidRPr="00A54018" w:rsidRDefault="00953C4D" w:rsidP="00953C4D">
            <w:pPr>
              <w:jc w:val="both"/>
              <w:rPr>
                <w:rFonts w:asciiTheme="minorHAnsi" w:hAnsiTheme="minorHAnsi" w:cstheme="minorHAnsi"/>
                <w:b/>
                <w:sz w:val="22"/>
                <w:szCs w:val="22"/>
              </w:rPr>
            </w:pPr>
          </w:p>
        </w:tc>
        <w:tc>
          <w:tcPr>
            <w:tcW w:w="1499" w:type="dxa"/>
            <w:tcPrChange w:id="739" w:author="Gann, Julie" w:date="2025-10-06T15:04:00Z" w16du:dateUtc="2025-10-06T20:04:00Z">
              <w:tcPr>
                <w:tcW w:w="1511" w:type="dxa"/>
                <w:gridSpan w:val="2"/>
              </w:tcPr>
            </w:tcPrChange>
          </w:tcPr>
          <w:p w14:paraId="567606E4" w14:textId="77777777" w:rsidR="00953C4D" w:rsidRPr="00A54018" w:rsidRDefault="00953C4D" w:rsidP="00953C4D">
            <w:pPr>
              <w:jc w:val="both"/>
              <w:rPr>
                <w:rFonts w:asciiTheme="minorHAnsi" w:hAnsiTheme="minorHAnsi" w:cstheme="minorHAnsi"/>
                <w:b/>
                <w:sz w:val="22"/>
                <w:szCs w:val="22"/>
              </w:rPr>
            </w:pPr>
          </w:p>
        </w:tc>
        <w:tc>
          <w:tcPr>
            <w:tcW w:w="1871" w:type="dxa"/>
            <w:tcPrChange w:id="740" w:author="Gann, Julie" w:date="2025-10-06T15:04:00Z" w16du:dateUtc="2025-10-06T20:04:00Z">
              <w:tcPr>
                <w:tcW w:w="1890" w:type="dxa"/>
                <w:gridSpan w:val="2"/>
              </w:tcPr>
            </w:tcPrChange>
          </w:tcPr>
          <w:p w14:paraId="08F33C56" w14:textId="77777777" w:rsidR="00953C4D" w:rsidRPr="00A54018" w:rsidRDefault="00953C4D" w:rsidP="00953C4D">
            <w:pPr>
              <w:jc w:val="both"/>
              <w:rPr>
                <w:rFonts w:asciiTheme="minorHAnsi" w:hAnsiTheme="minorHAnsi" w:cstheme="minorHAnsi"/>
                <w:b/>
                <w:sz w:val="22"/>
                <w:szCs w:val="22"/>
              </w:rPr>
            </w:pPr>
          </w:p>
        </w:tc>
      </w:tr>
      <w:tr w:rsidR="00953C4D" w:rsidRPr="00A54018" w14:paraId="2267BDE8" w14:textId="77777777" w:rsidTr="00953C4D">
        <w:trPr>
          <w:trPrChange w:id="741" w:author="Gann, Julie" w:date="2025-10-06T15:04:00Z" w16du:dateUtc="2025-10-06T20:04:00Z">
            <w:trPr>
              <w:gridAfter w:val="0"/>
            </w:trPr>
          </w:trPrChange>
        </w:trPr>
        <w:tc>
          <w:tcPr>
            <w:tcW w:w="2875" w:type="dxa"/>
            <w:tcPrChange w:id="742" w:author="Gann, Julie" w:date="2025-10-06T15:04:00Z" w16du:dateUtc="2025-10-06T20:04:00Z">
              <w:tcPr>
                <w:tcW w:w="1750" w:type="dxa"/>
              </w:tcPr>
            </w:tcPrChange>
          </w:tcPr>
          <w:p w14:paraId="1F3FF009" w14:textId="36B8D31F" w:rsidR="00953C4D" w:rsidRPr="008B2A87" w:rsidRDefault="00953C4D" w:rsidP="00953C4D">
            <w:pPr>
              <w:jc w:val="right"/>
              <w:rPr>
                <w:rFonts w:asciiTheme="minorHAnsi" w:hAnsiTheme="minorHAnsi" w:cstheme="minorHAnsi"/>
                <w:sz w:val="22"/>
                <w:szCs w:val="22"/>
                <w:highlight w:val="lightGray"/>
                <w:rPrChange w:id="743" w:author="Gann, Julie" w:date="2025-10-07T09:01:00Z" w16du:dateUtc="2025-10-07T14:01:00Z">
                  <w:rPr>
                    <w:rFonts w:asciiTheme="minorHAnsi" w:hAnsiTheme="minorHAnsi" w:cstheme="minorHAnsi"/>
                    <w:sz w:val="22"/>
                    <w:szCs w:val="22"/>
                  </w:rPr>
                </w:rPrChange>
              </w:rPr>
            </w:pPr>
            <w:ins w:id="744" w:author="Gann, Julie" w:date="2025-10-06T15:03:00Z" w16du:dateUtc="2025-10-06T20:03:00Z">
              <w:r w:rsidRPr="008B2A87">
                <w:rPr>
                  <w:rFonts w:asciiTheme="minorHAnsi" w:hAnsiTheme="minorHAnsi" w:cstheme="minorHAnsi"/>
                  <w:sz w:val="22"/>
                  <w:szCs w:val="22"/>
                  <w:highlight w:val="lightGray"/>
                  <w:rPrChange w:id="745" w:author="Gann, Julie" w:date="2025-10-07T09:01:00Z" w16du:dateUtc="2025-10-07T14:01:00Z">
                    <w:rPr>
                      <w:rFonts w:asciiTheme="minorHAnsi" w:hAnsiTheme="minorHAnsi" w:cstheme="minorHAnsi"/>
                      <w:sz w:val="22"/>
                      <w:szCs w:val="22"/>
                    </w:rPr>
                  </w:rPrChange>
                </w:rPr>
                <w:t>Not Applicable (N/A)</w:t>
              </w:r>
            </w:ins>
            <w:del w:id="746" w:author="Gann, Julie" w:date="2025-10-06T15:03:00Z" w16du:dateUtc="2025-10-06T20:03:00Z">
              <w:r w:rsidRPr="008B2A87" w:rsidDel="008D161A">
                <w:rPr>
                  <w:rFonts w:asciiTheme="minorHAnsi" w:hAnsiTheme="minorHAnsi" w:cstheme="minorHAnsi"/>
                  <w:sz w:val="22"/>
                  <w:szCs w:val="22"/>
                  <w:highlight w:val="lightGray"/>
                  <w:rPrChange w:id="747" w:author="Gann, Julie" w:date="2025-10-07T09:01:00Z" w16du:dateUtc="2025-10-07T14:01:00Z">
                    <w:rPr>
                      <w:rFonts w:asciiTheme="minorHAnsi" w:hAnsiTheme="minorHAnsi" w:cstheme="minorHAnsi"/>
                      <w:sz w:val="22"/>
                      <w:szCs w:val="22"/>
                    </w:rPr>
                  </w:rPrChange>
                </w:rPr>
                <w:delText>N/A</w:delText>
              </w:r>
            </w:del>
          </w:p>
        </w:tc>
        <w:tc>
          <w:tcPr>
            <w:tcW w:w="720" w:type="dxa"/>
            <w:tcPrChange w:id="748" w:author="Gann, Julie" w:date="2025-10-06T15:04:00Z" w16du:dateUtc="2025-10-06T20:04:00Z">
              <w:tcPr>
                <w:tcW w:w="840" w:type="dxa"/>
              </w:tcPr>
            </w:tcPrChange>
          </w:tcPr>
          <w:p w14:paraId="72E83B3E" w14:textId="77777777" w:rsidR="00953C4D" w:rsidRPr="00A54018" w:rsidRDefault="00953C4D" w:rsidP="00953C4D">
            <w:pPr>
              <w:jc w:val="both"/>
              <w:rPr>
                <w:rFonts w:asciiTheme="minorHAnsi" w:hAnsiTheme="minorHAnsi" w:cstheme="minorHAnsi"/>
                <w:b/>
                <w:sz w:val="22"/>
                <w:szCs w:val="22"/>
              </w:rPr>
            </w:pPr>
          </w:p>
        </w:tc>
        <w:tc>
          <w:tcPr>
            <w:tcW w:w="717" w:type="dxa"/>
            <w:tcPrChange w:id="749" w:author="Gann, Julie" w:date="2025-10-06T15:04:00Z" w16du:dateUtc="2025-10-06T20:04:00Z">
              <w:tcPr>
                <w:tcW w:w="718" w:type="dxa"/>
                <w:gridSpan w:val="2"/>
              </w:tcPr>
            </w:tcPrChange>
          </w:tcPr>
          <w:p w14:paraId="5235BFA5" w14:textId="77777777" w:rsidR="00953C4D" w:rsidRPr="00A54018" w:rsidRDefault="00953C4D" w:rsidP="00953C4D">
            <w:pPr>
              <w:jc w:val="both"/>
              <w:rPr>
                <w:rFonts w:asciiTheme="minorHAnsi" w:hAnsiTheme="minorHAnsi" w:cstheme="minorHAnsi"/>
                <w:b/>
                <w:sz w:val="22"/>
                <w:szCs w:val="22"/>
              </w:rPr>
            </w:pPr>
          </w:p>
        </w:tc>
        <w:tc>
          <w:tcPr>
            <w:tcW w:w="611" w:type="dxa"/>
            <w:tcPrChange w:id="750" w:author="Gann, Julie" w:date="2025-10-06T15:04:00Z" w16du:dateUtc="2025-10-06T20:04:00Z">
              <w:tcPr>
                <w:tcW w:w="616" w:type="dxa"/>
                <w:gridSpan w:val="2"/>
              </w:tcPr>
            </w:tcPrChange>
          </w:tcPr>
          <w:p w14:paraId="7305FC2C" w14:textId="77777777" w:rsidR="00953C4D" w:rsidRPr="00A54018" w:rsidRDefault="00953C4D" w:rsidP="00953C4D">
            <w:pPr>
              <w:jc w:val="both"/>
              <w:rPr>
                <w:rFonts w:asciiTheme="minorHAnsi" w:hAnsiTheme="minorHAnsi" w:cstheme="minorHAnsi"/>
                <w:b/>
                <w:sz w:val="22"/>
                <w:szCs w:val="22"/>
              </w:rPr>
            </w:pPr>
          </w:p>
        </w:tc>
        <w:tc>
          <w:tcPr>
            <w:tcW w:w="676" w:type="dxa"/>
            <w:tcPrChange w:id="751" w:author="Gann, Julie" w:date="2025-10-06T15:04:00Z" w16du:dateUtc="2025-10-06T20:04:00Z">
              <w:tcPr>
                <w:tcW w:w="684" w:type="dxa"/>
                <w:gridSpan w:val="2"/>
              </w:tcPr>
            </w:tcPrChange>
          </w:tcPr>
          <w:p w14:paraId="47A81F04" w14:textId="77777777" w:rsidR="00953C4D" w:rsidRPr="00A54018" w:rsidRDefault="00953C4D" w:rsidP="00953C4D">
            <w:pPr>
              <w:jc w:val="both"/>
              <w:rPr>
                <w:rFonts w:asciiTheme="minorHAnsi" w:hAnsiTheme="minorHAnsi" w:cstheme="minorHAnsi"/>
                <w:b/>
                <w:sz w:val="22"/>
                <w:szCs w:val="22"/>
              </w:rPr>
            </w:pPr>
          </w:p>
        </w:tc>
        <w:tc>
          <w:tcPr>
            <w:tcW w:w="1409" w:type="dxa"/>
            <w:tcPrChange w:id="752" w:author="Gann, Julie" w:date="2025-10-06T15:04:00Z" w16du:dateUtc="2025-10-06T20:04:00Z">
              <w:tcPr>
                <w:tcW w:w="1418" w:type="dxa"/>
                <w:gridSpan w:val="3"/>
              </w:tcPr>
            </w:tcPrChange>
          </w:tcPr>
          <w:p w14:paraId="17BAC02F" w14:textId="77777777" w:rsidR="00953C4D" w:rsidRPr="00A54018" w:rsidRDefault="00953C4D" w:rsidP="00953C4D">
            <w:pPr>
              <w:jc w:val="both"/>
              <w:rPr>
                <w:rFonts w:asciiTheme="minorHAnsi" w:hAnsiTheme="minorHAnsi" w:cstheme="minorHAnsi"/>
                <w:b/>
                <w:sz w:val="22"/>
                <w:szCs w:val="22"/>
              </w:rPr>
            </w:pPr>
          </w:p>
        </w:tc>
        <w:tc>
          <w:tcPr>
            <w:tcW w:w="1499" w:type="dxa"/>
            <w:tcPrChange w:id="753" w:author="Gann, Julie" w:date="2025-10-06T15:04:00Z" w16du:dateUtc="2025-10-06T20:04:00Z">
              <w:tcPr>
                <w:tcW w:w="1511" w:type="dxa"/>
                <w:gridSpan w:val="2"/>
              </w:tcPr>
            </w:tcPrChange>
          </w:tcPr>
          <w:p w14:paraId="726B9BD8" w14:textId="77777777" w:rsidR="00953C4D" w:rsidRPr="00A54018" w:rsidRDefault="00953C4D" w:rsidP="00953C4D">
            <w:pPr>
              <w:jc w:val="both"/>
              <w:rPr>
                <w:rFonts w:asciiTheme="minorHAnsi" w:hAnsiTheme="minorHAnsi" w:cstheme="minorHAnsi"/>
                <w:b/>
                <w:sz w:val="22"/>
                <w:szCs w:val="22"/>
              </w:rPr>
            </w:pPr>
          </w:p>
        </w:tc>
        <w:tc>
          <w:tcPr>
            <w:tcW w:w="1871" w:type="dxa"/>
            <w:tcPrChange w:id="754" w:author="Gann, Julie" w:date="2025-10-06T15:04:00Z" w16du:dateUtc="2025-10-06T20:04:00Z">
              <w:tcPr>
                <w:tcW w:w="1890" w:type="dxa"/>
                <w:gridSpan w:val="2"/>
              </w:tcPr>
            </w:tcPrChange>
          </w:tcPr>
          <w:p w14:paraId="2546A654" w14:textId="77777777" w:rsidR="00953C4D" w:rsidRPr="00A54018" w:rsidRDefault="00953C4D" w:rsidP="00953C4D">
            <w:pPr>
              <w:jc w:val="both"/>
              <w:rPr>
                <w:rFonts w:asciiTheme="minorHAnsi" w:hAnsiTheme="minorHAnsi" w:cstheme="minorHAnsi"/>
                <w:b/>
                <w:sz w:val="22"/>
                <w:szCs w:val="22"/>
              </w:rPr>
            </w:pPr>
          </w:p>
        </w:tc>
      </w:tr>
      <w:tr w:rsidR="00953C4D" w:rsidRPr="00A54018" w14:paraId="197C5A2B" w14:textId="77777777" w:rsidTr="00953C4D">
        <w:trPr>
          <w:trPrChange w:id="755" w:author="Gann, Julie" w:date="2025-10-06T15:04:00Z" w16du:dateUtc="2025-10-06T20:04:00Z">
            <w:trPr>
              <w:gridAfter w:val="0"/>
            </w:trPr>
          </w:trPrChange>
        </w:trPr>
        <w:tc>
          <w:tcPr>
            <w:tcW w:w="2875" w:type="dxa"/>
            <w:tcPrChange w:id="756" w:author="Gann, Julie" w:date="2025-10-06T15:04:00Z" w16du:dateUtc="2025-10-06T20:04:00Z">
              <w:tcPr>
                <w:tcW w:w="1750" w:type="dxa"/>
              </w:tcPr>
            </w:tcPrChange>
          </w:tcPr>
          <w:p w14:paraId="00ED3B83" w14:textId="77777777" w:rsidR="00953C4D" w:rsidRPr="00A54018" w:rsidRDefault="00953C4D" w:rsidP="00953C4D">
            <w:pPr>
              <w:jc w:val="right"/>
              <w:rPr>
                <w:rFonts w:asciiTheme="minorHAnsi" w:hAnsiTheme="minorHAnsi" w:cstheme="minorHAnsi"/>
                <w:sz w:val="22"/>
                <w:szCs w:val="22"/>
              </w:rPr>
            </w:pPr>
          </w:p>
        </w:tc>
        <w:tc>
          <w:tcPr>
            <w:tcW w:w="720" w:type="dxa"/>
            <w:tcPrChange w:id="757" w:author="Gann, Julie" w:date="2025-10-06T15:04:00Z" w16du:dateUtc="2025-10-06T20:04:00Z">
              <w:tcPr>
                <w:tcW w:w="840" w:type="dxa"/>
              </w:tcPr>
            </w:tcPrChange>
          </w:tcPr>
          <w:p w14:paraId="2810B5FB" w14:textId="77777777" w:rsidR="00953C4D" w:rsidRPr="00A54018" w:rsidRDefault="00953C4D" w:rsidP="00953C4D">
            <w:pPr>
              <w:jc w:val="both"/>
              <w:rPr>
                <w:rFonts w:asciiTheme="minorHAnsi" w:hAnsiTheme="minorHAnsi" w:cstheme="minorHAnsi"/>
                <w:b/>
                <w:sz w:val="22"/>
                <w:szCs w:val="22"/>
              </w:rPr>
            </w:pPr>
          </w:p>
        </w:tc>
        <w:tc>
          <w:tcPr>
            <w:tcW w:w="717" w:type="dxa"/>
            <w:tcPrChange w:id="758" w:author="Gann, Julie" w:date="2025-10-06T15:04:00Z" w16du:dateUtc="2025-10-06T20:04:00Z">
              <w:tcPr>
                <w:tcW w:w="718" w:type="dxa"/>
                <w:gridSpan w:val="2"/>
              </w:tcPr>
            </w:tcPrChange>
          </w:tcPr>
          <w:p w14:paraId="24222A2A" w14:textId="77777777" w:rsidR="00953C4D" w:rsidRPr="00A54018" w:rsidRDefault="00953C4D" w:rsidP="00953C4D">
            <w:pPr>
              <w:jc w:val="both"/>
              <w:rPr>
                <w:rFonts w:asciiTheme="minorHAnsi" w:hAnsiTheme="minorHAnsi" w:cstheme="minorHAnsi"/>
                <w:b/>
                <w:sz w:val="22"/>
                <w:szCs w:val="22"/>
              </w:rPr>
            </w:pPr>
          </w:p>
        </w:tc>
        <w:tc>
          <w:tcPr>
            <w:tcW w:w="611" w:type="dxa"/>
            <w:tcPrChange w:id="759" w:author="Gann, Julie" w:date="2025-10-06T15:04:00Z" w16du:dateUtc="2025-10-06T20:04:00Z">
              <w:tcPr>
                <w:tcW w:w="616" w:type="dxa"/>
                <w:gridSpan w:val="2"/>
              </w:tcPr>
            </w:tcPrChange>
          </w:tcPr>
          <w:p w14:paraId="4DB85347" w14:textId="77777777" w:rsidR="00953C4D" w:rsidRPr="00A54018" w:rsidRDefault="00953C4D" w:rsidP="00953C4D">
            <w:pPr>
              <w:jc w:val="both"/>
              <w:rPr>
                <w:rFonts w:asciiTheme="minorHAnsi" w:hAnsiTheme="minorHAnsi" w:cstheme="minorHAnsi"/>
                <w:b/>
                <w:sz w:val="22"/>
                <w:szCs w:val="22"/>
              </w:rPr>
            </w:pPr>
          </w:p>
        </w:tc>
        <w:tc>
          <w:tcPr>
            <w:tcW w:w="676" w:type="dxa"/>
            <w:tcPrChange w:id="760" w:author="Gann, Julie" w:date="2025-10-06T15:04:00Z" w16du:dateUtc="2025-10-06T20:04:00Z">
              <w:tcPr>
                <w:tcW w:w="684" w:type="dxa"/>
                <w:gridSpan w:val="2"/>
              </w:tcPr>
            </w:tcPrChange>
          </w:tcPr>
          <w:p w14:paraId="335FADF6" w14:textId="77777777" w:rsidR="00953C4D" w:rsidRPr="00A54018" w:rsidRDefault="00953C4D" w:rsidP="00953C4D">
            <w:pPr>
              <w:jc w:val="both"/>
              <w:rPr>
                <w:rFonts w:asciiTheme="minorHAnsi" w:hAnsiTheme="minorHAnsi" w:cstheme="minorHAnsi"/>
                <w:b/>
                <w:sz w:val="22"/>
                <w:szCs w:val="22"/>
              </w:rPr>
            </w:pPr>
          </w:p>
        </w:tc>
        <w:tc>
          <w:tcPr>
            <w:tcW w:w="1409" w:type="dxa"/>
            <w:tcPrChange w:id="761" w:author="Gann, Julie" w:date="2025-10-06T15:04:00Z" w16du:dateUtc="2025-10-06T20:04:00Z">
              <w:tcPr>
                <w:tcW w:w="1418" w:type="dxa"/>
                <w:gridSpan w:val="3"/>
              </w:tcPr>
            </w:tcPrChange>
          </w:tcPr>
          <w:p w14:paraId="78A18C62" w14:textId="77777777" w:rsidR="00953C4D" w:rsidRPr="00A54018" w:rsidRDefault="00953C4D" w:rsidP="00953C4D">
            <w:pPr>
              <w:jc w:val="both"/>
              <w:rPr>
                <w:rFonts w:asciiTheme="minorHAnsi" w:hAnsiTheme="minorHAnsi" w:cstheme="minorHAnsi"/>
                <w:b/>
                <w:sz w:val="22"/>
                <w:szCs w:val="22"/>
              </w:rPr>
            </w:pPr>
          </w:p>
        </w:tc>
        <w:tc>
          <w:tcPr>
            <w:tcW w:w="1499" w:type="dxa"/>
            <w:tcPrChange w:id="762" w:author="Gann, Julie" w:date="2025-10-06T15:04:00Z" w16du:dateUtc="2025-10-06T20:04:00Z">
              <w:tcPr>
                <w:tcW w:w="1511" w:type="dxa"/>
                <w:gridSpan w:val="2"/>
              </w:tcPr>
            </w:tcPrChange>
          </w:tcPr>
          <w:p w14:paraId="68937985" w14:textId="77777777" w:rsidR="00953C4D" w:rsidRPr="00A54018" w:rsidRDefault="00953C4D" w:rsidP="00953C4D">
            <w:pPr>
              <w:jc w:val="both"/>
              <w:rPr>
                <w:rFonts w:asciiTheme="minorHAnsi" w:hAnsiTheme="minorHAnsi" w:cstheme="minorHAnsi"/>
                <w:b/>
                <w:sz w:val="22"/>
                <w:szCs w:val="22"/>
              </w:rPr>
            </w:pPr>
          </w:p>
        </w:tc>
        <w:tc>
          <w:tcPr>
            <w:tcW w:w="1871" w:type="dxa"/>
            <w:tcPrChange w:id="763" w:author="Gann, Julie" w:date="2025-10-06T15:04:00Z" w16du:dateUtc="2025-10-06T20:04:00Z">
              <w:tcPr>
                <w:tcW w:w="1890" w:type="dxa"/>
                <w:gridSpan w:val="2"/>
              </w:tcPr>
            </w:tcPrChange>
          </w:tcPr>
          <w:p w14:paraId="7CA9CF23" w14:textId="77777777" w:rsidR="00953C4D" w:rsidRPr="00A54018" w:rsidRDefault="00953C4D" w:rsidP="00953C4D">
            <w:pPr>
              <w:jc w:val="both"/>
              <w:rPr>
                <w:rFonts w:asciiTheme="minorHAnsi" w:hAnsiTheme="minorHAnsi" w:cstheme="minorHAnsi"/>
                <w:b/>
                <w:sz w:val="22"/>
                <w:szCs w:val="22"/>
              </w:rPr>
            </w:pPr>
          </w:p>
        </w:tc>
      </w:tr>
      <w:tr w:rsidR="00953C4D" w:rsidRPr="00A54018" w14:paraId="756C154F" w14:textId="77777777" w:rsidTr="00953C4D">
        <w:trPr>
          <w:trPrChange w:id="764" w:author="Gann, Julie" w:date="2025-10-06T15:04:00Z" w16du:dateUtc="2025-10-06T20:04:00Z">
            <w:trPr>
              <w:gridAfter w:val="0"/>
            </w:trPr>
          </w:trPrChange>
        </w:trPr>
        <w:tc>
          <w:tcPr>
            <w:tcW w:w="2875" w:type="dxa"/>
            <w:tcPrChange w:id="765" w:author="Gann, Julie" w:date="2025-10-06T15:04:00Z" w16du:dateUtc="2025-10-06T20:04:00Z">
              <w:tcPr>
                <w:tcW w:w="1750" w:type="dxa"/>
              </w:tcPr>
            </w:tcPrChange>
          </w:tcPr>
          <w:p w14:paraId="529BDF30" w14:textId="7C3778C1" w:rsidR="00953C4D" w:rsidRPr="00A54018" w:rsidRDefault="00953C4D" w:rsidP="00953C4D">
            <w:pPr>
              <w:jc w:val="both"/>
              <w:rPr>
                <w:rFonts w:asciiTheme="minorHAnsi" w:hAnsiTheme="minorHAnsi" w:cstheme="minorHAnsi"/>
                <w:b/>
                <w:sz w:val="22"/>
                <w:szCs w:val="22"/>
              </w:rPr>
            </w:pPr>
            <w:del w:id="766" w:author="Gann, Julie" w:date="2025-10-06T15:03:00Z" w16du:dateUtc="2025-10-06T20:03:00Z">
              <w:r w:rsidRPr="008B2A87" w:rsidDel="00953C4D">
                <w:rPr>
                  <w:rFonts w:asciiTheme="minorHAnsi" w:hAnsiTheme="minorHAnsi" w:cstheme="minorHAnsi"/>
                  <w:b/>
                  <w:sz w:val="22"/>
                  <w:szCs w:val="22"/>
                  <w:highlight w:val="lightGray"/>
                  <w:rPrChange w:id="767" w:author="Gann, Julie" w:date="2025-10-07T09:01:00Z" w16du:dateUtc="2025-10-07T14:01:00Z">
                    <w:rPr>
                      <w:rFonts w:asciiTheme="minorHAnsi" w:hAnsiTheme="minorHAnsi" w:cstheme="minorHAnsi"/>
                      <w:b/>
                      <w:sz w:val="22"/>
                      <w:szCs w:val="22"/>
                    </w:rPr>
                  </w:rPrChange>
                </w:rPr>
                <w:lastRenderedPageBreak/>
                <w:delText>Schedule BA</w:delText>
              </w:r>
            </w:del>
            <w:ins w:id="768" w:author="Gann, Julie" w:date="2025-10-06T15:04:00Z" w16du:dateUtc="2025-10-06T20:04:00Z">
              <w:r w:rsidRPr="008B2A87">
                <w:rPr>
                  <w:rFonts w:asciiTheme="minorHAnsi" w:hAnsiTheme="minorHAnsi" w:cstheme="minorHAnsi"/>
                  <w:b/>
                  <w:sz w:val="22"/>
                  <w:szCs w:val="22"/>
                  <w:highlight w:val="lightGray"/>
                  <w:rPrChange w:id="769" w:author="Gann, Julie" w:date="2025-10-07T09:01:00Z" w16du:dateUtc="2025-10-07T14:01:00Z">
                    <w:rPr>
                      <w:rFonts w:asciiTheme="minorHAnsi" w:hAnsiTheme="minorHAnsi" w:cstheme="minorHAnsi"/>
                      <w:b/>
                      <w:sz w:val="22"/>
                      <w:szCs w:val="22"/>
                    </w:rPr>
                  </w:rPrChange>
                </w:rPr>
                <w:t>Other Long-Term Invested Assets: Non-Bond Debt Securities &amp; Residuals</w:t>
              </w:r>
              <w:r>
                <w:rPr>
                  <w:rFonts w:asciiTheme="minorHAnsi" w:hAnsiTheme="minorHAnsi" w:cstheme="minorHAnsi"/>
                  <w:b/>
                  <w:sz w:val="22"/>
                  <w:szCs w:val="22"/>
                </w:rPr>
                <w:t xml:space="preserve"> </w:t>
              </w:r>
            </w:ins>
          </w:p>
        </w:tc>
        <w:tc>
          <w:tcPr>
            <w:tcW w:w="720" w:type="dxa"/>
            <w:tcPrChange w:id="770" w:author="Gann, Julie" w:date="2025-10-06T15:04:00Z" w16du:dateUtc="2025-10-06T20:04:00Z">
              <w:tcPr>
                <w:tcW w:w="840" w:type="dxa"/>
              </w:tcPr>
            </w:tcPrChange>
          </w:tcPr>
          <w:p w14:paraId="40CE1DC9" w14:textId="77777777" w:rsidR="00953C4D" w:rsidRPr="00A54018" w:rsidRDefault="00953C4D" w:rsidP="00953C4D">
            <w:pPr>
              <w:jc w:val="both"/>
              <w:rPr>
                <w:rFonts w:asciiTheme="minorHAnsi" w:hAnsiTheme="minorHAnsi" w:cstheme="minorHAnsi"/>
                <w:b/>
                <w:sz w:val="22"/>
                <w:szCs w:val="22"/>
              </w:rPr>
            </w:pPr>
          </w:p>
        </w:tc>
        <w:tc>
          <w:tcPr>
            <w:tcW w:w="717" w:type="dxa"/>
            <w:tcPrChange w:id="771" w:author="Gann, Julie" w:date="2025-10-06T15:04:00Z" w16du:dateUtc="2025-10-06T20:04:00Z">
              <w:tcPr>
                <w:tcW w:w="718" w:type="dxa"/>
                <w:gridSpan w:val="2"/>
              </w:tcPr>
            </w:tcPrChange>
          </w:tcPr>
          <w:p w14:paraId="3E5990B2" w14:textId="77777777" w:rsidR="00953C4D" w:rsidRPr="00A54018" w:rsidRDefault="00953C4D" w:rsidP="00953C4D">
            <w:pPr>
              <w:jc w:val="both"/>
              <w:rPr>
                <w:rFonts w:asciiTheme="minorHAnsi" w:hAnsiTheme="minorHAnsi" w:cstheme="minorHAnsi"/>
                <w:b/>
                <w:sz w:val="22"/>
                <w:szCs w:val="22"/>
              </w:rPr>
            </w:pPr>
          </w:p>
        </w:tc>
        <w:tc>
          <w:tcPr>
            <w:tcW w:w="611" w:type="dxa"/>
            <w:tcPrChange w:id="772" w:author="Gann, Julie" w:date="2025-10-06T15:04:00Z" w16du:dateUtc="2025-10-06T20:04:00Z">
              <w:tcPr>
                <w:tcW w:w="616" w:type="dxa"/>
                <w:gridSpan w:val="2"/>
              </w:tcPr>
            </w:tcPrChange>
          </w:tcPr>
          <w:p w14:paraId="0D10CCFE" w14:textId="77777777" w:rsidR="00953C4D" w:rsidRPr="00A54018" w:rsidRDefault="00953C4D" w:rsidP="00953C4D">
            <w:pPr>
              <w:jc w:val="both"/>
              <w:rPr>
                <w:rFonts w:asciiTheme="minorHAnsi" w:hAnsiTheme="minorHAnsi" w:cstheme="minorHAnsi"/>
                <w:b/>
                <w:sz w:val="22"/>
                <w:szCs w:val="22"/>
              </w:rPr>
            </w:pPr>
          </w:p>
        </w:tc>
        <w:tc>
          <w:tcPr>
            <w:tcW w:w="676" w:type="dxa"/>
            <w:tcPrChange w:id="773" w:author="Gann, Julie" w:date="2025-10-06T15:04:00Z" w16du:dateUtc="2025-10-06T20:04:00Z">
              <w:tcPr>
                <w:tcW w:w="684" w:type="dxa"/>
                <w:gridSpan w:val="2"/>
              </w:tcPr>
            </w:tcPrChange>
          </w:tcPr>
          <w:p w14:paraId="5894D4F5" w14:textId="77777777" w:rsidR="00953C4D" w:rsidRPr="00A54018" w:rsidRDefault="00953C4D" w:rsidP="00953C4D">
            <w:pPr>
              <w:jc w:val="both"/>
              <w:rPr>
                <w:rFonts w:asciiTheme="minorHAnsi" w:hAnsiTheme="minorHAnsi" w:cstheme="minorHAnsi"/>
                <w:b/>
                <w:sz w:val="22"/>
                <w:szCs w:val="22"/>
              </w:rPr>
            </w:pPr>
          </w:p>
        </w:tc>
        <w:tc>
          <w:tcPr>
            <w:tcW w:w="1409" w:type="dxa"/>
            <w:tcPrChange w:id="774" w:author="Gann, Julie" w:date="2025-10-06T15:04:00Z" w16du:dateUtc="2025-10-06T20:04:00Z">
              <w:tcPr>
                <w:tcW w:w="1418" w:type="dxa"/>
                <w:gridSpan w:val="3"/>
              </w:tcPr>
            </w:tcPrChange>
          </w:tcPr>
          <w:p w14:paraId="60BAAD0B" w14:textId="77777777" w:rsidR="00953C4D" w:rsidRPr="00A54018" w:rsidRDefault="00953C4D" w:rsidP="00953C4D">
            <w:pPr>
              <w:jc w:val="both"/>
              <w:rPr>
                <w:rFonts w:asciiTheme="minorHAnsi" w:hAnsiTheme="minorHAnsi" w:cstheme="minorHAnsi"/>
                <w:b/>
                <w:sz w:val="22"/>
                <w:szCs w:val="22"/>
              </w:rPr>
            </w:pPr>
          </w:p>
        </w:tc>
        <w:tc>
          <w:tcPr>
            <w:tcW w:w="1499" w:type="dxa"/>
            <w:tcPrChange w:id="775" w:author="Gann, Julie" w:date="2025-10-06T15:04:00Z" w16du:dateUtc="2025-10-06T20:04:00Z">
              <w:tcPr>
                <w:tcW w:w="1511" w:type="dxa"/>
                <w:gridSpan w:val="2"/>
              </w:tcPr>
            </w:tcPrChange>
          </w:tcPr>
          <w:p w14:paraId="748D6A5E" w14:textId="77777777" w:rsidR="00953C4D" w:rsidRPr="00A54018" w:rsidRDefault="00953C4D" w:rsidP="00953C4D">
            <w:pPr>
              <w:jc w:val="both"/>
              <w:rPr>
                <w:rFonts w:asciiTheme="minorHAnsi" w:hAnsiTheme="minorHAnsi" w:cstheme="minorHAnsi"/>
                <w:b/>
                <w:sz w:val="22"/>
                <w:szCs w:val="22"/>
              </w:rPr>
            </w:pPr>
          </w:p>
        </w:tc>
        <w:tc>
          <w:tcPr>
            <w:tcW w:w="1871" w:type="dxa"/>
            <w:tcPrChange w:id="776" w:author="Gann, Julie" w:date="2025-10-06T15:04:00Z" w16du:dateUtc="2025-10-06T20:04:00Z">
              <w:tcPr>
                <w:tcW w:w="1890" w:type="dxa"/>
                <w:gridSpan w:val="2"/>
              </w:tcPr>
            </w:tcPrChange>
          </w:tcPr>
          <w:p w14:paraId="70367D26" w14:textId="77777777" w:rsidR="00953C4D" w:rsidRPr="00A54018" w:rsidRDefault="00953C4D" w:rsidP="00953C4D">
            <w:pPr>
              <w:jc w:val="both"/>
              <w:rPr>
                <w:rFonts w:asciiTheme="minorHAnsi" w:hAnsiTheme="minorHAnsi" w:cstheme="minorHAnsi"/>
                <w:b/>
                <w:sz w:val="22"/>
                <w:szCs w:val="22"/>
              </w:rPr>
            </w:pPr>
          </w:p>
        </w:tc>
      </w:tr>
      <w:tr w:rsidR="00953C4D" w:rsidRPr="00A54018" w14:paraId="4EB2933E" w14:textId="77777777" w:rsidTr="00953C4D">
        <w:trPr>
          <w:trPrChange w:id="777" w:author="Gann, Julie" w:date="2025-10-06T15:04:00Z" w16du:dateUtc="2025-10-06T20:04:00Z">
            <w:trPr>
              <w:gridAfter w:val="0"/>
            </w:trPr>
          </w:trPrChange>
        </w:trPr>
        <w:tc>
          <w:tcPr>
            <w:tcW w:w="2875" w:type="dxa"/>
            <w:tcPrChange w:id="778" w:author="Gann, Julie" w:date="2025-10-06T15:04:00Z" w16du:dateUtc="2025-10-06T20:04:00Z">
              <w:tcPr>
                <w:tcW w:w="1750" w:type="dxa"/>
              </w:tcPr>
            </w:tcPrChange>
          </w:tcPr>
          <w:p w14:paraId="4E7A774D"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Public</w:t>
            </w:r>
          </w:p>
        </w:tc>
        <w:tc>
          <w:tcPr>
            <w:tcW w:w="720" w:type="dxa"/>
            <w:tcPrChange w:id="779" w:author="Gann, Julie" w:date="2025-10-06T15:04:00Z" w16du:dateUtc="2025-10-06T20:04:00Z">
              <w:tcPr>
                <w:tcW w:w="840" w:type="dxa"/>
              </w:tcPr>
            </w:tcPrChange>
          </w:tcPr>
          <w:p w14:paraId="4B3FABB3" w14:textId="77777777" w:rsidR="00953C4D" w:rsidRPr="00A54018" w:rsidRDefault="00953C4D" w:rsidP="00953C4D">
            <w:pPr>
              <w:jc w:val="both"/>
              <w:rPr>
                <w:rFonts w:asciiTheme="minorHAnsi" w:hAnsiTheme="minorHAnsi" w:cstheme="minorHAnsi"/>
                <w:b/>
                <w:sz w:val="22"/>
                <w:szCs w:val="22"/>
              </w:rPr>
            </w:pPr>
          </w:p>
        </w:tc>
        <w:tc>
          <w:tcPr>
            <w:tcW w:w="717" w:type="dxa"/>
            <w:tcPrChange w:id="780" w:author="Gann, Julie" w:date="2025-10-06T15:04:00Z" w16du:dateUtc="2025-10-06T20:04:00Z">
              <w:tcPr>
                <w:tcW w:w="718" w:type="dxa"/>
                <w:gridSpan w:val="2"/>
              </w:tcPr>
            </w:tcPrChange>
          </w:tcPr>
          <w:p w14:paraId="64AACCFD" w14:textId="77777777" w:rsidR="00953C4D" w:rsidRPr="00A54018" w:rsidRDefault="00953C4D" w:rsidP="00953C4D">
            <w:pPr>
              <w:jc w:val="both"/>
              <w:rPr>
                <w:rFonts w:asciiTheme="minorHAnsi" w:hAnsiTheme="minorHAnsi" w:cstheme="minorHAnsi"/>
                <w:b/>
                <w:sz w:val="22"/>
                <w:szCs w:val="22"/>
              </w:rPr>
            </w:pPr>
          </w:p>
        </w:tc>
        <w:tc>
          <w:tcPr>
            <w:tcW w:w="611" w:type="dxa"/>
            <w:tcPrChange w:id="781" w:author="Gann, Julie" w:date="2025-10-06T15:04:00Z" w16du:dateUtc="2025-10-06T20:04:00Z">
              <w:tcPr>
                <w:tcW w:w="616" w:type="dxa"/>
                <w:gridSpan w:val="2"/>
              </w:tcPr>
            </w:tcPrChange>
          </w:tcPr>
          <w:p w14:paraId="0786F362" w14:textId="77777777" w:rsidR="00953C4D" w:rsidRPr="00A54018" w:rsidRDefault="00953C4D" w:rsidP="00953C4D">
            <w:pPr>
              <w:jc w:val="both"/>
              <w:rPr>
                <w:rFonts w:asciiTheme="minorHAnsi" w:hAnsiTheme="minorHAnsi" w:cstheme="minorHAnsi"/>
                <w:b/>
                <w:sz w:val="22"/>
                <w:szCs w:val="22"/>
              </w:rPr>
            </w:pPr>
          </w:p>
        </w:tc>
        <w:tc>
          <w:tcPr>
            <w:tcW w:w="676" w:type="dxa"/>
            <w:tcPrChange w:id="782" w:author="Gann, Julie" w:date="2025-10-06T15:04:00Z" w16du:dateUtc="2025-10-06T20:04:00Z">
              <w:tcPr>
                <w:tcW w:w="684" w:type="dxa"/>
                <w:gridSpan w:val="2"/>
              </w:tcPr>
            </w:tcPrChange>
          </w:tcPr>
          <w:p w14:paraId="5F33B889" w14:textId="77777777" w:rsidR="00953C4D" w:rsidRPr="00A54018" w:rsidRDefault="00953C4D" w:rsidP="00953C4D">
            <w:pPr>
              <w:jc w:val="both"/>
              <w:rPr>
                <w:rFonts w:asciiTheme="minorHAnsi" w:hAnsiTheme="minorHAnsi" w:cstheme="minorHAnsi"/>
                <w:b/>
                <w:sz w:val="22"/>
                <w:szCs w:val="22"/>
              </w:rPr>
            </w:pPr>
          </w:p>
        </w:tc>
        <w:tc>
          <w:tcPr>
            <w:tcW w:w="1409" w:type="dxa"/>
            <w:tcPrChange w:id="783" w:author="Gann, Julie" w:date="2025-10-06T15:04:00Z" w16du:dateUtc="2025-10-06T20:04:00Z">
              <w:tcPr>
                <w:tcW w:w="1418" w:type="dxa"/>
                <w:gridSpan w:val="3"/>
              </w:tcPr>
            </w:tcPrChange>
          </w:tcPr>
          <w:p w14:paraId="5E3B59FA" w14:textId="77777777" w:rsidR="00953C4D" w:rsidRPr="00A54018" w:rsidRDefault="00953C4D" w:rsidP="00953C4D">
            <w:pPr>
              <w:jc w:val="both"/>
              <w:rPr>
                <w:rFonts w:asciiTheme="minorHAnsi" w:hAnsiTheme="minorHAnsi" w:cstheme="minorHAnsi"/>
                <w:b/>
                <w:sz w:val="22"/>
                <w:szCs w:val="22"/>
              </w:rPr>
            </w:pPr>
          </w:p>
        </w:tc>
        <w:tc>
          <w:tcPr>
            <w:tcW w:w="1499" w:type="dxa"/>
            <w:tcPrChange w:id="784" w:author="Gann, Julie" w:date="2025-10-06T15:04:00Z" w16du:dateUtc="2025-10-06T20:04:00Z">
              <w:tcPr>
                <w:tcW w:w="1511" w:type="dxa"/>
                <w:gridSpan w:val="2"/>
              </w:tcPr>
            </w:tcPrChange>
          </w:tcPr>
          <w:p w14:paraId="25F7AF7A" w14:textId="77777777" w:rsidR="00953C4D" w:rsidRPr="00A54018" w:rsidRDefault="00953C4D" w:rsidP="00953C4D">
            <w:pPr>
              <w:jc w:val="both"/>
              <w:rPr>
                <w:rFonts w:asciiTheme="minorHAnsi" w:hAnsiTheme="minorHAnsi" w:cstheme="minorHAnsi"/>
                <w:b/>
                <w:sz w:val="22"/>
                <w:szCs w:val="22"/>
              </w:rPr>
            </w:pPr>
          </w:p>
        </w:tc>
        <w:tc>
          <w:tcPr>
            <w:tcW w:w="1871" w:type="dxa"/>
            <w:tcPrChange w:id="785" w:author="Gann, Julie" w:date="2025-10-06T15:04:00Z" w16du:dateUtc="2025-10-06T20:04:00Z">
              <w:tcPr>
                <w:tcW w:w="1890" w:type="dxa"/>
                <w:gridSpan w:val="2"/>
              </w:tcPr>
            </w:tcPrChange>
          </w:tcPr>
          <w:p w14:paraId="2A13A520" w14:textId="77777777" w:rsidR="00953C4D" w:rsidRPr="00A54018" w:rsidRDefault="00953C4D" w:rsidP="00953C4D">
            <w:pPr>
              <w:jc w:val="both"/>
              <w:rPr>
                <w:rFonts w:asciiTheme="minorHAnsi" w:hAnsiTheme="minorHAnsi" w:cstheme="minorHAnsi"/>
                <w:b/>
                <w:sz w:val="22"/>
                <w:szCs w:val="22"/>
              </w:rPr>
            </w:pPr>
          </w:p>
        </w:tc>
      </w:tr>
      <w:tr w:rsidR="00953C4D" w:rsidRPr="00A54018" w14:paraId="6E1A1C56" w14:textId="77777777" w:rsidTr="00953C4D">
        <w:trPr>
          <w:trPrChange w:id="786" w:author="Gann, Julie" w:date="2025-10-06T15:04:00Z" w16du:dateUtc="2025-10-06T20:04:00Z">
            <w:trPr>
              <w:gridAfter w:val="0"/>
            </w:trPr>
          </w:trPrChange>
        </w:trPr>
        <w:tc>
          <w:tcPr>
            <w:tcW w:w="2875" w:type="dxa"/>
            <w:tcPrChange w:id="787" w:author="Gann, Julie" w:date="2025-10-06T15:04:00Z" w16du:dateUtc="2025-10-06T20:04:00Z">
              <w:tcPr>
                <w:tcW w:w="1750" w:type="dxa"/>
              </w:tcPr>
            </w:tcPrChange>
          </w:tcPr>
          <w:p w14:paraId="33C78A77" w14:textId="77777777" w:rsidR="00953C4D" w:rsidRPr="00A54018" w:rsidRDefault="00953C4D" w:rsidP="00953C4D">
            <w:pPr>
              <w:jc w:val="right"/>
              <w:rPr>
                <w:rFonts w:asciiTheme="minorHAnsi" w:hAnsiTheme="minorHAnsi" w:cstheme="minorHAnsi"/>
                <w:sz w:val="22"/>
                <w:szCs w:val="22"/>
              </w:rPr>
            </w:pPr>
            <w:r w:rsidRPr="00A54018">
              <w:rPr>
                <w:rFonts w:asciiTheme="minorHAnsi" w:hAnsiTheme="minorHAnsi" w:cstheme="minorHAnsi"/>
                <w:sz w:val="22"/>
                <w:szCs w:val="22"/>
              </w:rPr>
              <w:t>144A</w:t>
            </w:r>
          </w:p>
        </w:tc>
        <w:tc>
          <w:tcPr>
            <w:tcW w:w="720" w:type="dxa"/>
            <w:tcPrChange w:id="788" w:author="Gann, Julie" w:date="2025-10-06T15:04:00Z" w16du:dateUtc="2025-10-06T20:04:00Z">
              <w:tcPr>
                <w:tcW w:w="840" w:type="dxa"/>
              </w:tcPr>
            </w:tcPrChange>
          </w:tcPr>
          <w:p w14:paraId="0917C203" w14:textId="77777777" w:rsidR="00953C4D" w:rsidRPr="00A54018" w:rsidRDefault="00953C4D" w:rsidP="00953C4D">
            <w:pPr>
              <w:jc w:val="both"/>
              <w:rPr>
                <w:rFonts w:asciiTheme="minorHAnsi" w:hAnsiTheme="minorHAnsi" w:cstheme="minorHAnsi"/>
                <w:b/>
                <w:sz w:val="22"/>
                <w:szCs w:val="22"/>
              </w:rPr>
            </w:pPr>
          </w:p>
        </w:tc>
        <w:tc>
          <w:tcPr>
            <w:tcW w:w="717" w:type="dxa"/>
            <w:tcPrChange w:id="789" w:author="Gann, Julie" w:date="2025-10-06T15:04:00Z" w16du:dateUtc="2025-10-06T20:04:00Z">
              <w:tcPr>
                <w:tcW w:w="718" w:type="dxa"/>
                <w:gridSpan w:val="2"/>
              </w:tcPr>
            </w:tcPrChange>
          </w:tcPr>
          <w:p w14:paraId="6F7AAB34" w14:textId="77777777" w:rsidR="00953C4D" w:rsidRPr="00A54018" w:rsidRDefault="00953C4D" w:rsidP="00953C4D">
            <w:pPr>
              <w:jc w:val="both"/>
              <w:rPr>
                <w:rFonts w:asciiTheme="minorHAnsi" w:hAnsiTheme="minorHAnsi" w:cstheme="minorHAnsi"/>
                <w:b/>
                <w:sz w:val="22"/>
                <w:szCs w:val="22"/>
              </w:rPr>
            </w:pPr>
          </w:p>
        </w:tc>
        <w:tc>
          <w:tcPr>
            <w:tcW w:w="611" w:type="dxa"/>
            <w:tcPrChange w:id="790" w:author="Gann, Julie" w:date="2025-10-06T15:04:00Z" w16du:dateUtc="2025-10-06T20:04:00Z">
              <w:tcPr>
                <w:tcW w:w="616" w:type="dxa"/>
                <w:gridSpan w:val="2"/>
              </w:tcPr>
            </w:tcPrChange>
          </w:tcPr>
          <w:p w14:paraId="5006D9FC" w14:textId="77777777" w:rsidR="00953C4D" w:rsidRPr="00A54018" w:rsidRDefault="00953C4D" w:rsidP="00953C4D">
            <w:pPr>
              <w:jc w:val="both"/>
              <w:rPr>
                <w:rFonts w:asciiTheme="minorHAnsi" w:hAnsiTheme="minorHAnsi" w:cstheme="minorHAnsi"/>
                <w:b/>
                <w:sz w:val="22"/>
                <w:szCs w:val="22"/>
              </w:rPr>
            </w:pPr>
          </w:p>
        </w:tc>
        <w:tc>
          <w:tcPr>
            <w:tcW w:w="676" w:type="dxa"/>
            <w:tcPrChange w:id="791" w:author="Gann, Julie" w:date="2025-10-06T15:04:00Z" w16du:dateUtc="2025-10-06T20:04:00Z">
              <w:tcPr>
                <w:tcW w:w="684" w:type="dxa"/>
                <w:gridSpan w:val="2"/>
              </w:tcPr>
            </w:tcPrChange>
          </w:tcPr>
          <w:p w14:paraId="31E56832" w14:textId="77777777" w:rsidR="00953C4D" w:rsidRPr="00A54018" w:rsidRDefault="00953C4D" w:rsidP="00953C4D">
            <w:pPr>
              <w:jc w:val="both"/>
              <w:rPr>
                <w:rFonts w:asciiTheme="minorHAnsi" w:hAnsiTheme="minorHAnsi" w:cstheme="minorHAnsi"/>
                <w:b/>
                <w:sz w:val="22"/>
                <w:szCs w:val="22"/>
              </w:rPr>
            </w:pPr>
          </w:p>
        </w:tc>
        <w:tc>
          <w:tcPr>
            <w:tcW w:w="1409" w:type="dxa"/>
            <w:tcPrChange w:id="792" w:author="Gann, Julie" w:date="2025-10-06T15:04:00Z" w16du:dateUtc="2025-10-06T20:04:00Z">
              <w:tcPr>
                <w:tcW w:w="1418" w:type="dxa"/>
                <w:gridSpan w:val="3"/>
              </w:tcPr>
            </w:tcPrChange>
          </w:tcPr>
          <w:p w14:paraId="48DB233A" w14:textId="77777777" w:rsidR="00953C4D" w:rsidRPr="00A54018" w:rsidRDefault="00953C4D" w:rsidP="00953C4D">
            <w:pPr>
              <w:jc w:val="both"/>
              <w:rPr>
                <w:rFonts w:asciiTheme="minorHAnsi" w:hAnsiTheme="minorHAnsi" w:cstheme="minorHAnsi"/>
                <w:b/>
                <w:sz w:val="22"/>
                <w:szCs w:val="22"/>
              </w:rPr>
            </w:pPr>
          </w:p>
        </w:tc>
        <w:tc>
          <w:tcPr>
            <w:tcW w:w="1499" w:type="dxa"/>
            <w:tcPrChange w:id="793" w:author="Gann, Julie" w:date="2025-10-06T15:04:00Z" w16du:dateUtc="2025-10-06T20:04:00Z">
              <w:tcPr>
                <w:tcW w:w="1511" w:type="dxa"/>
                <w:gridSpan w:val="2"/>
              </w:tcPr>
            </w:tcPrChange>
          </w:tcPr>
          <w:p w14:paraId="19E3327A" w14:textId="77777777" w:rsidR="00953C4D" w:rsidRPr="00A54018" w:rsidRDefault="00953C4D" w:rsidP="00953C4D">
            <w:pPr>
              <w:jc w:val="both"/>
              <w:rPr>
                <w:rFonts w:asciiTheme="minorHAnsi" w:hAnsiTheme="minorHAnsi" w:cstheme="minorHAnsi"/>
                <w:b/>
                <w:sz w:val="22"/>
                <w:szCs w:val="22"/>
              </w:rPr>
            </w:pPr>
          </w:p>
        </w:tc>
        <w:tc>
          <w:tcPr>
            <w:tcW w:w="1871" w:type="dxa"/>
            <w:tcPrChange w:id="794" w:author="Gann, Julie" w:date="2025-10-06T15:04:00Z" w16du:dateUtc="2025-10-06T20:04:00Z">
              <w:tcPr>
                <w:tcW w:w="1890" w:type="dxa"/>
                <w:gridSpan w:val="2"/>
              </w:tcPr>
            </w:tcPrChange>
          </w:tcPr>
          <w:p w14:paraId="3C1433F5" w14:textId="77777777" w:rsidR="00953C4D" w:rsidRPr="00A54018" w:rsidRDefault="00953C4D" w:rsidP="00953C4D">
            <w:pPr>
              <w:jc w:val="both"/>
              <w:rPr>
                <w:rFonts w:asciiTheme="minorHAnsi" w:hAnsiTheme="minorHAnsi" w:cstheme="minorHAnsi"/>
                <w:b/>
                <w:sz w:val="22"/>
                <w:szCs w:val="22"/>
              </w:rPr>
            </w:pPr>
          </w:p>
        </w:tc>
      </w:tr>
      <w:tr w:rsidR="00953C4D" w:rsidRPr="00A54018" w14:paraId="51D2C257" w14:textId="77777777" w:rsidTr="00953C4D">
        <w:trPr>
          <w:trPrChange w:id="795" w:author="Gann, Julie" w:date="2025-10-06T15:04:00Z" w16du:dateUtc="2025-10-06T20:04:00Z">
            <w:trPr>
              <w:gridAfter w:val="0"/>
            </w:trPr>
          </w:trPrChange>
        </w:trPr>
        <w:tc>
          <w:tcPr>
            <w:tcW w:w="2875" w:type="dxa"/>
            <w:tcPrChange w:id="796" w:author="Gann, Julie" w:date="2025-10-06T15:04:00Z" w16du:dateUtc="2025-10-06T20:04:00Z">
              <w:tcPr>
                <w:tcW w:w="1750" w:type="dxa"/>
              </w:tcPr>
            </w:tcPrChange>
          </w:tcPr>
          <w:p w14:paraId="7ABE0361" w14:textId="7D5A8D4A" w:rsidR="00953C4D" w:rsidRPr="008B2A87" w:rsidRDefault="00953C4D" w:rsidP="00953C4D">
            <w:pPr>
              <w:jc w:val="right"/>
              <w:rPr>
                <w:rFonts w:asciiTheme="minorHAnsi" w:hAnsiTheme="minorHAnsi" w:cstheme="minorHAnsi"/>
                <w:sz w:val="22"/>
                <w:szCs w:val="22"/>
                <w:highlight w:val="lightGray"/>
                <w:rPrChange w:id="797" w:author="Gann, Julie" w:date="2025-10-07T09:01:00Z" w16du:dateUtc="2025-10-07T14:01:00Z">
                  <w:rPr>
                    <w:rFonts w:asciiTheme="minorHAnsi" w:hAnsiTheme="minorHAnsi" w:cstheme="minorHAnsi"/>
                    <w:sz w:val="22"/>
                    <w:szCs w:val="22"/>
                  </w:rPr>
                </w:rPrChange>
              </w:rPr>
            </w:pPr>
            <w:ins w:id="798" w:author="Gann, Julie" w:date="2025-10-06T15:04:00Z" w16du:dateUtc="2025-10-06T20:04:00Z">
              <w:r w:rsidRPr="008B2A87">
                <w:rPr>
                  <w:rFonts w:asciiTheme="minorHAnsi" w:hAnsiTheme="minorHAnsi" w:cstheme="minorHAnsi"/>
                  <w:sz w:val="22"/>
                  <w:szCs w:val="22"/>
                  <w:highlight w:val="lightGray"/>
                  <w:rPrChange w:id="799" w:author="Gann, Julie" w:date="2025-10-07T09:01:00Z" w16du:dateUtc="2025-10-07T14:01:00Z">
                    <w:rPr>
                      <w:rFonts w:asciiTheme="minorHAnsi" w:hAnsiTheme="minorHAnsi" w:cstheme="minorHAnsi"/>
                      <w:sz w:val="22"/>
                      <w:szCs w:val="22"/>
                    </w:rPr>
                  </w:rPrChange>
                </w:rPr>
                <w:t>Private Placement Securities</w:t>
              </w:r>
            </w:ins>
            <w:del w:id="800" w:author="Gann, Julie" w:date="2025-10-06T15:04:00Z" w16du:dateUtc="2025-10-06T20:04:00Z">
              <w:r w:rsidRPr="008B2A87" w:rsidDel="008850F9">
                <w:rPr>
                  <w:rFonts w:asciiTheme="minorHAnsi" w:hAnsiTheme="minorHAnsi" w:cstheme="minorHAnsi"/>
                  <w:sz w:val="22"/>
                  <w:szCs w:val="22"/>
                  <w:highlight w:val="lightGray"/>
                  <w:rPrChange w:id="801" w:author="Gann, Julie" w:date="2025-10-07T09:01:00Z" w16du:dateUtc="2025-10-07T14:01:00Z">
                    <w:rPr>
                      <w:rFonts w:asciiTheme="minorHAnsi" w:hAnsiTheme="minorHAnsi" w:cstheme="minorHAnsi"/>
                      <w:sz w:val="22"/>
                      <w:szCs w:val="22"/>
                    </w:rPr>
                  </w:rPrChange>
                </w:rPr>
                <w:delText>Reg D</w:delText>
              </w:r>
            </w:del>
          </w:p>
        </w:tc>
        <w:tc>
          <w:tcPr>
            <w:tcW w:w="720" w:type="dxa"/>
            <w:tcPrChange w:id="802" w:author="Gann, Julie" w:date="2025-10-06T15:04:00Z" w16du:dateUtc="2025-10-06T20:04:00Z">
              <w:tcPr>
                <w:tcW w:w="840" w:type="dxa"/>
              </w:tcPr>
            </w:tcPrChange>
          </w:tcPr>
          <w:p w14:paraId="66948F0E" w14:textId="77777777" w:rsidR="00953C4D" w:rsidRPr="00A54018" w:rsidRDefault="00953C4D" w:rsidP="00953C4D">
            <w:pPr>
              <w:jc w:val="both"/>
              <w:rPr>
                <w:rFonts w:asciiTheme="minorHAnsi" w:hAnsiTheme="minorHAnsi" w:cstheme="minorHAnsi"/>
                <w:b/>
                <w:sz w:val="22"/>
                <w:szCs w:val="22"/>
              </w:rPr>
            </w:pPr>
          </w:p>
        </w:tc>
        <w:tc>
          <w:tcPr>
            <w:tcW w:w="717" w:type="dxa"/>
            <w:tcPrChange w:id="803" w:author="Gann, Julie" w:date="2025-10-06T15:04:00Z" w16du:dateUtc="2025-10-06T20:04:00Z">
              <w:tcPr>
                <w:tcW w:w="718" w:type="dxa"/>
                <w:gridSpan w:val="2"/>
              </w:tcPr>
            </w:tcPrChange>
          </w:tcPr>
          <w:p w14:paraId="6C40FECC" w14:textId="77777777" w:rsidR="00953C4D" w:rsidRPr="00A54018" w:rsidRDefault="00953C4D" w:rsidP="00953C4D">
            <w:pPr>
              <w:jc w:val="both"/>
              <w:rPr>
                <w:rFonts w:asciiTheme="minorHAnsi" w:hAnsiTheme="minorHAnsi" w:cstheme="minorHAnsi"/>
                <w:b/>
                <w:sz w:val="22"/>
                <w:szCs w:val="22"/>
              </w:rPr>
            </w:pPr>
          </w:p>
        </w:tc>
        <w:tc>
          <w:tcPr>
            <w:tcW w:w="611" w:type="dxa"/>
            <w:tcPrChange w:id="804" w:author="Gann, Julie" w:date="2025-10-06T15:04:00Z" w16du:dateUtc="2025-10-06T20:04:00Z">
              <w:tcPr>
                <w:tcW w:w="616" w:type="dxa"/>
                <w:gridSpan w:val="2"/>
              </w:tcPr>
            </w:tcPrChange>
          </w:tcPr>
          <w:p w14:paraId="147BDBD6" w14:textId="77777777" w:rsidR="00953C4D" w:rsidRPr="00A54018" w:rsidRDefault="00953C4D" w:rsidP="00953C4D">
            <w:pPr>
              <w:jc w:val="both"/>
              <w:rPr>
                <w:rFonts w:asciiTheme="minorHAnsi" w:hAnsiTheme="minorHAnsi" w:cstheme="minorHAnsi"/>
                <w:b/>
                <w:sz w:val="22"/>
                <w:szCs w:val="22"/>
              </w:rPr>
            </w:pPr>
          </w:p>
        </w:tc>
        <w:tc>
          <w:tcPr>
            <w:tcW w:w="676" w:type="dxa"/>
            <w:tcPrChange w:id="805" w:author="Gann, Julie" w:date="2025-10-06T15:04:00Z" w16du:dateUtc="2025-10-06T20:04:00Z">
              <w:tcPr>
                <w:tcW w:w="684" w:type="dxa"/>
                <w:gridSpan w:val="2"/>
              </w:tcPr>
            </w:tcPrChange>
          </w:tcPr>
          <w:p w14:paraId="6EAD60CE" w14:textId="77777777" w:rsidR="00953C4D" w:rsidRPr="00A54018" w:rsidRDefault="00953C4D" w:rsidP="00953C4D">
            <w:pPr>
              <w:jc w:val="both"/>
              <w:rPr>
                <w:rFonts w:asciiTheme="minorHAnsi" w:hAnsiTheme="minorHAnsi" w:cstheme="minorHAnsi"/>
                <w:b/>
                <w:sz w:val="22"/>
                <w:szCs w:val="22"/>
              </w:rPr>
            </w:pPr>
          </w:p>
        </w:tc>
        <w:tc>
          <w:tcPr>
            <w:tcW w:w="1409" w:type="dxa"/>
            <w:tcPrChange w:id="806" w:author="Gann, Julie" w:date="2025-10-06T15:04:00Z" w16du:dateUtc="2025-10-06T20:04:00Z">
              <w:tcPr>
                <w:tcW w:w="1418" w:type="dxa"/>
                <w:gridSpan w:val="3"/>
              </w:tcPr>
            </w:tcPrChange>
          </w:tcPr>
          <w:p w14:paraId="0C67A44B" w14:textId="77777777" w:rsidR="00953C4D" w:rsidRPr="00A54018" w:rsidRDefault="00953C4D" w:rsidP="00953C4D">
            <w:pPr>
              <w:jc w:val="both"/>
              <w:rPr>
                <w:rFonts w:asciiTheme="minorHAnsi" w:hAnsiTheme="minorHAnsi" w:cstheme="minorHAnsi"/>
                <w:b/>
                <w:sz w:val="22"/>
                <w:szCs w:val="22"/>
              </w:rPr>
            </w:pPr>
          </w:p>
        </w:tc>
        <w:tc>
          <w:tcPr>
            <w:tcW w:w="1499" w:type="dxa"/>
            <w:tcPrChange w:id="807" w:author="Gann, Julie" w:date="2025-10-06T15:04:00Z" w16du:dateUtc="2025-10-06T20:04:00Z">
              <w:tcPr>
                <w:tcW w:w="1511" w:type="dxa"/>
                <w:gridSpan w:val="2"/>
              </w:tcPr>
            </w:tcPrChange>
          </w:tcPr>
          <w:p w14:paraId="7F16829F" w14:textId="77777777" w:rsidR="00953C4D" w:rsidRPr="00A54018" w:rsidRDefault="00953C4D" w:rsidP="00953C4D">
            <w:pPr>
              <w:jc w:val="both"/>
              <w:rPr>
                <w:rFonts w:asciiTheme="minorHAnsi" w:hAnsiTheme="minorHAnsi" w:cstheme="minorHAnsi"/>
                <w:b/>
                <w:sz w:val="22"/>
                <w:szCs w:val="22"/>
              </w:rPr>
            </w:pPr>
          </w:p>
        </w:tc>
        <w:tc>
          <w:tcPr>
            <w:tcW w:w="1871" w:type="dxa"/>
            <w:tcPrChange w:id="808" w:author="Gann, Julie" w:date="2025-10-06T15:04:00Z" w16du:dateUtc="2025-10-06T20:04:00Z">
              <w:tcPr>
                <w:tcW w:w="1890" w:type="dxa"/>
                <w:gridSpan w:val="2"/>
              </w:tcPr>
            </w:tcPrChange>
          </w:tcPr>
          <w:p w14:paraId="1D9E0281" w14:textId="77777777" w:rsidR="00953C4D" w:rsidRPr="00A54018" w:rsidRDefault="00953C4D" w:rsidP="00953C4D">
            <w:pPr>
              <w:jc w:val="both"/>
              <w:rPr>
                <w:rFonts w:asciiTheme="minorHAnsi" w:hAnsiTheme="minorHAnsi" w:cstheme="minorHAnsi"/>
                <w:b/>
                <w:sz w:val="22"/>
                <w:szCs w:val="22"/>
              </w:rPr>
            </w:pPr>
          </w:p>
        </w:tc>
      </w:tr>
      <w:tr w:rsidR="00953C4D" w:rsidRPr="00A54018" w14:paraId="3F67E128" w14:textId="77777777" w:rsidTr="00953C4D">
        <w:trPr>
          <w:trPrChange w:id="809" w:author="Gann, Julie" w:date="2025-10-06T15:04:00Z" w16du:dateUtc="2025-10-06T20:04:00Z">
            <w:trPr>
              <w:gridAfter w:val="0"/>
            </w:trPr>
          </w:trPrChange>
        </w:trPr>
        <w:tc>
          <w:tcPr>
            <w:tcW w:w="2875" w:type="dxa"/>
            <w:tcPrChange w:id="810" w:author="Gann, Julie" w:date="2025-10-06T15:04:00Z" w16du:dateUtc="2025-10-06T20:04:00Z">
              <w:tcPr>
                <w:tcW w:w="1750" w:type="dxa"/>
              </w:tcPr>
            </w:tcPrChange>
          </w:tcPr>
          <w:p w14:paraId="1D765548" w14:textId="30C357DA" w:rsidR="00953C4D" w:rsidRPr="008B2A87" w:rsidRDefault="00953C4D" w:rsidP="00953C4D">
            <w:pPr>
              <w:jc w:val="right"/>
              <w:rPr>
                <w:rFonts w:asciiTheme="minorHAnsi" w:hAnsiTheme="minorHAnsi" w:cstheme="minorHAnsi"/>
                <w:sz w:val="22"/>
                <w:szCs w:val="22"/>
                <w:highlight w:val="lightGray"/>
                <w:rPrChange w:id="811" w:author="Gann, Julie" w:date="2025-10-07T09:01:00Z" w16du:dateUtc="2025-10-07T14:01:00Z">
                  <w:rPr>
                    <w:rFonts w:asciiTheme="minorHAnsi" w:hAnsiTheme="minorHAnsi" w:cstheme="minorHAnsi"/>
                    <w:sz w:val="22"/>
                    <w:szCs w:val="22"/>
                  </w:rPr>
                </w:rPrChange>
              </w:rPr>
            </w:pPr>
            <w:del w:id="812" w:author="Gann, Julie" w:date="2025-10-06T15:04:00Z" w16du:dateUtc="2025-10-06T20:04:00Z">
              <w:r w:rsidRPr="008B2A87" w:rsidDel="00953C4D">
                <w:rPr>
                  <w:rFonts w:asciiTheme="minorHAnsi" w:hAnsiTheme="minorHAnsi" w:cstheme="minorHAnsi"/>
                  <w:sz w:val="22"/>
                  <w:szCs w:val="22"/>
                  <w:highlight w:val="lightGray"/>
                  <w:rPrChange w:id="813" w:author="Gann, Julie" w:date="2025-10-07T09:01:00Z" w16du:dateUtc="2025-10-07T14:01:00Z">
                    <w:rPr>
                      <w:rFonts w:asciiTheme="minorHAnsi" w:hAnsiTheme="minorHAnsi" w:cstheme="minorHAnsi"/>
                      <w:sz w:val="22"/>
                      <w:szCs w:val="22"/>
                    </w:rPr>
                  </w:rPrChange>
                </w:rPr>
                <w:delText>Section 4(a)2</w:delText>
              </w:r>
            </w:del>
          </w:p>
        </w:tc>
        <w:tc>
          <w:tcPr>
            <w:tcW w:w="720" w:type="dxa"/>
            <w:tcPrChange w:id="814" w:author="Gann, Julie" w:date="2025-10-06T15:04:00Z" w16du:dateUtc="2025-10-06T20:04:00Z">
              <w:tcPr>
                <w:tcW w:w="840" w:type="dxa"/>
              </w:tcPr>
            </w:tcPrChange>
          </w:tcPr>
          <w:p w14:paraId="5FB25E2E" w14:textId="77777777" w:rsidR="00953C4D" w:rsidRPr="00A54018" w:rsidRDefault="00953C4D" w:rsidP="00953C4D">
            <w:pPr>
              <w:jc w:val="both"/>
              <w:rPr>
                <w:rFonts w:asciiTheme="minorHAnsi" w:hAnsiTheme="minorHAnsi" w:cstheme="minorHAnsi"/>
                <w:b/>
                <w:sz w:val="22"/>
                <w:szCs w:val="22"/>
              </w:rPr>
            </w:pPr>
          </w:p>
        </w:tc>
        <w:tc>
          <w:tcPr>
            <w:tcW w:w="717" w:type="dxa"/>
            <w:tcPrChange w:id="815" w:author="Gann, Julie" w:date="2025-10-06T15:04:00Z" w16du:dateUtc="2025-10-06T20:04:00Z">
              <w:tcPr>
                <w:tcW w:w="718" w:type="dxa"/>
                <w:gridSpan w:val="2"/>
              </w:tcPr>
            </w:tcPrChange>
          </w:tcPr>
          <w:p w14:paraId="58D3FF4C" w14:textId="77777777" w:rsidR="00953C4D" w:rsidRPr="00A54018" w:rsidRDefault="00953C4D" w:rsidP="00953C4D">
            <w:pPr>
              <w:jc w:val="both"/>
              <w:rPr>
                <w:rFonts w:asciiTheme="minorHAnsi" w:hAnsiTheme="minorHAnsi" w:cstheme="minorHAnsi"/>
                <w:b/>
                <w:sz w:val="22"/>
                <w:szCs w:val="22"/>
              </w:rPr>
            </w:pPr>
          </w:p>
        </w:tc>
        <w:tc>
          <w:tcPr>
            <w:tcW w:w="611" w:type="dxa"/>
            <w:tcPrChange w:id="816" w:author="Gann, Julie" w:date="2025-10-06T15:04:00Z" w16du:dateUtc="2025-10-06T20:04:00Z">
              <w:tcPr>
                <w:tcW w:w="616" w:type="dxa"/>
                <w:gridSpan w:val="2"/>
              </w:tcPr>
            </w:tcPrChange>
          </w:tcPr>
          <w:p w14:paraId="57F5F8B9" w14:textId="77777777" w:rsidR="00953C4D" w:rsidRPr="00A54018" w:rsidRDefault="00953C4D" w:rsidP="00953C4D">
            <w:pPr>
              <w:jc w:val="both"/>
              <w:rPr>
                <w:rFonts w:asciiTheme="minorHAnsi" w:hAnsiTheme="minorHAnsi" w:cstheme="minorHAnsi"/>
                <w:b/>
                <w:sz w:val="22"/>
                <w:szCs w:val="22"/>
              </w:rPr>
            </w:pPr>
          </w:p>
        </w:tc>
        <w:tc>
          <w:tcPr>
            <w:tcW w:w="676" w:type="dxa"/>
            <w:tcPrChange w:id="817" w:author="Gann, Julie" w:date="2025-10-06T15:04:00Z" w16du:dateUtc="2025-10-06T20:04:00Z">
              <w:tcPr>
                <w:tcW w:w="684" w:type="dxa"/>
                <w:gridSpan w:val="2"/>
              </w:tcPr>
            </w:tcPrChange>
          </w:tcPr>
          <w:p w14:paraId="1253C38D" w14:textId="77777777" w:rsidR="00953C4D" w:rsidRPr="00A54018" w:rsidRDefault="00953C4D" w:rsidP="00953C4D">
            <w:pPr>
              <w:jc w:val="both"/>
              <w:rPr>
                <w:rFonts w:asciiTheme="minorHAnsi" w:hAnsiTheme="minorHAnsi" w:cstheme="minorHAnsi"/>
                <w:b/>
                <w:sz w:val="22"/>
                <w:szCs w:val="22"/>
              </w:rPr>
            </w:pPr>
          </w:p>
        </w:tc>
        <w:tc>
          <w:tcPr>
            <w:tcW w:w="1409" w:type="dxa"/>
            <w:tcPrChange w:id="818" w:author="Gann, Julie" w:date="2025-10-06T15:04:00Z" w16du:dateUtc="2025-10-06T20:04:00Z">
              <w:tcPr>
                <w:tcW w:w="1418" w:type="dxa"/>
                <w:gridSpan w:val="3"/>
              </w:tcPr>
            </w:tcPrChange>
          </w:tcPr>
          <w:p w14:paraId="3281B2BE" w14:textId="77777777" w:rsidR="00953C4D" w:rsidRPr="00A54018" w:rsidRDefault="00953C4D" w:rsidP="00953C4D">
            <w:pPr>
              <w:jc w:val="both"/>
              <w:rPr>
                <w:rFonts w:asciiTheme="minorHAnsi" w:hAnsiTheme="minorHAnsi" w:cstheme="minorHAnsi"/>
                <w:b/>
                <w:sz w:val="22"/>
                <w:szCs w:val="22"/>
              </w:rPr>
            </w:pPr>
          </w:p>
        </w:tc>
        <w:tc>
          <w:tcPr>
            <w:tcW w:w="1499" w:type="dxa"/>
            <w:tcPrChange w:id="819" w:author="Gann, Julie" w:date="2025-10-06T15:04:00Z" w16du:dateUtc="2025-10-06T20:04:00Z">
              <w:tcPr>
                <w:tcW w:w="1511" w:type="dxa"/>
                <w:gridSpan w:val="2"/>
              </w:tcPr>
            </w:tcPrChange>
          </w:tcPr>
          <w:p w14:paraId="34B2F78B" w14:textId="77777777" w:rsidR="00953C4D" w:rsidRPr="00A54018" w:rsidRDefault="00953C4D" w:rsidP="00953C4D">
            <w:pPr>
              <w:jc w:val="both"/>
              <w:rPr>
                <w:rFonts w:asciiTheme="minorHAnsi" w:hAnsiTheme="minorHAnsi" w:cstheme="minorHAnsi"/>
                <w:b/>
                <w:sz w:val="22"/>
                <w:szCs w:val="22"/>
              </w:rPr>
            </w:pPr>
          </w:p>
        </w:tc>
        <w:tc>
          <w:tcPr>
            <w:tcW w:w="1871" w:type="dxa"/>
            <w:tcPrChange w:id="820" w:author="Gann, Julie" w:date="2025-10-06T15:04:00Z" w16du:dateUtc="2025-10-06T20:04:00Z">
              <w:tcPr>
                <w:tcW w:w="1890" w:type="dxa"/>
                <w:gridSpan w:val="2"/>
              </w:tcPr>
            </w:tcPrChange>
          </w:tcPr>
          <w:p w14:paraId="50CF6523" w14:textId="77777777" w:rsidR="00953C4D" w:rsidRPr="00A54018" w:rsidRDefault="00953C4D" w:rsidP="00953C4D">
            <w:pPr>
              <w:jc w:val="both"/>
              <w:rPr>
                <w:rFonts w:asciiTheme="minorHAnsi" w:hAnsiTheme="minorHAnsi" w:cstheme="minorHAnsi"/>
                <w:b/>
                <w:sz w:val="22"/>
                <w:szCs w:val="22"/>
              </w:rPr>
            </w:pPr>
          </w:p>
        </w:tc>
      </w:tr>
      <w:tr w:rsidR="00953C4D" w:rsidRPr="00A54018" w14:paraId="3E55424A" w14:textId="77777777" w:rsidTr="00953C4D">
        <w:trPr>
          <w:trPrChange w:id="821" w:author="Gann, Julie" w:date="2025-10-06T15:04:00Z" w16du:dateUtc="2025-10-06T20:04:00Z">
            <w:trPr>
              <w:gridAfter w:val="0"/>
            </w:trPr>
          </w:trPrChange>
        </w:trPr>
        <w:tc>
          <w:tcPr>
            <w:tcW w:w="2875" w:type="dxa"/>
            <w:tcPrChange w:id="822" w:author="Gann, Julie" w:date="2025-10-06T15:04:00Z" w16du:dateUtc="2025-10-06T20:04:00Z">
              <w:tcPr>
                <w:tcW w:w="1750" w:type="dxa"/>
              </w:tcPr>
            </w:tcPrChange>
          </w:tcPr>
          <w:p w14:paraId="0F359586" w14:textId="599AB413" w:rsidR="00953C4D" w:rsidRPr="008B2A87" w:rsidRDefault="00953C4D" w:rsidP="00953C4D">
            <w:pPr>
              <w:jc w:val="right"/>
              <w:rPr>
                <w:rFonts w:asciiTheme="minorHAnsi" w:hAnsiTheme="minorHAnsi" w:cstheme="minorHAnsi"/>
                <w:sz w:val="22"/>
                <w:szCs w:val="22"/>
                <w:highlight w:val="lightGray"/>
                <w:rPrChange w:id="823" w:author="Gann, Julie" w:date="2025-10-07T09:01:00Z" w16du:dateUtc="2025-10-07T14:01:00Z">
                  <w:rPr>
                    <w:rFonts w:asciiTheme="minorHAnsi" w:hAnsiTheme="minorHAnsi" w:cstheme="minorHAnsi"/>
                    <w:sz w:val="22"/>
                    <w:szCs w:val="22"/>
                  </w:rPr>
                </w:rPrChange>
              </w:rPr>
            </w:pPr>
            <w:ins w:id="824" w:author="Gann, Julie" w:date="2025-10-06T15:03:00Z" w16du:dateUtc="2025-10-06T20:03:00Z">
              <w:r w:rsidRPr="008B2A87">
                <w:rPr>
                  <w:rFonts w:asciiTheme="minorHAnsi" w:hAnsiTheme="minorHAnsi" w:cstheme="minorHAnsi"/>
                  <w:sz w:val="22"/>
                  <w:szCs w:val="22"/>
                  <w:highlight w:val="lightGray"/>
                  <w:rPrChange w:id="825" w:author="Gann, Julie" w:date="2025-10-07T09:01:00Z" w16du:dateUtc="2025-10-07T14:01:00Z">
                    <w:rPr>
                      <w:rFonts w:asciiTheme="minorHAnsi" w:hAnsiTheme="minorHAnsi" w:cstheme="minorHAnsi"/>
                      <w:sz w:val="22"/>
                      <w:szCs w:val="22"/>
                    </w:rPr>
                  </w:rPrChange>
                </w:rPr>
                <w:t>Not Applicable (N/A)</w:t>
              </w:r>
            </w:ins>
            <w:del w:id="826" w:author="Gann, Julie" w:date="2025-10-06T15:03:00Z" w16du:dateUtc="2025-10-06T20:03:00Z">
              <w:r w:rsidRPr="008B2A87" w:rsidDel="000A74F9">
                <w:rPr>
                  <w:rFonts w:asciiTheme="minorHAnsi" w:hAnsiTheme="minorHAnsi" w:cstheme="minorHAnsi"/>
                  <w:sz w:val="22"/>
                  <w:szCs w:val="22"/>
                  <w:highlight w:val="lightGray"/>
                  <w:rPrChange w:id="827" w:author="Gann, Julie" w:date="2025-10-07T09:01:00Z" w16du:dateUtc="2025-10-07T14:01:00Z">
                    <w:rPr>
                      <w:rFonts w:asciiTheme="minorHAnsi" w:hAnsiTheme="minorHAnsi" w:cstheme="minorHAnsi"/>
                      <w:sz w:val="22"/>
                      <w:szCs w:val="22"/>
                    </w:rPr>
                  </w:rPrChange>
                </w:rPr>
                <w:delText>N/A</w:delText>
              </w:r>
            </w:del>
          </w:p>
        </w:tc>
        <w:tc>
          <w:tcPr>
            <w:tcW w:w="720" w:type="dxa"/>
            <w:tcPrChange w:id="828" w:author="Gann, Julie" w:date="2025-10-06T15:04:00Z" w16du:dateUtc="2025-10-06T20:04:00Z">
              <w:tcPr>
                <w:tcW w:w="840" w:type="dxa"/>
              </w:tcPr>
            </w:tcPrChange>
          </w:tcPr>
          <w:p w14:paraId="15B5EEEE" w14:textId="77777777" w:rsidR="00953C4D" w:rsidRPr="00A54018" w:rsidRDefault="00953C4D" w:rsidP="00953C4D">
            <w:pPr>
              <w:jc w:val="both"/>
              <w:rPr>
                <w:rFonts w:asciiTheme="minorHAnsi" w:hAnsiTheme="minorHAnsi" w:cstheme="minorHAnsi"/>
                <w:b/>
                <w:sz w:val="22"/>
                <w:szCs w:val="22"/>
              </w:rPr>
            </w:pPr>
          </w:p>
        </w:tc>
        <w:tc>
          <w:tcPr>
            <w:tcW w:w="717" w:type="dxa"/>
            <w:tcPrChange w:id="829" w:author="Gann, Julie" w:date="2025-10-06T15:04:00Z" w16du:dateUtc="2025-10-06T20:04:00Z">
              <w:tcPr>
                <w:tcW w:w="718" w:type="dxa"/>
                <w:gridSpan w:val="2"/>
              </w:tcPr>
            </w:tcPrChange>
          </w:tcPr>
          <w:p w14:paraId="7F9BCB3E" w14:textId="77777777" w:rsidR="00953C4D" w:rsidRPr="00A54018" w:rsidRDefault="00953C4D" w:rsidP="00953C4D">
            <w:pPr>
              <w:jc w:val="both"/>
              <w:rPr>
                <w:rFonts w:asciiTheme="minorHAnsi" w:hAnsiTheme="minorHAnsi" w:cstheme="minorHAnsi"/>
                <w:b/>
                <w:sz w:val="22"/>
                <w:szCs w:val="22"/>
              </w:rPr>
            </w:pPr>
          </w:p>
        </w:tc>
        <w:tc>
          <w:tcPr>
            <w:tcW w:w="611" w:type="dxa"/>
            <w:tcPrChange w:id="830" w:author="Gann, Julie" w:date="2025-10-06T15:04:00Z" w16du:dateUtc="2025-10-06T20:04:00Z">
              <w:tcPr>
                <w:tcW w:w="616" w:type="dxa"/>
                <w:gridSpan w:val="2"/>
              </w:tcPr>
            </w:tcPrChange>
          </w:tcPr>
          <w:p w14:paraId="16D0FEDD" w14:textId="77777777" w:rsidR="00953C4D" w:rsidRPr="00A54018" w:rsidRDefault="00953C4D" w:rsidP="00953C4D">
            <w:pPr>
              <w:jc w:val="both"/>
              <w:rPr>
                <w:rFonts w:asciiTheme="minorHAnsi" w:hAnsiTheme="minorHAnsi" w:cstheme="minorHAnsi"/>
                <w:b/>
                <w:sz w:val="22"/>
                <w:szCs w:val="22"/>
              </w:rPr>
            </w:pPr>
          </w:p>
        </w:tc>
        <w:tc>
          <w:tcPr>
            <w:tcW w:w="676" w:type="dxa"/>
            <w:tcPrChange w:id="831" w:author="Gann, Julie" w:date="2025-10-06T15:04:00Z" w16du:dateUtc="2025-10-06T20:04:00Z">
              <w:tcPr>
                <w:tcW w:w="684" w:type="dxa"/>
                <w:gridSpan w:val="2"/>
              </w:tcPr>
            </w:tcPrChange>
          </w:tcPr>
          <w:p w14:paraId="6ACE2924" w14:textId="77777777" w:rsidR="00953C4D" w:rsidRPr="00A54018" w:rsidRDefault="00953C4D" w:rsidP="00953C4D">
            <w:pPr>
              <w:jc w:val="both"/>
              <w:rPr>
                <w:rFonts w:asciiTheme="minorHAnsi" w:hAnsiTheme="minorHAnsi" w:cstheme="minorHAnsi"/>
                <w:b/>
                <w:sz w:val="22"/>
                <w:szCs w:val="22"/>
              </w:rPr>
            </w:pPr>
          </w:p>
        </w:tc>
        <w:tc>
          <w:tcPr>
            <w:tcW w:w="1409" w:type="dxa"/>
            <w:tcPrChange w:id="832" w:author="Gann, Julie" w:date="2025-10-06T15:04:00Z" w16du:dateUtc="2025-10-06T20:04:00Z">
              <w:tcPr>
                <w:tcW w:w="1418" w:type="dxa"/>
                <w:gridSpan w:val="3"/>
              </w:tcPr>
            </w:tcPrChange>
          </w:tcPr>
          <w:p w14:paraId="020D4783" w14:textId="77777777" w:rsidR="00953C4D" w:rsidRPr="00A54018" w:rsidRDefault="00953C4D" w:rsidP="00953C4D">
            <w:pPr>
              <w:jc w:val="both"/>
              <w:rPr>
                <w:rFonts w:asciiTheme="minorHAnsi" w:hAnsiTheme="minorHAnsi" w:cstheme="minorHAnsi"/>
                <w:b/>
                <w:sz w:val="22"/>
                <w:szCs w:val="22"/>
              </w:rPr>
            </w:pPr>
          </w:p>
        </w:tc>
        <w:tc>
          <w:tcPr>
            <w:tcW w:w="1499" w:type="dxa"/>
            <w:tcPrChange w:id="833" w:author="Gann, Julie" w:date="2025-10-06T15:04:00Z" w16du:dateUtc="2025-10-06T20:04:00Z">
              <w:tcPr>
                <w:tcW w:w="1511" w:type="dxa"/>
                <w:gridSpan w:val="2"/>
              </w:tcPr>
            </w:tcPrChange>
          </w:tcPr>
          <w:p w14:paraId="527D22C3" w14:textId="77777777" w:rsidR="00953C4D" w:rsidRPr="00A54018" w:rsidRDefault="00953C4D" w:rsidP="00953C4D">
            <w:pPr>
              <w:jc w:val="both"/>
              <w:rPr>
                <w:rFonts w:asciiTheme="minorHAnsi" w:hAnsiTheme="minorHAnsi" w:cstheme="minorHAnsi"/>
                <w:b/>
                <w:sz w:val="22"/>
                <w:szCs w:val="22"/>
              </w:rPr>
            </w:pPr>
          </w:p>
        </w:tc>
        <w:tc>
          <w:tcPr>
            <w:tcW w:w="1871" w:type="dxa"/>
            <w:tcPrChange w:id="834" w:author="Gann, Julie" w:date="2025-10-06T15:04:00Z" w16du:dateUtc="2025-10-06T20:04:00Z">
              <w:tcPr>
                <w:tcW w:w="1890" w:type="dxa"/>
                <w:gridSpan w:val="2"/>
              </w:tcPr>
            </w:tcPrChange>
          </w:tcPr>
          <w:p w14:paraId="25AB7932" w14:textId="77777777" w:rsidR="00953C4D" w:rsidRPr="00A54018" w:rsidRDefault="00953C4D" w:rsidP="00953C4D">
            <w:pPr>
              <w:jc w:val="both"/>
              <w:rPr>
                <w:rFonts w:asciiTheme="minorHAnsi" w:hAnsiTheme="minorHAnsi" w:cstheme="minorHAnsi"/>
                <w:b/>
                <w:sz w:val="22"/>
                <w:szCs w:val="22"/>
              </w:rPr>
            </w:pPr>
          </w:p>
        </w:tc>
      </w:tr>
    </w:tbl>
    <w:p w14:paraId="67DCE387" w14:textId="77777777" w:rsidR="0000449A" w:rsidRPr="00A54018" w:rsidRDefault="0000449A" w:rsidP="0000449A">
      <w:pPr>
        <w:jc w:val="both"/>
        <w:rPr>
          <w:rFonts w:asciiTheme="minorHAnsi" w:hAnsiTheme="minorHAnsi" w:cstheme="minorHAnsi"/>
          <w:b/>
          <w:sz w:val="22"/>
          <w:szCs w:val="22"/>
        </w:rPr>
      </w:pPr>
    </w:p>
    <w:p w14:paraId="77927BF4" w14:textId="77777777" w:rsidR="00EE6B14" w:rsidRDefault="00EE6B14" w:rsidP="0000449A">
      <w:pPr>
        <w:pStyle w:val="BodyText2"/>
        <w:rPr>
          <w:rFonts w:asciiTheme="minorHAnsi" w:hAnsiTheme="minorHAnsi" w:cstheme="minorHAnsi"/>
          <w:bCs w:val="0"/>
          <w:szCs w:val="22"/>
        </w:rPr>
      </w:pPr>
    </w:p>
    <w:p w14:paraId="0C155977" w14:textId="73BD589A" w:rsidR="0000449A" w:rsidRDefault="00090865" w:rsidP="0000449A">
      <w:pPr>
        <w:pStyle w:val="BodyText2"/>
        <w:rPr>
          <w:rFonts w:asciiTheme="minorHAnsi" w:hAnsiTheme="minorHAnsi" w:cstheme="minorHAnsi"/>
          <w:bCs w:val="0"/>
          <w:szCs w:val="22"/>
        </w:rPr>
      </w:pPr>
      <w:r>
        <w:rPr>
          <w:rFonts w:asciiTheme="minorHAnsi" w:hAnsiTheme="minorHAnsi" w:cstheme="minorHAnsi"/>
          <w:bCs w:val="0"/>
          <w:szCs w:val="22"/>
        </w:rPr>
        <w:t xml:space="preserve">Additional </w:t>
      </w:r>
      <w:r w:rsidR="00EE6B14">
        <w:rPr>
          <w:rFonts w:asciiTheme="minorHAnsi" w:hAnsiTheme="minorHAnsi" w:cstheme="minorHAnsi"/>
          <w:bCs w:val="0"/>
          <w:szCs w:val="22"/>
        </w:rPr>
        <w:t xml:space="preserve">Reporting </w:t>
      </w:r>
      <w:r>
        <w:rPr>
          <w:rFonts w:asciiTheme="minorHAnsi" w:hAnsiTheme="minorHAnsi" w:cstheme="minorHAnsi"/>
          <w:bCs w:val="0"/>
          <w:szCs w:val="22"/>
        </w:rPr>
        <w:t xml:space="preserve">Revisions: </w:t>
      </w:r>
    </w:p>
    <w:p w14:paraId="0F5BF678" w14:textId="77777777" w:rsidR="00090865" w:rsidRPr="0000449A" w:rsidRDefault="00090865" w:rsidP="0000449A">
      <w:pPr>
        <w:pStyle w:val="BodyText2"/>
        <w:rPr>
          <w:rFonts w:asciiTheme="minorHAnsi" w:hAnsiTheme="minorHAnsi" w:cstheme="minorHAnsi"/>
          <w:bCs w:val="0"/>
          <w:szCs w:val="22"/>
        </w:rPr>
      </w:pPr>
    </w:p>
    <w:p w14:paraId="5815AA5D" w14:textId="77777777" w:rsidR="00090865" w:rsidRPr="00D26F85" w:rsidRDefault="00090865" w:rsidP="00090865">
      <w:pPr>
        <w:pStyle w:val="ListParagraph"/>
        <w:numPr>
          <w:ilvl w:val="0"/>
          <w:numId w:val="42"/>
        </w:numPr>
        <w:jc w:val="both"/>
        <w:rPr>
          <w:rFonts w:asciiTheme="minorHAnsi" w:hAnsiTheme="minorHAnsi" w:cstheme="minorHAnsi"/>
          <w:i/>
          <w:iCs/>
          <w:sz w:val="22"/>
          <w:szCs w:val="22"/>
        </w:rPr>
      </w:pPr>
      <w:r>
        <w:rPr>
          <w:rFonts w:asciiTheme="minorHAnsi" w:hAnsiTheme="minorHAnsi" w:cstheme="minorHAnsi"/>
          <w:b/>
          <w:bCs/>
          <w:sz w:val="22"/>
          <w:szCs w:val="22"/>
        </w:rPr>
        <w:t>Update the Annual Statement Instructions for the Annual Audited Financial Reports – Supplemental Schedule of Assets and Liabilities</w:t>
      </w:r>
      <w:r w:rsidRPr="00856172">
        <w:rPr>
          <w:rFonts w:asciiTheme="minorHAnsi" w:hAnsiTheme="minorHAnsi" w:cstheme="minorHAnsi"/>
          <w:b/>
          <w:bCs/>
          <w:sz w:val="22"/>
          <w:szCs w:val="22"/>
        </w:rPr>
        <w:t xml:space="preserve">: </w:t>
      </w:r>
    </w:p>
    <w:p w14:paraId="52359F1B"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Bonds by NAIC Designation – Statement Value:</w:t>
      </w:r>
    </w:p>
    <w:p w14:paraId="6E25A92B"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NAIC 1   ______________</w:t>
      </w:r>
    </w:p>
    <w:p w14:paraId="35D7D912"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 xml:space="preserve">NAIC 2   ______________ </w:t>
      </w:r>
    </w:p>
    <w:p w14:paraId="34AF6A85"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 xml:space="preserve">NAIC 3   ______________ </w:t>
      </w:r>
    </w:p>
    <w:p w14:paraId="48964822"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 xml:space="preserve">NAIC 4   ______________ </w:t>
      </w:r>
    </w:p>
    <w:p w14:paraId="485A15B2"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 xml:space="preserve">NAIC 5   ______________ </w:t>
      </w:r>
    </w:p>
    <w:p w14:paraId="42FF233B" w14:textId="77777777" w:rsidR="00090865" w:rsidRPr="007C5327" w:rsidRDefault="00090865" w:rsidP="00090865">
      <w:pPr>
        <w:ind w:left="720"/>
        <w:jc w:val="both"/>
        <w:rPr>
          <w:rFonts w:asciiTheme="minorHAnsi" w:hAnsiTheme="minorHAnsi" w:cstheme="minorHAnsi"/>
          <w:sz w:val="22"/>
          <w:szCs w:val="22"/>
        </w:rPr>
      </w:pPr>
      <w:r w:rsidRPr="007C5327">
        <w:rPr>
          <w:rFonts w:asciiTheme="minorHAnsi" w:hAnsiTheme="minorHAnsi" w:cstheme="minorHAnsi"/>
          <w:sz w:val="22"/>
          <w:szCs w:val="22"/>
        </w:rPr>
        <w:t xml:space="preserve">NAIC 6   ______________ </w:t>
      </w:r>
    </w:p>
    <w:p w14:paraId="50F778E8" w14:textId="77777777" w:rsidR="00090865" w:rsidRPr="00486E80" w:rsidRDefault="00090865" w:rsidP="00090865">
      <w:pPr>
        <w:ind w:left="720"/>
        <w:jc w:val="both"/>
        <w:rPr>
          <w:rFonts w:asciiTheme="minorHAnsi" w:hAnsiTheme="minorHAnsi" w:cstheme="minorHAnsi"/>
          <w:sz w:val="22"/>
          <w:szCs w:val="22"/>
        </w:rPr>
      </w:pPr>
      <w:r w:rsidRPr="00486E80">
        <w:rPr>
          <w:rFonts w:asciiTheme="minorHAnsi" w:hAnsiTheme="minorHAnsi" w:cstheme="minorHAnsi"/>
          <w:sz w:val="22"/>
          <w:szCs w:val="22"/>
        </w:rPr>
        <w:t xml:space="preserve">Total by NAIC Designation   ______________ </w:t>
      </w:r>
    </w:p>
    <w:p w14:paraId="40E63A64" w14:textId="77777777" w:rsidR="00090865" w:rsidRPr="00486E80" w:rsidRDefault="00090865" w:rsidP="00090865">
      <w:pPr>
        <w:ind w:left="720"/>
        <w:jc w:val="both"/>
        <w:rPr>
          <w:rFonts w:asciiTheme="minorHAnsi" w:hAnsiTheme="minorHAnsi" w:cstheme="minorHAnsi"/>
          <w:sz w:val="22"/>
          <w:szCs w:val="22"/>
        </w:rPr>
      </w:pPr>
      <w:r w:rsidRPr="00486E80">
        <w:rPr>
          <w:rFonts w:asciiTheme="minorHAnsi" w:hAnsiTheme="minorHAnsi" w:cstheme="minorHAnsi"/>
          <w:sz w:val="22"/>
          <w:szCs w:val="22"/>
        </w:rPr>
        <w:t xml:space="preserve">Total Bonds Publicly Traded   ______________ </w:t>
      </w:r>
    </w:p>
    <w:p w14:paraId="5B5AED90" w14:textId="77777777" w:rsidR="00090865" w:rsidRPr="00486E80" w:rsidRDefault="00090865" w:rsidP="00090865">
      <w:pPr>
        <w:ind w:left="720"/>
        <w:jc w:val="both"/>
        <w:rPr>
          <w:ins w:id="835" w:author="Gann, Julie" w:date="2025-09-22T13:31:00Z" w16du:dateUtc="2025-09-22T18:31:00Z"/>
          <w:rFonts w:asciiTheme="minorHAnsi" w:hAnsiTheme="minorHAnsi" w:cstheme="minorHAnsi"/>
          <w:sz w:val="22"/>
          <w:szCs w:val="22"/>
          <w:highlight w:val="lightGray"/>
        </w:rPr>
      </w:pPr>
      <w:r w:rsidRPr="00486E80">
        <w:rPr>
          <w:rFonts w:asciiTheme="minorHAnsi" w:hAnsiTheme="minorHAnsi" w:cstheme="minorHAnsi"/>
          <w:sz w:val="22"/>
          <w:szCs w:val="22"/>
          <w:highlight w:val="lightGray"/>
        </w:rPr>
        <w:t xml:space="preserve">Total Bonds </w:t>
      </w:r>
      <w:del w:id="836" w:author="Gann, Julie" w:date="2025-09-22T13:31:00Z" w16du:dateUtc="2025-09-22T18:31:00Z">
        <w:r w:rsidRPr="00486E80" w:rsidDel="00B45D6F">
          <w:rPr>
            <w:rFonts w:asciiTheme="minorHAnsi" w:hAnsiTheme="minorHAnsi" w:cstheme="minorHAnsi"/>
            <w:sz w:val="22"/>
            <w:szCs w:val="22"/>
            <w:highlight w:val="lightGray"/>
          </w:rPr>
          <w:delText>Privately Placed</w:delText>
        </w:r>
      </w:del>
      <w:ins w:id="837" w:author="Gann, Julie" w:date="2025-09-22T13:31:00Z" w16du:dateUtc="2025-09-22T18:31:00Z">
        <w:r w:rsidRPr="00486E80">
          <w:rPr>
            <w:rFonts w:asciiTheme="minorHAnsi" w:hAnsiTheme="minorHAnsi" w:cstheme="minorHAnsi"/>
            <w:sz w:val="22"/>
            <w:szCs w:val="22"/>
            <w:highlight w:val="lightGray"/>
          </w:rPr>
          <w:t>Rule</w:t>
        </w:r>
        <w:del w:id="838" w:author="Marcotte, Robin" w:date="2025-09-23T10:18:00Z" w16du:dateUtc="2025-09-23T15:18:00Z">
          <w:r w:rsidRPr="00486E80" w:rsidDel="0030549D">
            <w:rPr>
              <w:rFonts w:asciiTheme="minorHAnsi" w:hAnsiTheme="minorHAnsi" w:cstheme="minorHAnsi"/>
              <w:sz w:val="22"/>
              <w:szCs w:val="22"/>
              <w:highlight w:val="lightGray"/>
            </w:rPr>
            <w:delText xml:space="preserve"> </w:delText>
          </w:r>
        </w:del>
        <w:r w:rsidRPr="00486E80">
          <w:rPr>
            <w:rFonts w:asciiTheme="minorHAnsi" w:hAnsiTheme="minorHAnsi" w:cstheme="minorHAnsi"/>
            <w:sz w:val="22"/>
            <w:szCs w:val="22"/>
            <w:highlight w:val="lightGray"/>
          </w:rPr>
          <w:t>144A</w:t>
        </w:r>
      </w:ins>
      <w:r w:rsidRPr="00486E80">
        <w:rPr>
          <w:rFonts w:asciiTheme="minorHAnsi" w:hAnsiTheme="minorHAnsi" w:cstheme="minorHAnsi"/>
          <w:sz w:val="22"/>
          <w:szCs w:val="22"/>
          <w:highlight w:val="lightGray"/>
        </w:rPr>
        <w:t xml:space="preserve">   ______________</w:t>
      </w:r>
    </w:p>
    <w:p w14:paraId="4A5881FB" w14:textId="77777777" w:rsidR="00090865" w:rsidRPr="00486E80" w:rsidRDefault="00090865" w:rsidP="00090865">
      <w:pPr>
        <w:ind w:left="720"/>
        <w:jc w:val="both"/>
        <w:rPr>
          <w:ins w:id="839" w:author="Gann, Julie" w:date="2025-09-22T13:31:00Z" w16du:dateUtc="2025-09-22T18:31:00Z"/>
          <w:rFonts w:asciiTheme="minorHAnsi" w:hAnsiTheme="minorHAnsi" w:cstheme="minorHAnsi"/>
          <w:sz w:val="22"/>
          <w:szCs w:val="22"/>
          <w:highlight w:val="lightGray"/>
        </w:rPr>
      </w:pPr>
      <w:ins w:id="840" w:author="Gann, Julie" w:date="2025-09-22T13:31:00Z" w16du:dateUtc="2025-09-22T18:31:00Z">
        <w:r w:rsidRPr="00486E80">
          <w:rPr>
            <w:rFonts w:asciiTheme="minorHAnsi" w:hAnsiTheme="minorHAnsi" w:cstheme="minorHAnsi"/>
            <w:sz w:val="22"/>
            <w:szCs w:val="22"/>
            <w:highlight w:val="lightGray"/>
          </w:rPr>
          <w:t>Total Bonds – All Private Placement Securities</w:t>
        </w:r>
      </w:ins>
      <w:r w:rsidRPr="00486E80">
        <w:rPr>
          <w:rFonts w:asciiTheme="minorHAnsi" w:hAnsiTheme="minorHAnsi" w:cstheme="minorHAnsi"/>
          <w:sz w:val="22"/>
          <w:szCs w:val="22"/>
          <w:highlight w:val="lightGray"/>
        </w:rPr>
        <w:t xml:space="preserve"> </w:t>
      </w:r>
      <w:ins w:id="841" w:author="Gann, Julie" w:date="2025-09-22T13:32:00Z" w16du:dateUtc="2025-09-22T18:32:00Z">
        <w:r w:rsidRPr="00486E80">
          <w:rPr>
            <w:rFonts w:asciiTheme="minorHAnsi" w:hAnsiTheme="minorHAnsi" w:cstheme="minorHAnsi"/>
            <w:sz w:val="22"/>
            <w:szCs w:val="22"/>
            <w:highlight w:val="lightGray"/>
          </w:rPr>
          <w:t xml:space="preserve"> (Excluding Rule 144A) </w:t>
        </w:r>
      </w:ins>
      <w:ins w:id="842" w:author="Gann, Julie" w:date="2025-09-22T13:31:00Z" w16du:dateUtc="2025-09-22T18:31:00Z">
        <w:r w:rsidRPr="00486E80">
          <w:rPr>
            <w:rFonts w:asciiTheme="minorHAnsi" w:hAnsiTheme="minorHAnsi" w:cstheme="minorHAnsi"/>
            <w:sz w:val="22"/>
            <w:szCs w:val="22"/>
            <w:highlight w:val="lightGray"/>
          </w:rPr>
          <w:t>_____________</w:t>
        </w:r>
      </w:ins>
    </w:p>
    <w:p w14:paraId="407F5DC3" w14:textId="77777777" w:rsidR="00090865" w:rsidRDefault="00090865" w:rsidP="00090865">
      <w:pPr>
        <w:ind w:left="720"/>
        <w:jc w:val="both"/>
        <w:rPr>
          <w:rFonts w:asciiTheme="minorHAnsi" w:hAnsiTheme="minorHAnsi" w:cstheme="minorHAnsi"/>
          <w:sz w:val="22"/>
          <w:szCs w:val="22"/>
        </w:rPr>
      </w:pPr>
      <w:ins w:id="843" w:author="Gann, Julie" w:date="2025-09-22T13:31:00Z" w16du:dateUtc="2025-09-22T18:31:00Z">
        <w:r w:rsidRPr="00486E80">
          <w:rPr>
            <w:rFonts w:asciiTheme="minorHAnsi" w:hAnsiTheme="minorHAnsi" w:cstheme="minorHAnsi"/>
            <w:sz w:val="22"/>
            <w:szCs w:val="22"/>
            <w:highlight w:val="lightGray"/>
          </w:rPr>
          <w:t>Total Bonds – Not Applicable to 1933 Act  ___________</w:t>
        </w:r>
      </w:ins>
    </w:p>
    <w:p w14:paraId="5FD3BF15" w14:textId="77777777" w:rsidR="00E00CC8" w:rsidRDefault="00E00CC8" w:rsidP="00711CBA">
      <w:pPr>
        <w:pStyle w:val="BodyText2"/>
        <w:rPr>
          <w:rFonts w:asciiTheme="minorHAnsi" w:hAnsiTheme="minorHAnsi" w:cstheme="minorHAnsi"/>
          <w:b w:val="0"/>
          <w:szCs w:val="22"/>
        </w:rPr>
      </w:pPr>
    </w:p>
    <w:p w14:paraId="6F6A35F8" w14:textId="77777777" w:rsidR="00090865" w:rsidRDefault="00090865" w:rsidP="00711CBA">
      <w:pPr>
        <w:pStyle w:val="BodyText2"/>
        <w:rPr>
          <w:rFonts w:asciiTheme="minorHAnsi" w:hAnsiTheme="minorHAnsi" w:cstheme="minorHAnsi"/>
          <w:b w:val="0"/>
          <w:szCs w:val="22"/>
        </w:rPr>
      </w:pPr>
    </w:p>
    <w:p w14:paraId="019AC692" w14:textId="2C8CE5B7" w:rsidR="00090865" w:rsidRPr="006708FF" w:rsidRDefault="002B2244" w:rsidP="00090865">
      <w:pPr>
        <w:pStyle w:val="ListParagraph"/>
        <w:numPr>
          <w:ilvl w:val="0"/>
          <w:numId w:val="42"/>
        </w:numPr>
        <w:jc w:val="both"/>
        <w:rPr>
          <w:rFonts w:asciiTheme="minorHAnsi" w:hAnsiTheme="minorHAnsi" w:cstheme="minorHAnsi"/>
          <w:i/>
          <w:iCs/>
          <w:sz w:val="22"/>
          <w:szCs w:val="22"/>
        </w:rPr>
      </w:pPr>
      <w:r>
        <w:rPr>
          <w:rFonts w:asciiTheme="minorHAnsi" w:hAnsiTheme="minorHAnsi" w:cstheme="minorHAnsi"/>
          <w:b/>
          <w:bCs/>
          <w:sz w:val="22"/>
          <w:szCs w:val="22"/>
        </w:rPr>
        <w:t>Schedule D-Part 1A</w:t>
      </w:r>
      <w:r w:rsidR="006708FF">
        <w:rPr>
          <w:rFonts w:asciiTheme="minorHAnsi" w:hAnsiTheme="minorHAnsi" w:cstheme="minorHAnsi"/>
          <w:b/>
          <w:bCs/>
          <w:sz w:val="22"/>
          <w:szCs w:val="22"/>
        </w:rPr>
        <w:t xml:space="preserve"> – Quality &amp; Maturity Distribution of All Bonds Owned December 31</w:t>
      </w:r>
    </w:p>
    <w:p w14:paraId="3B82A0BE" w14:textId="3A5F38C7" w:rsidR="006708FF" w:rsidRPr="00814BB8" w:rsidRDefault="006708FF" w:rsidP="006708FF">
      <w:pPr>
        <w:pStyle w:val="ListParagraph"/>
        <w:numPr>
          <w:ilvl w:val="0"/>
          <w:numId w:val="43"/>
        </w:numPr>
        <w:jc w:val="both"/>
        <w:rPr>
          <w:rFonts w:asciiTheme="minorHAnsi" w:hAnsiTheme="minorHAnsi" w:cstheme="minorHAnsi"/>
          <w:sz w:val="22"/>
          <w:szCs w:val="22"/>
        </w:rPr>
      </w:pPr>
      <w:r w:rsidRPr="00814BB8">
        <w:rPr>
          <w:rFonts w:asciiTheme="minorHAnsi" w:hAnsiTheme="minorHAnsi" w:cstheme="minorHAnsi"/>
          <w:sz w:val="22"/>
          <w:szCs w:val="22"/>
        </w:rPr>
        <w:t>Delete Column 11 – Total Publicly Traded</w:t>
      </w:r>
    </w:p>
    <w:p w14:paraId="09FE8657" w14:textId="4B012BD3" w:rsidR="006708FF" w:rsidRPr="00814BB8" w:rsidRDefault="006708FF" w:rsidP="006708FF">
      <w:pPr>
        <w:pStyle w:val="ListParagraph"/>
        <w:numPr>
          <w:ilvl w:val="0"/>
          <w:numId w:val="43"/>
        </w:numPr>
        <w:jc w:val="both"/>
        <w:rPr>
          <w:rFonts w:asciiTheme="minorHAnsi" w:hAnsiTheme="minorHAnsi" w:cstheme="minorHAnsi"/>
          <w:sz w:val="22"/>
          <w:szCs w:val="22"/>
        </w:rPr>
      </w:pPr>
      <w:r w:rsidRPr="00814BB8">
        <w:rPr>
          <w:rFonts w:asciiTheme="minorHAnsi" w:hAnsiTheme="minorHAnsi" w:cstheme="minorHAnsi"/>
          <w:sz w:val="22"/>
          <w:szCs w:val="22"/>
        </w:rPr>
        <w:t>Delete Column 12 – Total Private Placed</w:t>
      </w:r>
    </w:p>
    <w:p w14:paraId="5D43FE6F" w14:textId="326D535A" w:rsidR="006708FF" w:rsidRPr="00814BB8" w:rsidRDefault="0003146C" w:rsidP="006708FF">
      <w:pPr>
        <w:pStyle w:val="ListParagraph"/>
        <w:numPr>
          <w:ilvl w:val="0"/>
          <w:numId w:val="43"/>
        </w:numPr>
        <w:jc w:val="both"/>
        <w:rPr>
          <w:rFonts w:asciiTheme="minorHAnsi" w:hAnsiTheme="minorHAnsi" w:cstheme="minorHAnsi"/>
          <w:sz w:val="22"/>
          <w:szCs w:val="22"/>
        </w:rPr>
      </w:pPr>
      <w:r w:rsidRPr="00814BB8">
        <w:rPr>
          <w:rFonts w:asciiTheme="minorHAnsi" w:hAnsiTheme="minorHAnsi" w:cstheme="minorHAnsi"/>
          <w:sz w:val="22"/>
          <w:szCs w:val="22"/>
        </w:rPr>
        <w:t xml:space="preserve">Delete footnote a – “Includes $_____ </w:t>
      </w:r>
      <w:r w:rsidR="00E96E97" w:rsidRPr="00814BB8">
        <w:rPr>
          <w:rFonts w:asciiTheme="minorHAnsi" w:hAnsiTheme="minorHAnsi" w:cstheme="minorHAnsi"/>
          <w:sz w:val="22"/>
          <w:szCs w:val="22"/>
        </w:rPr>
        <w:t xml:space="preserve">freely tradeable under SEC Rule 144 or Qualified for resale under Rule 144A.” </w:t>
      </w:r>
    </w:p>
    <w:p w14:paraId="74D2EEC6" w14:textId="77777777" w:rsidR="00090865" w:rsidRPr="00A54018" w:rsidRDefault="00090865" w:rsidP="00711CBA">
      <w:pPr>
        <w:pStyle w:val="BodyText2"/>
        <w:rPr>
          <w:rFonts w:asciiTheme="minorHAnsi" w:hAnsiTheme="minorHAnsi" w:cstheme="minorHAnsi"/>
          <w:b w:val="0"/>
          <w:szCs w:val="22"/>
        </w:rPr>
      </w:pPr>
    </w:p>
    <w:p w14:paraId="68BD6302" w14:textId="0386F340" w:rsidR="00340D1B" w:rsidRPr="00A54018" w:rsidRDefault="002A1316" w:rsidP="00EF4925">
      <w:pPr>
        <w:rPr>
          <w:rFonts w:asciiTheme="minorHAnsi" w:hAnsiTheme="minorHAnsi" w:cstheme="minorHAnsi"/>
          <w:sz w:val="16"/>
          <w:szCs w:val="16"/>
        </w:rPr>
      </w:pPr>
      <w:r w:rsidRPr="00A54018">
        <w:rPr>
          <w:rFonts w:asciiTheme="minorHAnsi" w:hAnsiTheme="minorHAnsi" w:cstheme="minorHAnsi"/>
          <w:sz w:val="16"/>
          <w:szCs w:val="16"/>
        </w:rPr>
        <w:fldChar w:fldCharType="begin"/>
      </w:r>
      <w:r w:rsidRPr="00A54018">
        <w:rPr>
          <w:rFonts w:asciiTheme="minorHAnsi" w:hAnsiTheme="minorHAnsi" w:cstheme="minorHAnsi"/>
          <w:sz w:val="16"/>
          <w:szCs w:val="16"/>
        </w:rPr>
        <w:instrText xml:space="preserve"> FILENAME \p </w:instrText>
      </w:r>
      <w:r w:rsidRPr="00A54018">
        <w:rPr>
          <w:rFonts w:asciiTheme="minorHAnsi" w:hAnsiTheme="minorHAnsi" w:cstheme="minorHAnsi"/>
          <w:sz w:val="16"/>
          <w:szCs w:val="16"/>
        </w:rPr>
        <w:fldChar w:fldCharType="separate"/>
      </w:r>
      <w:r w:rsidR="00E731A7">
        <w:rPr>
          <w:rFonts w:asciiTheme="minorHAnsi" w:hAnsiTheme="minorHAnsi" w:cstheme="minorHAnsi"/>
          <w:noProof/>
          <w:sz w:val="16"/>
          <w:szCs w:val="16"/>
        </w:rPr>
        <w:t>https://naiconline.sharepoint.com/teams/FRSStatutoryAccounting/National Meetings/A. National Meeting Materials/2025/12-9-25 Fall National Meeting/Hearing/12 - 25-19 - Private Securities.docx</w:t>
      </w:r>
      <w:r w:rsidRPr="00A54018">
        <w:rPr>
          <w:rFonts w:asciiTheme="minorHAnsi" w:hAnsiTheme="minorHAnsi" w:cstheme="minorHAnsi"/>
          <w:sz w:val="16"/>
          <w:szCs w:val="16"/>
        </w:rPr>
        <w:fldChar w:fldCharType="end"/>
      </w:r>
    </w:p>
    <w:sectPr w:rsidR="00340D1B" w:rsidRPr="00A54018"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237CF" w14:textId="77777777" w:rsidR="00567F5C" w:rsidRDefault="00567F5C">
      <w:r>
        <w:separator/>
      </w:r>
    </w:p>
  </w:endnote>
  <w:endnote w:type="continuationSeparator" w:id="0">
    <w:p w14:paraId="4DBF90B3" w14:textId="77777777" w:rsidR="00567F5C" w:rsidRDefault="00567F5C">
      <w:r>
        <w:continuationSeparator/>
      </w:r>
    </w:p>
  </w:endnote>
  <w:endnote w:type="continuationNotice" w:id="1">
    <w:p w14:paraId="431456A0" w14:textId="77777777" w:rsidR="00567F5C" w:rsidRDefault="00567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77376F4C" w:rsidR="006D3A59" w:rsidRDefault="006D3A59" w:rsidP="00DF407B">
    <w:pPr>
      <w:pStyle w:val="Footer"/>
      <w:tabs>
        <w:tab w:val="clear" w:pos="4320"/>
        <w:tab w:val="center" w:pos="5040"/>
      </w:tabs>
      <w:rPr>
        <w:sz w:val="20"/>
      </w:rPr>
    </w:pPr>
    <w:r w:rsidRPr="00A54018">
      <w:rPr>
        <w:rFonts w:asciiTheme="minorHAnsi" w:hAnsiTheme="minorHAnsi" w:cstheme="minorHAnsi"/>
        <w:sz w:val="20"/>
      </w:rPr>
      <w:t xml:space="preserve">© </w:t>
    </w:r>
    <w:r w:rsidR="005B478B" w:rsidRPr="00A54018">
      <w:rPr>
        <w:rFonts w:asciiTheme="minorHAnsi" w:hAnsiTheme="minorHAnsi" w:cstheme="minorHAnsi"/>
        <w:sz w:val="20"/>
      </w:rPr>
      <w:t>20</w:t>
    </w:r>
    <w:r w:rsidR="00CA4E49" w:rsidRPr="00A54018">
      <w:rPr>
        <w:rFonts w:asciiTheme="minorHAnsi" w:hAnsiTheme="minorHAnsi" w:cstheme="minorHAnsi"/>
        <w:sz w:val="20"/>
      </w:rPr>
      <w:t>2</w:t>
    </w:r>
    <w:r w:rsidR="00072F21" w:rsidRPr="00A54018">
      <w:rPr>
        <w:rFonts w:asciiTheme="minorHAnsi" w:hAnsiTheme="minorHAnsi" w:cstheme="minorHAnsi"/>
        <w:sz w:val="20"/>
      </w:rPr>
      <w:t>5</w:t>
    </w:r>
    <w:r w:rsidRPr="00A54018">
      <w:rPr>
        <w:rFonts w:asciiTheme="minorHAnsi" w:hAnsiTheme="minorHAnsi" w:cstheme="minorHAnsi"/>
        <w:sz w:val="20"/>
      </w:rPr>
      <w:t xml:space="preserve"> National Association of Insurance Commissioners</w:t>
    </w:r>
    <w:r w:rsidR="00DF407B" w:rsidRPr="00A54018">
      <w:rPr>
        <w:rFonts w:asciiTheme="minorHAnsi" w:hAnsiTheme="minorHAnsi" w:cstheme="minorHAnsi"/>
        <w:sz w:val="20"/>
      </w:rPr>
      <w:tab/>
    </w:r>
    <w:r w:rsidRPr="00A54018">
      <w:rPr>
        <w:rStyle w:val="PageNumber"/>
        <w:rFonts w:asciiTheme="minorHAnsi" w:hAnsiTheme="minorHAnsi" w:cstheme="minorHAnsi"/>
        <w:sz w:val="20"/>
      </w:rPr>
      <w:fldChar w:fldCharType="begin"/>
    </w:r>
    <w:r w:rsidRPr="00A54018">
      <w:rPr>
        <w:rStyle w:val="PageNumber"/>
        <w:rFonts w:asciiTheme="minorHAnsi" w:hAnsiTheme="minorHAnsi" w:cstheme="minorHAnsi"/>
        <w:sz w:val="20"/>
      </w:rPr>
      <w:instrText xml:space="preserve"> PAGE </w:instrText>
    </w:r>
    <w:r w:rsidRPr="00A54018">
      <w:rPr>
        <w:rStyle w:val="PageNumber"/>
        <w:rFonts w:asciiTheme="minorHAnsi" w:hAnsiTheme="minorHAnsi" w:cstheme="minorHAnsi"/>
        <w:sz w:val="20"/>
      </w:rPr>
      <w:fldChar w:fldCharType="separate"/>
    </w:r>
    <w:r w:rsidR="00626EC0" w:rsidRPr="00A54018">
      <w:rPr>
        <w:rStyle w:val="PageNumber"/>
        <w:rFonts w:asciiTheme="minorHAnsi" w:hAnsiTheme="minorHAnsi" w:cstheme="minorHAnsi"/>
        <w:sz w:val="20"/>
      </w:rPr>
      <w:t>2</w:t>
    </w:r>
    <w:r w:rsidRPr="00A54018">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84087" w14:textId="77777777" w:rsidR="00567F5C" w:rsidRDefault="00567F5C">
      <w:r>
        <w:separator/>
      </w:r>
    </w:p>
  </w:footnote>
  <w:footnote w:type="continuationSeparator" w:id="0">
    <w:p w14:paraId="79217619" w14:textId="77777777" w:rsidR="00567F5C" w:rsidRDefault="00567F5C">
      <w:r>
        <w:continuationSeparator/>
      </w:r>
    </w:p>
  </w:footnote>
  <w:footnote w:type="continuationNotice" w:id="1">
    <w:p w14:paraId="4577D070" w14:textId="77777777" w:rsidR="00567F5C" w:rsidRDefault="00567F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1BC11EFE" w:rsidR="00C97BE7" w:rsidRPr="00A54018" w:rsidRDefault="00E731A7">
    <w:pPr>
      <w:pStyle w:val="Header"/>
      <w:jc w:val="right"/>
      <w:rPr>
        <w:rFonts w:asciiTheme="minorHAnsi" w:hAnsiTheme="minorHAnsi" w:cstheme="minorHAnsi"/>
        <w:b/>
        <w:sz w:val="20"/>
      </w:rPr>
    </w:pPr>
    <w:r>
      <w:rPr>
        <w:rFonts w:asciiTheme="minorHAnsi" w:hAnsiTheme="minorHAnsi" w:cstheme="minorHAnsi"/>
        <w:b/>
        <w:sz w:val="20"/>
      </w:rPr>
      <w:t>Attachment 12</w:t>
    </w:r>
  </w:p>
  <w:p w14:paraId="14FEED1A" w14:textId="0D3739FD" w:rsidR="006D3A59" w:rsidRPr="00A54018" w:rsidRDefault="006D3A59">
    <w:pPr>
      <w:pStyle w:val="Header"/>
      <w:jc w:val="right"/>
      <w:rPr>
        <w:rFonts w:asciiTheme="minorHAnsi" w:hAnsiTheme="minorHAnsi" w:cstheme="minorHAnsi"/>
        <w:sz w:val="20"/>
      </w:rPr>
    </w:pPr>
    <w:r w:rsidRPr="00A54018">
      <w:rPr>
        <w:rFonts w:asciiTheme="minorHAnsi" w:hAnsiTheme="minorHAnsi" w:cstheme="minorHAnsi"/>
        <w:sz w:val="20"/>
      </w:rPr>
      <w:t>Ref #</w:t>
    </w:r>
    <w:r w:rsidR="00EA089E" w:rsidRPr="00A54018">
      <w:rPr>
        <w:rFonts w:asciiTheme="minorHAnsi" w:hAnsiTheme="minorHAnsi" w:cstheme="minorHAnsi"/>
        <w:sz w:val="20"/>
      </w:rPr>
      <w:t>2025-</w:t>
    </w:r>
    <w:r w:rsidR="00B972F6">
      <w:rPr>
        <w:rFonts w:asciiTheme="minorHAnsi" w:hAnsiTheme="minorHAnsi" w:cstheme="minorHAnsi"/>
        <w:bCs/>
        <w:sz w:val="20"/>
      </w:rPr>
      <w:t>19</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A914D5"/>
    <w:multiLevelType w:val="singleLevel"/>
    <w:tmpl w:val="B6C656D6"/>
    <w:lvl w:ilvl="0">
      <w:start w:val="1"/>
      <w:numFmt w:val="lowerLetter"/>
      <w:lvlText w:val="%1."/>
      <w:legacy w:legacy="1" w:legacySpace="0" w:legacyIndent="720"/>
      <w:lvlJc w:val="left"/>
      <w:pPr>
        <w:ind w:left="1440" w:hanging="720"/>
      </w:pPr>
    </w:lvl>
  </w:abstractNum>
  <w:abstractNum w:abstractNumId="4" w15:restartNumberingAfterBreak="0">
    <w:nsid w:val="05885650"/>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061E5CF7"/>
    <w:multiLevelType w:val="hybridMultilevel"/>
    <w:tmpl w:val="8340C75A"/>
    <w:lvl w:ilvl="0" w:tplc="58B2F5E2">
      <w:start w:val="18"/>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E4E7739"/>
    <w:multiLevelType w:val="hybridMultilevel"/>
    <w:tmpl w:val="095C8030"/>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1C868EC"/>
    <w:multiLevelType w:val="hybridMultilevel"/>
    <w:tmpl w:val="CDF6EE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0E04C5"/>
    <w:multiLevelType w:val="hybridMultilevel"/>
    <w:tmpl w:val="5CDE3E68"/>
    <w:lvl w:ilvl="0" w:tplc="679C4192">
      <w:start w:val="1"/>
      <w:numFmt w:val="upperLetter"/>
      <w:lvlText w:val="%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4B509DA"/>
    <w:multiLevelType w:val="hybridMultilevel"/>
    <w:tmpl w:val="CCFC6B3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24549"/>
    <w:multiLevelType w:val="hybridMultilevel"/>
    <w:tmpl w:val="C9AA26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22472B2"/>
    <w:multiLevelType w:val="hybridMultilevel"/>
    <w:tmpl w:val="E16EBB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3AE1505"/>
    <w:multiLevelType w:val="hybridMultilevel"/>
    <w:tmpl w:val="679C68F4"/>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720" w:hanging="360"/>
      </w:pPr>
    </w:lvl>
    <w:lvl w:ilvl="2" w:tplc="FFFFFFFF">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E7EFA"/>
    <w:multiLevelType w:val="hybridMultilevel"/>
    <w:tmpl w:val="8B245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B91A4F"/>
    <w:multiLevelType w:val="hybridMultilevel"/>
    <w:tmpl w:val="CDF6EE1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0794F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479402C"/>
    <w:multiLevelType w:val="hybridMultilevel"/>
    <w:tmpl w:val="3312B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7310E7"/>
    <w:multiLevelType w:val="hybridMultilevel"/>
    <w:tmpl w:val="2CDC4902"/>
    <w:lvl w:ilvl="0" w:tplc="6114DA7E">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8652E7E"/>
    <w:multiLevelType w:val="singleLevel"/>
    <w:tmpl w:val="B6C656D6"/>
    <w:lvl w:ilvl="0">
      <w:start w:val="1"/>
      <w:numFmt w:val="lowerLetter"/>
      <w:lvlText w:val="%1."/>
      <w:legacy w:legacy="1" w:legacySpace="0" w:legacyIndent="720"/>
      <w:lvlJc w:val="left"/>
      <w:pPr>
        <w:ind w:left="1440" w:hanging="720"/>
      </w:pPr>
    </w:lvl>
  </w:abstractNum>
  <w:abstractNum w:abstractNumId="22"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976005"/>
    <w:multiLevelType w:val="hybridMultilevel"/>
    <w:tmpl w:val="DA92A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AA43E78"/>
    <w:multiLevelType w:val="hybridMultilevel"/>
    <w:tmpl w:val="67605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7828B4"/>
    <w:multiLevelType w:val="hybridMultilevel"/>
    <w:tmpl w:val="50146642"/>
    <w:lvl w:ilvl="0" w:tplc="FFFFFFFF">
      <w:start w:val="1"/>
      <w:numFmt w:val="lowerRoman"/>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9A84E7C"/>
    <w:multiLevelType w:val="hybridMultilevel"/>
    <w:tmpl w:val="50146642"/>
    <w:lvl w:ilvl="0" w:tplc="868894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005B2D"/>
    <w:multiLevelType w:val="hybridMultilevel"/>
    <w:tmpl w:val="21D65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543888"/>
    <w:multiLevelType w:val="hybridMultilevel"/>
    <w:tmpl w:val="DCB23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2E2E27"/>
    <w:multiLevelType w:val="hybridMultilevel"/>
    <w:tmpl w:val="4996615C"/>
    <w:lvl w:ilvl="0" w:tplc="B742F842">
      <w:start w:val="13"/>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1C404C"/>
    <w:multiLevelType w:val="multilevel"/>
    <w:tmpl w:val="ADDC8270"/>
    <w:lvl w:ilvl="0">
      <w:start w:val="1"/>
      <w:numFmt w:val="decimal"/>
      <w:lvlText w:val="%1."/>
      <w:lvlJc w:val="left"/>
      <w:pPr>
        <w:tabs>
          <w:tab w:val="num" w:pos="360"/>
        </w:tabs>
        <w:ind w:left="0" w:firstLine="0"/>
      </w:pPr>
      <w:rPr>
        <w:rFonts w:hint="default"/>
        <w:b w:val="0"/>
        <w:i w:val="0"/>
        <w:color w:val="auto"/>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5EC50BF"/>
    <w:multiLevelType w:val="hybridMultilevel"/>
    <w:tmpl w:val="293A18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0130B5"/>
    <w:multiLevelType w:val="hybridMultilevel"/>
    <w:tmpl w:val="8D68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0625F2"/>
    <w:multiLevelType w:val="hybridMultilevel"/>
    <w:tmpl w:val="0054C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50538"/>
    <w:multiLevelType w:val="hybridMultilevel"/>
    <w:tmpl w:val="8B2456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8F34565"/>
    <w:multiLevelType w:val="hybridMultilevel"/>
    <w:tmpl w:val="095C8030"/>
    <w:lvl w:ilvl="0" w:tplc="FC028D8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2F3EEA"/>
    <w:multiLevelType w:val="hybridMultilevel"/>
    <w:tmpl w:val="CA7EDF5E"/>
    <w:lvl w:ilvl="0" w:tplc="906CFC06">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C6D2585"/>
    <w:multiLevelType w:val="hybridMultilevel"/>
    <w:tmpl w:val="2CDC4902"/>
    <w:lvl w:ilvl="0" w:tplc="FFFFFFFF">
      <w:start w:val="9"/>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F3038B5"/>
    <w:multiLevelType w:val="singleLevel"/>
    <w:tmpl w:val="B6C656D6"/>
    <w:lvl w:ilvl="0">
      <w:start w:val="1"/>
      <w:numFmt w:val="lowerLetter"/>
      <w:lvlText w:val="%1."/>
      <w:legacy w:legacy="1" w:legacySpace="0" w:legacyIndent="720"/>
      <w:lvlJc w:val="left"/>
      <w:pPr>
        <w:ind w:left="1440" w:hanging="720"/>
      </w:pPr>
    </w:lvl>
  </w:abstractNum>
  <w:abstractNum w:abstractNumId="42" w15:restartNumberingAfterBreak="0">
    <w:nsid w:val="7F3A292C"/>
    <w:multiLevelType w:val="hybridMultilevel"/>
    <w:tmpl w:val="8D686B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017550">
    <w:abstractNumId w:val="29"/>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30"/>
  </w:num>
  <w:num w:numId="6" w16cid:durableId="1458836272">
    <w:abstractNumId w:val="22"/>
  </w:num>
  <w:num w:numId="7" w16cid:durableId="1008948029">
    <w:abstractNumId w:val="39"/>
  </w:num>
  <w:num w:numId="8" w16cid:durableId="1704944180">
    <w:abstractNumId w:val="13"/>
  </w:num>
  <w:num w:numId="9" w16cid:durableId="2079937666">
    <w:abstractNumId w:val="20"/>
  </w:num>
  <w:num w:numId="10" w16cid:durableId="1441994862">
    <w:abstractNumId w:val="15"/>
  </w:num>
  <w:num w:numId="11" w16cid:durableId="1457914985">
    <w:abstractNumId w:val="33"/>
  </w:num>
  <w:num w:numId="12" w16cid:durableId="2145540256">
    <w:abstractNumId w:val="31"/>
  </w:num>
  <w:num w:numId="13" w16cid:durableId="2019230181">
    <w:abstractNumId w:val="9"/>
  </w:num>
  <w:num w:numId="14" w16cid:durableId="1693188679">
    <w:abstractNumId w:val="17"/>
  </w:num>
  <w:num w:numId="15" w16cid:durableId="1734499745">
    <w:abstractNumId w:val="34"/>
  </w:num>
  <w:num w:numId="16" w16cid:durableId="809783737">
    <w:abstractNumId w:val="7"/>
  </w:num>
  <w:num w:numId="17" w16cid:durableId="1794664839">
    <w:abstractNumId w:val="19"/>
  </w:num>
  <w:num w:numId="18" w16cid:durableId="834413886">
    <w:abstractNumId w:val="42"/>
  </w:num>
  <w:num w:numId="19" w16cid:durableId="127864152">
    <w:abstractNumId w:val="16"/>
  </w:num>
  <w:num w:numId="20" w16cid:durableId="370040414">
    <w:abstractNumId w:val="40"/>
  </w:num>
  <w:num w:numId="21" w16cid:durableId="822627542">
    <w:abstractNumId w:val="35"/>
  </w:num>
  <w:num w:numId="22" w16cid:durableId="1367607007">
    <w:abstractNumId w:val="27"/>
  </w:num>
  <w:num w:numId="23" w16cid:durableId="1331368468">
    <w:abstractNumId w:val="21"/>
    <w:lvlOverride w:ilvl="0">
      <w:startOverride w:val="1"/>
    </w:lvlOverride>
  </w:num>
  <w:num w:numId="24" w16cid:durableId="1345666533">
    <w:abstractNumId w:val="26"/>
  </w:num>
  <w:num w:numId="25" w16cid:durableId="1911112376">
    <w:abstractNumId w:val="37"/>
  </w:num>
  <w:num w:numId="26" w16cid:durableId="1901136938">
    <w:abstractNumId w:val="38"/>
  </w:num>
  <w:num w:numId="27" w16cid:durableId="1994944640">
    <w:abstractNumId w:val="29"/>
  </w:num>
  <w:num w:numId="28" w16cid:durableId="839151091">
    <w:abstractNumId w:val="41"/>
  </w:num>
  <w:num w:numId="29" w16cid:durableId="153645697">
    <w:abstractNumId w:val="5"/>
  </w:num>
  <w:num w:numId="30" w16cid:durableId="1413315190">
    <w:abstractNumId w:val="3"/>
  </w:num>
  <w:num w:numId="31" w16cid:durableId="683477284">
    <w:abstractNumId w:val="25"/>
  </w:num>
  <w:num w:numId="32" w16cid:durableId="414861052">
    <w:abstractNumId w:val="6"/>
  </w:num>
  <w:num w:numId="33" w16cid:durableId="1978295721">
    <w:abstractNumId w:val="4"/>
  </w:num>
  <w:num w:numId="34" w16cid:durableId="1334182810">
    <w:abstractNumId w:val="10"/>
  </w:num>
  <w:num w:numId="35" w16cid:durableId="205677545">
    <w:abstractNumId w:val="12"/>
  </w:num>
  <w:num w:numId="36" w16cid:durableId="1989944080">
    <w:abstractNumId w:val="28"/>
  </w:num>
  <w:num w:numId="37" w16cid:durableId="470563468">
    <w:abstractNumId w:val="14"/>
  </w:num>
  <w:num w:numId="38" w16cid:durableId="1012756488">
    <w:abstractNumId w:val="23"/>
  </w:num>
  <w:num w:numId="39" w16cid:durableId="672925360">
    <w:abstractNumId w:val="24"/>
  </w:num>
  <w:num w:numId="40" w16cid:durableId="1614096046">
    <w:abstractNumId w:val="32"/>
  </w:num>
  <w:num w:numId="41" w16cid:durableId="1332022476">
    <w:abstractNumId w:val="11"/>
  </w:num>
  <w:num w:numId="42" w16cid:durableId="1248999998">
    <w:abstractNumId w:val="8"/>
  </w:num>
  <w:num w:numId="43" w16cid:durableId="722875983">
    <w:abstractNumId w:val="18"/>
  </w:num>
  <w:num w:numId="44" w16cid:durableId="1551573937">
    <w:abstractNumId w:val="3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Jacks, Wendy">
    <w15:presenceInfo w15:providerId="AD" w15:userId="S::wjacks@naic.org::1fe21bd6-7762-4eec-9e6a-6df38c77a805"/>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67A"/>
    <w:rsid w:val="00001D36"/>
    <w:rsid w:val="00001D90"/>
    <w:rsid w:val="00002559"/>
    <w:rsid w:val="000027E1"/>
    <w:rsid w:val="0000449A"/>
    <w:rsid w:val="00004652"/>
    <w:rsid w:val="0000489A"/>
    <w:rsid w:val="000050DD"/>
    <w:rsid w:val="00005F0A"/>
    <w:rsid w:val="00006508"/>
    <w:rsid w:val="000069A7"/>
    <w:rsid w:val="00006E6E"/>
    <w:rsid w:val="00006FF9"/>
    <w:rsid w:val="00007006"/>
    <w:rsid w:val="00007627"/>
    <w:rsid w:val="00007A74"/>
    <w:rsid w:val="00010B3B"/>
    <w:rsid w:val="00011A15"/>
    <w:rsid w:val="000130E2"/>
    <w:rsid w:val="000138D5"/>
    <w:rsid w:val="00013BBC"/>
    <w:rsid w:val="00014577"/>
    <w:rsid w:val="00015830"/>
    <w:rsid w:val="00016091"/>
    <w:rsid w:val="000161FE"/>
    <w:rsid w:val="00016321"/>
    <w:rsid w:val="00016A2B"/>
    <w:rsid w:val="000170A4"/>
    <w:rsid w:val="000171E3"/>
    <w:rsid w:val="0001788D"/>
    <w:rsid w:val="000179BF"/>
    <w:rsid w:val="00017FFB"/>
    <w:rsid w:val="00020E4B"/>
    <w:rsid w:val="00021028"/>
    <w:rsid w:val="0002106C"/>
    <w:rsid w:val="00021079"/>
    <w:rsid w:val="000210E2"/>
    <w:rsid w:val="00021C5C"/>
    <w:rsid w:val="0002240D"/>
    <w:rsid w:val="00023391"/>
    <w:rsid w:val="000238DA"/>
    <w:rsid w:val="00023E5B"/>
    <w:rsid w:val="0002470F"/>
    <w:rsid w:val="00024819"/>
    <w:rsid w:val="00025317"/>
    <w:rsid w:val="00025817"/>
    <w:rsid w:val="00026441"/>
    <w:rsid w:val="000273D7"/>
    <w:rsid w:val="000276A4"/>
    <w:rsid w:val="00027A72"/>
    <w:rsid w:val="000301A7"/>
    <w:rsid w:val="000303F0"/>
    <w:rsid w:val="000309E6"/>
    <w:rsid w:val="00030E84"/>
    <w:rsid w:val="00031340"/>
    <w:rsid w:val="0003146C"/>
    <w:rsid w:val="00031DC0"/>
    <w:rsid w:val="000337E3"/>
    <w:rsid w:val="0003404E"/>
    <w:rsid w:val="000340AB"/>
    <w:rsid w:val="000349B5"/>
    <w:rsid w:val="00034B2F"/>
    <w:rsid w:val="0003553F"/>
    <w:rsid w:val="000356FD"/>
    <w:rsid w:val="00035960"/>
    <w:rsid w:val="000360CE"/>
    <w:rsid w:val="000361C6"/>
    <w:rsid w:val="0003621B"/>
    <w:rsid w:val="0003637A"/>
    <w:rsid w:val="0003748A"/>
    <w:rsid w:val="00037C4E"/>
    <w:rsid w:val="00037EB2"/>
    <w:rsid w:val="00040782"/>
    <w:rsid w:val="00040C83"/>
    <w:rsid w:val="00041131"/>
    <w:rsid w:val="00041C5F"/>
    <w:rsid w:val="0004310E"/>
    <w:rsid w:val="0004316D"/>
    <w:rsid w:val="00043358"/>
    <w:rsid w:val="00043ADE"/>
    <w:rsid w:val="00043BC8"/>
    <w:rsid w:val="00044A18"/>
    <w:rsid w:val="00045077"/>
    <w:rsid w:val="00046033"/>
    <w:rsid w:val="000460CD"/>
    <w:rsid w:val="000463EA"/>
    <w:rsid w:val="00046A18"/>
    <w:rsid w:val="00047A25"/>
    <w:rsid w:val="00047EE2"/>
    <w:rsid w:val="00050373"/>
    <w:rsid w:val="00050942"/>
    <w:rsid w:val="00052548"/>
    <w:rsid w:val="00053670"/>
    <w:rsid w:val="00053C91"/>
    <w:rsid w:val="00053F7A"/>
    <w:rsid w:val="0005446B"/>
    <w:rsid w:val="00054D98"/>
    <w:rsid w:val="00054FF9"/>
    <w:rsid w:val="00055811"/>
    <w:rsid w:val="00055D8C"/>
    <w:rsid w:val="00056814"/>
    <w:rsid w:val="000579B6"/>
    <w:rsid w:val="00057CF4"/>
    <w:rsid w:val="000603A3"/>
    <w:rsid w:val="000604F6"/>
    <w:rsid w:val="000608A6"/>
    <w:rsid w:val="000609D3"/>
    <w:rsid w:val="00060B48"/>
    <w:rsid w:val="00060CD6"/>
    <w:rsid w:val="00061004"/>
    <w:rsid w:val="00062300"/>
    <w:rsid w:val="000623F9"/>
    <w:rsid w:val="00062770"/>
    <w:rsid w:val="000632AA"/>
    <w:rsid w:val="00063CEA"/>
    <w:rsid w:val="00064BC7"/>
    <w:rsid w:val="00065350"/>
    <w:rsid w:val="00065373"/>
    <w:rsid w:val="000663C0"/>
    <w:rsid w:val="0006644D"/>
    <w:rsid w:val="0006663C"/>
    <w:rsid w:val="00066F1D"/>
    <w:rsid w:val="00067232"/>
    <w:rsid w:val="000675CC"/>
    <w:rsid w:val="00067DE5"/>
    <w:rsid w:val="00070094"/>
    <w:rsid w:val="000709E0"/>
    <w:rsid w:val="00070A86"/>
    <w:rsid w:val="00071194"/>
    <w:rsid w:val="00071500"/>
    <w:rsid w:val="00071609"/>
    <w:rsid w:val="00071709"/>
    <w:rsid w:val="000720AF"/>
    <w:rsid w:val="00072406"/>
    <w:rsid w:val="000724D6"/>
    <w:rsid w:val="0007286C"/>
    <w:rsid w:val="00072F21"/>
    <w:rsid w:val="00073865"/>
    <w:rsid w:val="00073BD7"/>
    <w:rsid w:val="00073C19"/>
    <w:rsid w:val="00073E68"/>
    <w:rsid w:val="00073EEB"/>
    <w:rsid w:val="00074135"/>
    <w:rsid w:val="00074DCF"/>
    <w:rsid w:val="000750B1"/>
    <w:rsid w:val="0007588B"/>
    <w:rsid w:val="00075A6D"/>
    <w:rsid w:val="000763C3"/>
    <w:rsid w:val="000770F7"/>
    <w:rsid w:val="00077B4F"/>
    <w:rsid w:val="00077B6F"/>
    <w:rsid w:val="00081D34"/>
    <w:rsid w:val="000822AC"/>
    <w:rsid w:val="000827EF"/>
    <w:rsid w:val="0008310D"/>
    <w:rsid w:val="00083C5F"/>
    <w:rsid w:val="00083E9E"/>
    <w:rsid w:val="0008475C"/>
    <w:rsid w:val="00085065"/>
    <w:rsid w:val="000851DB"/>
    <w:rsid w:val="000851ED"/>
    <w:rsid w:val="0008523F"/>
    <w:rsid w:val="000856B0"/>
    <w:rsid w:val="000856DF"/>
    <w:rsid w:val="00085F3C"/>
    <w:rsid w:val="000865F6"/>
    <w:rsid w:val="00086D4C"/>
    <w:rsid w:val="00087568"/>
    <w:rsid w:val="00087733"/>
    <w:rsid w:val="00090865"/>
    <w:rsid w:val="00090B8E"/>
    <w:rsid w:val="00090F49"/>
    <w:rsid w:val="00091380"/>
    <w:rsid w:val="000915B5"/>
    <w:rsid w:val="00091744"/>
    <w:rsid w:val="00091D47"/>
    <w:rsid w:val="000923E8"/>
    <w:rsid w:val="00092527"/>
    <w:rsid w:val="00092614"/>
    <w:rsid w:val="0009286F"/>
    <w:rsid w:val="00092D78"/>
    <w:rsid w:val="0009306F"/>
    <w:rsid w:val="00093997"/>
    <w:rsid w:val="00093FEE"/>
    <w:rsid w:val="0009439F"/>
    <w:rsid w:val="00094644"/>
    <w:rsid w:val="00094931"/>
    <w:rsid w:val="000956B9"/>
    <w:rsid w:val="000957DA"/>
    <w:rsid w:val="00095929"/>
    <w:rsid w:val="00095A12"/>
    <w:rsid w:val="0009627E"/>
    <w:rsid w:val="000967FA"/>
    <w:rsid w:val="00096A9C"/>
    <w:rsid w:val="00096B0D"/>
    <w:rsid w:val="00097320"/>
    <w:rsid w:val="00097834"/>
    <w:rsid w:val="00097D1E"/>
    <w:rsid w:val="000A0E4D"/>
    <w:rsid w:val="000A198F"/>
    <w:rsid w:val="000A1AE1"/>
    <w:rsid w:val="000A1F32"/>
    <w:rsid w:val="000A322E"/>
    <w:rsid w:val="000A338D"/>
    <w:rsid w:val="000A36E8"/>
    <w:rsid w:val="000A3C51"/>
    <w:rsid w:val="000A3E6D"/>
    <w:rsid w:val="000A4686"/>
    <w:rsid w:val="000A4BCD"/>
    <w:rsid w:val="000A58BA"/>
    <w:rsid w:val="000A711B"/>
    <w:rsid w:val="000A7381"/>
    <w:rsid w:val="000A745C"/>
    <w:rsid w:val="000B05B5"/>
    <w:rsid w:val="000B1BA0"/>
    <w:rsid w:val="000B34A8"/>
    <w:rsid w:val="000B4270"/>
    <w:rsid w:val="000B4849"/>
    <w:rsid w:val="000B4A29"/>
    <w:rsid w:val="000B5ADA"/>
    <w:rsid w:val="000B5B00"/>
    <w:rsid w:val="000B5FC9"/>
    <w:rsid w:val="000B6268"/>
    <w:rsid w:val="000B7179"/>
    <w:rsid w:val="000B72D4"/>
    <w:rsid w:val="000C07C7"/>
    <w:rsid w:val="000C0C85"/>
    <w:rsid w:val="000C11B3"/>
    <w:rsid w:val="000C1AD7"/>
    <w:rsid w:val="000C1EFD"/>
    <w:rsid w:val="000C21F0"/>
    <w:rsid w:val="000C2D7A"/>
    <w:rsid w:val="000C3045"/>
    <w:rsid w:val="000C38E3"/>
    <w:rsid w:val="000C4240"/>
    <w:rsid w:val="000C453A"/>
    <w:rsid w:val="000C483B"/>
    <w:rsid w:val="000C5EA8"/>
    <w:rsid w:val="000C61ED"/>
    <w:rsid w:val="000C6895"/>
    <w:rsid w:val="000C6981"/>
    <w:rsid w:val="000C6EE3"/>
    <w:rsid w:val="000C7D35"/>
    <w:rsid w:val="000D045D"/>
    <w:rsid w:val="000D0AE1"/>
    <w:rsid w:val="000D1226"/>
    <w:rsid w:val="000D2AD3"/>
    <w:rsid w:val="000D2DB3"/>
    <w:rsid w:val="000D2E77"/>
    <w:rsid w:val="000D3008"/>
    <w:rsid w:val="000D4363"/>
    <w:rsid w:val="000D4576"/>
    <w:rsid w:val="000D4C9F"/>
    <w:rsid w:val="000D4D5B"/>
    <w:rsid w:val="000D6AE8"/>
    <w:rsid w:val="000D6CB3"/>
    <w:rsid w:val="000D74B1"/>
    <w:rsid w:val="000E09FA"/>
    <w:rsid w:val="000E0CCF"/>
    <w:rsid w:val="000E1131"/>
    <w:rsid w:val="000E16CA"/>
    <w:rsid w:val="000E199F"/>
    <w:rsid w:val="000E3325"/>
    <w:rsid w:val="000E41AC"/>
    <w:rsid w:val="000E43C8"/>
    <w:rsid w:val="000E4751"/>
    <w:rsid w:val="000E48F7"/>
    <w:rsid w:val="000E6BDE"/>
    <w:rsid w:val="000E7588"/>
    <w:rsid w:val="000F17DA"/>
    <w:rsid w:val="000F20C9"/>
    <w:rsid w:val="000F2751"/>
    <w:rsid w:val="000F2D67"/>
    <w:rsid w:val="000F2DEE"/>
    <w:rsid w:val="000F5114"/>
    <w:rsid w:val="000F5D26"/>
    <w:rsid w:val="000F5D84"/>
    <w:rsid w:val="000F5EBA"/>
    <w:rsid w:val="000F6124"/>
    <w:rsid w:val="000F72D5"/>
    <w:rsid w:val="000F74B4"/>
    <w:rsid w:val="000F79D9"/>
    <w:rsid w:val="000F7BCD"/>
    <w:rsid w:val="001007FC"/>
    <w:rsid w:val="00100949"/>
    <w:rsid w:val="0010170F"/>
    <w:rsid w:val="001017BB"/>
    <w:rsid w:val="00102900"/>
    <w:rsid w:val="00104063"/>
    <w:rsid w:val="00104188"/>
    <w:rsid w:val="00105D74"/>
    <w:rsid w:val="001063D1"/>
    <w:rsid w:val="001068EE"/>
    <w:rsid w:val="001077A1"/>
    <w:rsid w:val="00110259"/>
    <w:rsid w:val="0011091C"/>
    <w:rsid w:val="00110932"/>
    <w:rsid w:val="00111698"/>
    <w:rsid w:val="0011253D"/>
    <w:rsid w:val="001127D9"/>
    <w:rsid w:val="001127F5"/>
    <w:rsid w:val="001129B9"/>
    <w:rsid w:val="00112A59"/>
    <w:rsid w:val="00112C39"/>
    <w:rsid w:val="00113CC8"/>
    <w:rsid w:val="00113F1F"/>
    <w:rsid w:val="00114295"/>
    <w:rsid w:val="00115EF5"/>
    <w:rsid w:val="0011602D"/>
    <w:rsid w:val="0011635B"/>
    <w:rsid w:val="00117566"/>
    <w:rsid w:val="00117CFA"/>
    <w:rsid w:val="00120AF2"/>
    <w:rsid w:val="0012174E"/>
    <w:rsid w:val="00121CA7"/>
    <w:rsid w:val="00121E1F"/>
    <w:rsid w:val="0012330E"/>
    <w:rsid w:val="00123B24"/>
    <w:rsid w:val="00124880"/>
    <w:rsid w:val="001248B2"/>
    <w:rsid w:val="00125301"/>
    <w:rsid w:val="00125B29"/>
    <w:rsid w:val="001274BF"/>
    <w:rsid w:val="0012752E"/>
    <w:rsid w:val="001275E3"/>
    <w:rsid w:val="00127660"/>
    <w:rsid w:val="00127F29"/>
    <w:rsid w:val="001317A6"/>
    <w:rsid w:val="00131FC5"/>
    <w:rsid w:val="0013246B"/>
    <w:rsid w:val="00133830"/>
    <w:rsid w:val="0013439A"/>
    <w:rsid w:val="0013539B"/>
    <w:rsid w:val="001353F3"/>
    <w:rsid w:val="00135EC4"/>
    <w:rsid w:val="001365A9"/>
    <w:rsid w:val="00137E60"/>
    <w:rsid w:val="00137F32"/>
    <w:rsid w:val="00140E6B"/>
    <w:rsid w:val="00142381"/>
    <w:rsid w:val="001428F7"/>
    <w:rsid w:val="001430CC"/>
    <w:rsid w:val="00144189"/>
    <w:rsid w:val="001452F9"/>
    <w:rsid w:val="00145730"/>
    <w:rsid w:val="00145CE3"/>
    <w:rsid w:val="001462DE"/>
    <w:rsid w:val="001463B5"/>
    <w:rsid w:val="0014655D"/>
    <w:rsid w:val="00146BED"/>
    <w:rsid w:val="00147D0D"/>
    <w:rsid w:val="0015179A"/>
    <w:rsid w:val="00151EF4"/>
    <w:rsid w:val="001521F7"/>
    <w:rsid w:val="00152550"/>
    <w:rsid w:val="00152C06"/>
    <w:rsid w:val="001531BB"/>
    <w:rsid w:val="001534E4"/>
    <w:rsid w:val="00154012"/>
    <w:rsid w:val="0015429C"/>
    <w:rsid w:val="0015560C"/>
    <w:rsid w:val="0015579F"/>
    <w:rsid w:val="00155A96"/>
    <w:rsid w:val="00156F15"/>
    <w:rsid w:val="001579D2"/>
    <w:rsid w:val="00157CA4"/>
    <w:rsid w:val="00160161"/>
    <w:rsid w:val="00160306"/>
    <w:rsid w:val="00160362"/>
    <w:rsid w:val="00161888"/>
    <w:rsid w:val="00161964"/>
    <w:rsid w:val="00161979"/>
    <w:rsid w:val="00162876"/>
    <w:rsid w:val="00163734"/>
    <w:rsid w:val="0016377E"/>
    <w:rsid w:val="00164508"/>
    <w:rsid w:val="0016464E"/>
    <w:rsid w:val="00164657"/>
    <w:rsid w:val="00164F93"/>
    <w:rsid w:val="001653C5"/>
    <w:rsid w:val="00165430"/>
    <w:rsid w:val="00165EFA"/>
    <w:rsid w:val="00166423"/>
    <w:rsid w:val="00166CB6"/>
    <w:rsid w:val="00167224"/>
    <w:rsid w:val="00170450"/>
    <w:rsid w:val="00170A9B"/>
    <w:rsid w:val="00170CC8"/>
    <w:rsid w:val="00171928"/>
    <w:rsid w:val="00171B9B"/>
    <w:rsid w:val="00171ED1"/>
    <w:rsid w:val="00172377"/>
    <w:rsid w:val="0017261A"/>
    <w:rsid w:val="00172BE2"/>
    <w:rsid w:val="0017345A"/>
    <w:rsid w:val="00173F9B"/>
    <w:rsid w:val="00173FD3"/>
    <w:rsid w:val="00174704"/>
    <w:rsid w:val="001755F9"/>
    <w:rsid w:val="00175E8C"/>
    <w:rsid w:val="0017686F"/>
    <w:rsid w:val="00176AB2"/>
    <w:rsid w:val="0017719A"/>
    <w:rsid w:val="0018056F"/>
    <w:rsid w:val="00180D76"/>
    <w:rsid w:val="00181059"/>
    <w:rsid w:val="00181BAC"/>
    <w:rsid w:val="0018256B"/>
    <w:rsid w:val="00183813"/>
    <w:rsid w:val="00183E0E"/>
    <w:rsid w:val="0018403D"/>
    <w:rsid w:val="00184144"/>
    <w:rsid w:val="0018548A"/>
    <w:rsid w:val="00185A85"/>
    <w:rsid w:val="00185E5E"/>
    <w:rsid w:val="001863F4"/>
    <w:rsid w:val="00186635"/>
    <w:rsid w:val="0018762A"/>
    <w:rsid w:val="0019095E"/>
    <w:rsid w:val="001928F2"/>
    <w:rsid w:val="00193099"/>
    <w:rsid w:val="00193693"/>
    <w:rsid w:val="001936A1"/>
    <w:rsid w:val="001940C0"/>
    <w:rsid w:val="00194531"/>
    <w:rsid w:val="0019505A"/>
    <w:rsid w:val="0019521A"/>
    <w:rsid w:val="00195ED8"/>
    <w:rsid w:val="0019637C"/>
    <w:rsid w:val="001971F3"/>
    <w:rsid w:val="001972B7"/>
    <w:rsid w:val="001974C3"/>
    <w:rsid w:val="00197766"/>
    <w:rsid w:val="00197D01"/>
    <w:rsid w:val="001A0335"/>
    <w:rsid w:val="001A07A7"/>
    <w:rsid w:val="001A0EA7"/>
    <w:rsid w:val="001A12E2"/>
    <w:rsid w:val="001A13BA"/>
    <w:rsid w:val="001A14BC"/>
    <w:rsid w:val="001A181E"/>
    <w:rsid w:val="001A24FF"/>
    <w:rsid w:val="001A256D"/>
    <w:rsid w:val="001A26FA"/>
    <w:rsid w:val="001A27B3"/>
    <w:rsid w:val="001A365C"/>
    <w:rsid w:val="001A3CC0"/>
    <w:rsid w:val="001A3E01"/>
    <w:rsid w:val="001A4DEC"/>
    <w:rsid w:val="001A7437"/>
    <w:rsid w:val="001A78DE"/>
    <w:rsid w:val="001A7A1A"/>
    <w:rsid w:val="001B0A3B"/>
    <w:rsid w:val="001B0A9B"/>
    <w:rsid w:val="001B1546"/>
    <w:rsid w:val="001B1586"/>
    <w:rsid w:val="001B16DB"/>
    <w:rsid w:val="001B1B27"/>
    <w:rsid w:val="001B1F96"/>
    <w:rsid w:val="001B23C1"/>
    <w:rsid w:val="001B24C9"/>
    <w:rsid w:val="001B28A0"/>
    <w:rsid w:val="001B3138"/>
    <w:rsid w:val="001B3438"/>
    <w:rsid w:val="001B3BCF"/>
    <w:rsid w:val="001B555F"/>
    <w:rsid w:val="001B5588"/>
    <w:rsid w:val="001B56BB"/>
    <w:rsid w:val="001B57A9"/>
    <w:rsid w:val="001B5E08"/>
    <w:rsid w:val="001B5EB5"/>
    <w:rsid w:val="001B7A5C"/>
    <w:rsid w:val="001B7B34"/>
    <w:rsid w:val="001B7BD6"/>
    <w:rsid w:val="001B7F04"/>
    <w:rsid w:val="001C0939"/>
    <w:rsid w:val="001C111B"/>
    <w:rsid w:val="001C122A"/>
    <w:rsid w:val="001C18AB"/>
    <w:rsid w:val="001C2D47"/>
    <w:rsid w:val="001C2E2A"/>
    <w:rsid w:val="001C2E72"/>
    <w:rsid w:val="001C36AB"/>
    <w:rsid w:val="001C3EB4"/>
    <w:rsid w:val="001C4CB0"/>
    <w:rsid w:val="001C531E"/>
    <w:rsid w:val="001C53D4"/>
    <w:rsid w:val="001C58EC"/>
    <w:rsid w:val="001C5D44"/>
    <w:rsid w:val="001C5EB9"/>
    <w:rsid w:val="001C654E"/>
    <w:rsid w:val="001C6B2F"/>
    <w:rsid w:val="001C6BD4"/>
    <w:rsid w:val="001C7081"/>
    <w:rsid w:val="001C70EA"/>
    <w:rsid w:val="001C72FA"/>
    <w:rsid w:val="001C733B"/>
    <w:rsid w:val="001C7A03"/>
    <w:rsid w:val="001C7DA4"/>
    <w:rsid w:val="001D143D"/>
    <w:rsid w:val="001D3288"/>
    <w:rsid w:val="001D33C1"/>
    <w:rsid w:val="001D345E"/>
    <w:rsid w:val="001D37C2"/>
    <w:rsid w:val="001D444C"/>
    <w:rsid w:val="001D64CF"/>
    <w:rsid w:val="001D64DC"/>
    <w:rsid w:val="001D65BD"/>
    <w:rsid w:val="001D6692"/>
    <w:rsid w:val="001D7122"/>
    <w:rsid w:val="001D7D1B"/>
    <w:rsid w:val="001E0012"/>
    <w:rsid w:val="001E0ACD"/>
    <w:rsid w:val="001E403F"/>
    <w:rsid w:val="001E4668"/>
    <w:rsid w:val="001E4A9B"/>
    <w:rsid w:val="001E4B2C"/>
    <w:rsid w:val="001E4E46"/>
    <w:rsid w:val="001E4ECA"/>
    <w:rsid w:val="001E4F3E"/>
    <w:rsid w:val="001E5002"/>
    <w:rsid w:val="001E54BA"/>
    <w:rsid w:val="001E56AF"/>
    <w:rsid w:val="001E589B"/>
    <w:rsid w:val="001E6237"/>
    <w:rsid w:val="001E6551"/>
    <w:rsid w:val="001E6ED3"/>
    <w:rsid w:val="001E7723"/>
    <w:rsid w:val="001E7AD4"/>
    <w:rsid w:val="001F008E"/>
    <w:rsid w:val="001F0DF5"/>
    <w:rsid w:val="001F0E42"/>
    <w:rsid w:val="001F17A1"/>
    <w:rsid w:val="001F19EA"/>
    <w:rsid w:val="001F1BB2"/>
    <w:rsid w:val="001F1DDC"/>
    <w:rsid w:val="001F2EA0"/>
    <w:rsid w:val="001F2F64"/>
    <w:rsid w:val="001F3C28"/>
    <w:rsid w:val="001F3CF4"/>
    <w:rsid w:val="001F3CF6"/>
    <w:rsid w:val="001F3FCB"/>
    <w:rsid w:val="001F4498"/>
    <w:rsid w:val="001F46EB"/>
    <w:rsid w:val="001F4BF6"/>
    <w:rsid w:val="001F4C3C"/>
    <w:rsid w:val="001F55EC"/>
    <w:rsid w:val="001F62D5"/>
    <w:rsid w:val="001F6D50"/>
    <w:rsid w:val="001F7300"/>
    <w:rsid w:val="001F7653"/>
    <w:rsid w:val="00200007"/>
    <w:rsid w:val="00200367"/>
    <w:rsid w:val="002014DA"/>
    <w:rsid w:val="002018A8"/>
    <w:rsid w:val="00201AA6"/>
    <w:rsid w:val="002028B1"/>
    <w:rsid w:val="002033E6"/>
    <w:rsid w:val="0020360B"/>
    <w:rsid w:val="00203FF7"/>
    <w:rsid w:val="002046F5"/>
    <w:rsid w:val="0020476B"/>
    <w:rsid w:val="00205C99"/>
    <w:rsid w:val="00206DC5"/>
    <w:rsid w:val="00206FA6"/>
    <w:rsid w:val="00207C52"/>
    <w:rsid w:val="00207E1D"/>
    <w:rsid w:val="00213009"/>
    <w:rsid w:val="002134DC"/>
    <w:rsid w:val="002141B3"/>
    <w:rsid w:val="00214219"/>
    <w:rsid w:val="00214E55"/>
    <w:rsid w:val="00214EC7"/>
    <w:rsid w:val="00215053"/>
    <w:rsid w:val="002156C3"/>
    <w:rsid w:val="00215B42"/>
    <w:rsid w:val="00215D99"/>
    <w:rsid w:val="002160E3"/>
    <w:rsid w:val="002164C1"/>
    <w:rsid w:val="00216D66"/>
    <w:rsid w:val="00216E63"/>
    <w:rsid w:val="002179B4"/>
    <w:rsid w:val="00220626"/>
    <w:rsid w:val="002211AE"/>
    <w:rsid w:val="00221D96"/>
    <w:rsid w:val="00222368"/>
    <w:rsid w:val="002225B6"/>
    <w:rsid w:val="002230F8"/>
    <w:rsid w:val="002235BB"/>
    <w:rsid w:val="00223B02"/>
    <w:rsid w:val="0022415E"/>
    <w:rsid w:val="00224222"/>
    <w:rsid w:val="00224583"/>
    <w:rsid w:val="002249C7"/>
    <w:rsid w:val="00224A27"/>
    <w:rsid w:val="00224B9C"/>
    <w:rsid w:val="00225297"/>
    <w:rsid w:val="002252B4"/>
    <w:rsid w:val="00225762"/>
    <w:rsid w:val="00225B29"/>
    <w:rsid w:val="00225EC6"/>
    <w:rsid w:val="00226BEF"/>
    <w:rsid w:val="00226FBD"/>
    <w:rsid w:val="002276F4"/>
    <w:rsid w:val="0022790F"/>
    <w:rsid w:val="00227A42"/>
    <w:rsid w:val="00227D28"/>
    <w:rsid w:val="002312D4"/>
    <w:rsid w:val="002313AC"/>
    <w:rsid w:val="00231B56"/>
    <w:rsid w:val="00231BED"/>
    <w:rsid w:val="00232640"/>
    <w:rsid w:val="00233CCF"/>
    <w:rsid w:val="00233D96"/>
    <w:rsid w:val="00234312"/>
    <w:rsid w:val="00234A44"/>
    <w:rsid w:val="00234AB2"/>
    <w:rsid w:val="00234DE3"/>
    <w:rsid w:val="00235312"/>
    <w:rsid w:val="00236DE5"/>
    <w:rsid w:val="0023724F"/>
    <w:rsid w:val="00237383"/>
    <w:rsid w:val="002376FD"/>
    <w:rsid w:val="00237939"/>
    <w:rsid w:val="002379E9"/>
    <w:rsid w:val="00237B49"/>
    <w:rsid w:val="00237E7E"/>
    <w:rsid w:val="00240272"/>
    <w:rsid w:val="00240725"/>
    <w:rsid w:val="002408D3"/>
    <w:rsid w:val="00240C5C"/>
    <w:rsid w:val="00240D4E"/>
    <w:rsid w:val="002410C7"/>
    <w:rsid w:val="00241671"/>
    <w:rsid w:val="00241B60"/>
    <w:rsid w:val="00242209"/>
    <w:rsid w:val="002422BF"/>
    <w:rsid w:val="002425A2"/>
    <w:rsid w:val="00242984"/>
    <w:rsid w:val="002436E7"/>
    <w:rsid w:val="00244916"/>
    <w:rsid w:val="00245074"/>
    <w:rsid w:val="002465DC"/>
    <w:rsid w:val="00246FF7"/>
    <w:rsid w:val="002470D2"/>
    <w:rsid w:val="002477DE"/>
    <w:rsid w:val="00247D09"/>
    <w:rsid w:val="002513DC"/>
    <w:rsid w:val="00251FA4"/>
    <w:rsid w:val="00252846"/>
    <w:rsid w:val="00253116"/>
    <w:rsid w:val="00253C3F"/>
    <w:rsid w:val="00254901"/>
    <w:rsid w:val="002550D9"/>
    <w:rsid w:val="00255485"/>
    <w:rsid w:val="002557C2"/>
    <w:rsid w:val="00255882"/>
    <w:rsid w:val="0025590C"/>
    <w:rsid w:val="00256321"/>
    <w:rsid w:val="00256398"/>
    <w:rsid w:val="00256464"/>
    <w:rsid w:val="00256AF9"/>
    <w:rsid w:val="00256E80"/>
    <w:rsid w:val="00257793"/>
    <w:rsid w:val="002579DD"/>
    <w:rsid w:val="00257A99"/>
    <w:rsid w:val="00257E8C"/>
    <w:rsid w:val="00260C0E"/>
    <w:rsid w:val="00261085"/>
    <w:rsid w:val="002611A7"/>
    <w:rsid w:val="00261273"/>
    <w:rsid w:val="00261603"/>
    <w:rsid w:val="00261A24"/>
    <w:rsid w:val="00261C0A"/>
    <w:rsid w:val="00261DC7"/>
    <w:rsid w:val="00262AC4"/>
    <w:rsid w:val="00264256"/>
    <w:rsid w:val="002642A9"/>
    <w:rsid w:val="00264551"/>
    <w:rsid w:val="00264BF2"/>
    <w:rsid w:val="00264C7A"/>
    <w:rsid w:val="002651B3"/>
    <w:rsid w:val="00265D23"/>
    <w:rsid w:val="00266BBB"/>
    <w:rsid w:val="0026769A"/>
    <w:rsid w:val="00267C95"/>
    <w:rsid w:val="002700C2"/>
    <w:rsid w:val="00270422"/>
    <w:rsid w:val="00270CE4"/>
    <w:rsid w:val="002715B5"/>
    <w:rsid w:val="00271EEF"/>
    <w:rsid w:val="002728B3"/>
    <w:rsid w:val="0027292D"/>
    <w:rsid w:val="00274005"/>
    <w:rsid w:val="002744C4"/>
    <w:rsid w:val="00274E9C"/>
    <w:rsid w:val="0027541F"/>
    <w:rsid w:val="0027560E"/>
    <w:rsid w:val="00275BC0"/>
    <w:rsid w:val="00276399"/>
    <w:rsid w:val="002766DB"/>
    <w:rsid w:val="002771F4"/>
    <w:rsid w:val="0028233C"/>
    <w:rsid w:val="002828C1"/>
    <w:rsid w:val="00282A8D"/>
    <w:rsid w:val="00282F22"/>
    <w:rsid w:val="00282FEA"/>
    <w:rsid w:val="00283A7D"/>
    <w:rsid w:val="002848CD"/>
    <w:rsid w:val="00285BC3"/>
    <w:rsid w:val="00286D1B"/>
    <w:rsid w:val="00287A96"/>
    <w:rsid w:val="002917DF"/>
    <w:rsid w:val="002917FA"/>
    <w:rsid w:val="00291D71"/>
    <w:rsid w:val="00292517"/>
    <w:rsid w:val="00292B34"/>
    <w:rsid w:val="00292B37"/>
    <w:rsid w:val="00293119"/>
    <w:rsid w:val="00294082"/>
    <w:rsid w:val="00294337"/>
    <w:rsid w:val="0029443E"/>
    <w:rsid w:val="00294999"/>
    <w:rsid w:val="00294FE6"/>
    <w:rsid w:val="00295430"/>
    <w:rsid w:val="00295F1F"/>
    <w:rsid w:val="00296403"/>
    <w:rsid w:val="00296B86"/>
    <w:rsid w:val="00296CF0"/>
    <w:rsid w:val="00296E66"/>
    <w:rsid w:val="00297A6D"/>
    <w:rsid w:val="00297AF4"/>
    <w:rsid w:val="002A005B"/>
    <w:rsid w:val="002A08EC"/>
    <w:rsid w:val="002A0EB5"/>
    <w:rsid w:val="002A1316"/>
    <w:rsid w:val="002A2CC3"/>
    <w:rsid w:val="002A2F16"/>
    <w:rsid w:val="002A3C09"/>
    <w:rsid w:val="002A429D"/>
    <w:rsid w:val="002A44FE"/>
    <w:rsid w:val="002A4793"/>
    <w:rsid w:val="002A4E9D"/>
    <w:rsid w:val="002A567E"/>
    <w:rsid w:val="002A5793"/>
    <w:rsid w:val="002A601C"/>
    <w:rsid w:val="002A6BDC"/>
    <w:rsid w:val="002A6CB4"/>
    <w:rsid w:val="002A7A5F"/>
    <w:rsid w:val="002B0F32"/>
    <w:rsid w:val="002B12A6"/>
    <w:rsid w:val="002B1B31"/>
    <w:rsid w:val="002B1BE3"/>
    <w:rsid w:val="002B1F0E"/>
    <w:rsid w:val="002B2244"/>
    <w:rsid w:val="002B2657"/>
    <w:rsid w:val="002B445B"/>
    <w:rsid w:val="002B5AC1"/>
    <w:rsid w:val="002B5E40"/>
    <w:rsid w:val="002B5F94"/>
    <w:rsid w:val="002B6039"/>
    <w:rsid w:val="002B6A28"/>
    <w:rsid w:val="002B70ED"/>
    <w:rsid w:val="002B7397"/>
    <w:rsid w:val="002B750A"/>
    <w:rsid w:val="002B7DF6"/>
    <w:rsid w:val="002C00B2"/>
    <w:rsid w:val="002C0F5D"/>
    <w:rsid w:val="002C1115"/>
    <w:rsid w:val="002C19E2"/>
    <w:rsid w:val="002C2216"/>
    <w:rsid w:val="002C2278"/>
    <w:rsid w:val="002C2B63"/>
    <w:rsid w:val="002C3317"/>
    <w:rsid w:val="002C353E"/>
    <w:rsid w:val="002C3A5D"/>
    <w:rsid w:val="002C3AB1"/>
    <w:rsid w:val="002C46C4"/>
    <w:rsid w:val="002C4E61"/>
    <w:rsid w:val="002C5BE7"/>
    <w:rsid w:val="002C5CBA"/>
    <w:rsid w:val="002C6171"/>
    <w:rsid w:val="002C666A"/>
    <w:rsid w:val="002C6C0A"/>
    <w:rsid w:val="002C6EC5"/>
    <w:rsid w:val="002C7C73"/>
    <w:rsid w:val="002D0028"/>
    <w:rsid w:val="002D0116"/>
    <w:rsid w:val="002D0149"/>
    <w:rsid w:val="002D0A6C"/>
    <w:rsid w:val="002D162A"/>
    <w:rsid w:val="002D1DEE"/>
    <w:rsid w:val="002D2218"/>
    <w:rsid w:val="002D240B"/>
    <w:rsid w:val="002D2620"/>
    <w:rsid w:val="002D2A06"/>
    <w:rsid w:val="002D2EA1"/>
    <w:rsid w:val="002D3298"/>
    <w:rsid w:val="002D3588"/>
    <w:rsid w:val="002D3F8A"/>
    <w:rsid w:val="002D414D"/>
    <w:rsid w:val="002D55DD"/>
    <w:rsid w:val="002D59F5"/>
    <w:rsid w:val="002D5B28"/>
    <w:rsid w:val="002D5BF7"/>
    <w:rsid w:val="002D70E6"/>
    <w:rsid w:val="002D7357"/>
    <w:rsid w:val="002D7EDC"/>
    <w:rsid w:val="002E0453"/>
    <w:rsid w:val="002E07AA"/>
    <w:rsid w:val="002E10B8"/>
    <w:rsid w:val="002E1519"/>
    <w:rsid w:val="002E1631"/>
    <w:rsid w:val="002E17D0"/>
    <w:rsid w:val="002E199B"/>
    <w:rsid w:val="002E255B"/>
    <w:rsid w:val="002E26C9"/>
    <w:rsid w:val="002E2AC9"/>
    <w:rsid w:val="002E3197"/>
    <w:rsid w:val="002E321B"/>
    <w:rsid w:val="002E39CB"/>
    <w:rsid w:val="002E3A7B"/>
    <w:rsid w:val="002E3FF0"/>
    <w:rsid w:val="002E4AD9"/>
    <w:rsid w:val="002E535F"/>
    <w:rsid w:val="002E575E"/>
    <w:rsid w:val="002E5DCE"/>
    <w:rsid w:val="002E6E1C"/>
    <w:rsid w:val="002E702D"/>
    <w:rsid w:val="002E7901"/>
    <w:rsid w:val="002E7B61"/>
    <w:rsid w:val="002F055F"/>
    <w:rsid w:val="002F05F4"/>
    <w:rsid w:val="002F0652"/>
    <w:rsid w:val="002F0D79"/>
    <w:rsid w:val="002F1EBF"/>
    <w:rsid w:val="002F2935"/>
    <w:rsid w:val="002F2EA2"/>
    <w:rsid w:val="002F5819"/>
    <w:rsid w:val="002F5D54"/>
    <w:rsid w:val="002F5EAD"/>
    <w:rsid w:val="002F6FF9"/>
    <w:rsid w:val="00300EA4"/>
    <w:rsid w:val="0030135B"/>
    <w:rsid w:val="00301A1C"/>
    <w:rsid w:val="00302371"/>
    <w:rsid w:val="00302526"/>
    <w:rsid w:val="00302917"/>
    <w:rsid w:val="00302A97"/>
    <w:rsid w:val="00302D28"/>
    <w:rsid w:val="003035BF"/>
    <w:rsid w:val="00303C3C"/>
    <w:rsid w:val="003049AF"/>
    <w:rsid w:val="00304B36"/>
    <w:rsid w:val="00304CEC"/>
    <w:rsid w:val="0030546C"/>
    <w:rsid w:val="0030560B"/>
    <w:rsid w:val="00305C98"/>
    <w:rsid w:val="00305EFE"/>
    <w:rsid w:val="00306D32"/>
    <w:rsid w:val="00306E13"/>
    <w:rsid w:val="003075B9"/>
    <w:rsid w:val="00307C30"/>
    <w:rsid w:val="00312502"/>
    <w:rsid w:val="003137D2"/>
    <w:rsid w:val="003137DB"/>
    <w:rsid w:val="00313B11"/>
    <w:rsid w:val="00313FB8"/>
    <w:rsid w:val="003148E8"/>
    <w:rsid w:val="0031532A"/>
    <w:rsid w:val="003157BB"/>
    <w:rsid w:val="003157DB"/>
    <w:rsid w:val="0031580D"/>
    <w:rsid w:val="00315880"/>
    <w:rsid w:val="00315D2C"/>
    <w:rsid w:val="00316044"/>
    <w:rsid w:val="003170AF"/>
    <w:rsid w:val="00317369"/>
    <w:rsid w:val="00317D79"/>
    <w:rsid w:val="00320CFF"/>
    <w:rsid w:val="0032153F"/>
    <w:rsid w:val="00321DE0"/>
    <w:rsid w:val="00322D53"/>
    <w:rsid w:val="00323DFF"/>
    <w:rsid w:val="003245DA"/>
    <w:rsid w:val="00324997"/>
    <w:rsid w:val="00324AC2"/>
    <w:rsid w:val="00325660"/>
    <w:rsid w:val="003259E2"/>
    <w:rsid w:val="003260BD"/>
    <w:rsid w:val="00326374"/>
    <w:rsid w:val="00326416"/>
    <w:rsid w:val="00326637"/>
    <w:rsid w:val="003266E0"/>
    <w:rsid w:val="00326D84"/>
    <w:rsid w:val="00327340"/>
    <w:rsid w:val="00327CB8"/>
    <w:rsid w:val="00330EF0"/>
    <w:rsid w:val="0033156D"/>
    <w:rsid w:val="0033165C"/>
    <w:rsid w:val="003320DF"/>
    <w:rsid w:val="00332557"/>
    <w:rsid w:val="003325E9"/>
    <w:rsid w:val="00332A8E"/>
    <w:rsid w:val="00333FC0"/>
    <w:rsid w:val="00334255"/>
    <w:rsid w:val="0033438C"/>
    <w:rsid w:val="00335B42"/>
    <w:rsid w:val="00335F40"/>
    <w:rsid w:val="003360E6"/>
    <w:rsid w:val="0033620A"/>
    <w:rsid w:val="0033648B"/>
    <w:rsid w:val="00336E07"/>
    <w:rsid w:val="003371CB"/>
    <w:rsid w:val="00337372"/>
    <w:rsid w:val="00337695"/>
    <w:rsid w:val="00337CC1"/>
    <w:rsid w:val="0034083B"/>
    <w:rsid w:val="00340C82"/>
    <w:rsid w:val="00340D1B"/>
    <w:rsid w:val="00341020"/>
    <w:rsid w:val="003415C3"/>
    <w:rsid w:val="00341EAF"/>
    <w:rsid w:val="00341EDC"/>
    <w:rsid w:val="00342210"/>
    <w:rsid w:val="00342CB7"/>
    <w:rsid w:val="003430C6"/>
    <w:rsid w:val="003434F6"/>
    <w:rsid w:val="0034372A"/>
    <w:rsid w:val="0034395E"/>
    <w:rsid w:val="00343FFC"/>
    <w:rsid w:val="00344C6C"/>
    <w:rsid w:val="0034544B"/>
    <w:rsid w:val="003455FF"/>
    <w:rsid w:val="003461E0"/>
    <w:rsid w:val="003462AC"/>
    <w:rsid w:val="0034667C"/>
    <w:rsid w:val="00347374"/>
    <w:rsid w:val="00347681"/>
    <w:rsid w:val="00350A0B"/>
    <w:rsid w:val="00350E1D"/>
    <w:rsid w:val="00351158"/>
    <w:rsid w:val="003512B1"/>
    <w:rsid w:val="00351688"/>
    <w:rsid w:val="00351B97"/>
    <w:rsid w:val="00352550"/>
    <w:rsid w:val="003526AE"/>
    <w:rsid w:val="0035281A"/>
    <w:rsid w:val="003537C4"/>
    <w:rsid w:val="00353B38"/>
    <w:rsid w:val="00355A60"/>
    <w:rsid w:val="00355DAD"/>
    <w:rsid w:val="0035609F"/>
    <w:rsid w:val="003570EA"/>
    <w:rsid w:val="00357190"/>
    <w:rsid w:val="00357FFA"/>
    <w:rsid w:val="00360049"/>
    <w:rsid w:val="00360172"/>
    <w:rsid w:val="0036046D"/>
    <w:rsid w:val="003622C9"/>
    <w:rsid w:val="00362AF8"/>
    <w:rsid w:val="003633AF"/>
    <w:rsid w:val="00363566"/>
    <w:rsid w:val="00364E3D"/>
    <w:rsid w:val="00365141"/>
    <w:rsid w:val="00365F34"/>
    <w:rsid w:val="0036648C"/>
    <w:rsid w:val="003668CA"/>
    <w:rsid w:val="003672EC"/>
    <w:rsid w:val="003675EC"/>
    <w:rsid w:val="00367BBB"/>
    <w:rsid w:val="00367F7A"/>
    <w:rsid w:val="00367F9C"/>
    <w:rsid w:val="003708DD"/>
    <w:rsid w:val="00370E1C"/>
    <w:rsid w:val="00371899"/>
    <w:rsid w:val="0037204C"/>
    <w:rsid w:val="003725D2"/>
    <w:rsid w:val="00372CA1"/>
    <w:rsid w:val="00372DDB"/>
    <w:rsid w:val="00372F6F"/>
    <w:rsid w:val="003735D9"/>
    <w:rsid w:val="00373BF9"/>
    <w:rsid w:val="00373D0A"/>
    <w:rsid w:val="0037483C"/>
    <w:rsid w:val="0037566E"/>
    <w:rsid w:val="0037579B"/>
    <w:rsid w:val="00375A23"/>
    <w:rsid w:val="00376450"/>
    <w:rsid w:val="00376683"/>
    <w:rsid w:val="00376842"/>
    <w:rsid w:val="00376C2F"/>
    <w:rsid w:val="00376CFC"/>
    <w:rsid w:val="00376FCE"/>
    <w:rsid w:val="00377A90"/>
    <w:rsid w:val="00377D50"/>
    <w:rsid w:val="00377D94"/>
    <w:rsid w:val="00380568"/>
    <w:rsid w:val="00380CDF"/>
    <w:rsid w:val="00381C5E"/>
    <w:rsid w:val="00382F63"/>
    <w:rsid w:val="00383C0C"/>
    <w:rsid w:val="00383D51"/>
    <w:rsid w:val="00383D70"/>
    <w:rsid w:val="003849E8"/>
    <w:rsid w:val="00384A51"/>
    <w:rsid w:val="00384D12"/>
    <w:rsid w:val="00385476"/>
    <w:rsid w:val="00386BD4"/>
    <w:rsid w:val="00386D4C"/>
    <w:rsid w:val="003870EC"/>
    <w:rsid w:val="00390D99"/>
    <w:rsid w:val="00391518"/>
    <w:rsid w:val="003926B1"/>
    <w:rsid w:val="00392764"/>
    <w:rsid w:val="00392CEB"/>
    <w:rsid w:val="003935A4"/>
    <w:rsid w:val="00393A65"/>
    <w:rsid w:val="00394216"/>
    <w:rsid w:val="003945AD"/>
    <w:rsid w:val="003947D5"/>
    <w:rsid w:val="00395419"/>
    <w:rsid w:val="0039600A"/>
    <w:rsid w:val="00396170"/>
    <w:rsid w:val="00396836"/>
    <w:rsid w:val="00396B13"/>
    <w:rsid w:val="00396F93"/>
    <w:rsid w:val="00397023"/>
    <w:rsid w:val="003970A2"/>
    <w:rsid w:val="00397628"/>
    <w:rsid w:val="00397FB4"/>
    <w:rsid w:val="003A0B67"/>
    <w:rsid w:val="003A1B7B"/>
    <w:rsid w:val="003A2496"/>
    <w:rsid w:val="003A274A"/>
    <w:rsid w:val="003A29F7"/>
    <w:rsid w:val="003A2D8D"/>
    <w:rsid w:val="003A3E88"/>
    <w:rsid w:val="003A4AF4"/>
    <w:rsid w:val="003A4EB1"/>
    <w:rsid w:val="003A5964"/>
    <w:rsid w:val="003A6148"/>
    <w:rsid w:val="003A63F2"/>
    <w:rsid w:val="003A670B"/>
    <w:rsid w:val="003A6A86"/>
    <w:rsid w:val="003B0FD5"/>
    <w:rsid w:val="003B12DE"/>
    <w:rsid w:val="003B17C0"/>
    <w:rsid w:val="003B1E6F"/>
    <w:rsid w:val="003B33EB"/>
    <w:rsid w:val="003B3567"/>
    <w:rsid w:val="003B3F47"/>
    <w:rsid w:val="003B47FB"/>
    <w:rsid w:val="003B4A81"/>
    <w:rsid w:val="003B5F0D"/>
    <w:rsid w:val="003B6907"/>
    <w:rsid w:val="003B787D"/>
    <w:rsid w:val="003B7E8A"/>
    <w:rsid w:val="003B7FF4"/>
    <w:rsid w:val="003C07B6"/>
    <w:rsid w:val="003C145B"/>
    <w:rsid w:val="003C14D0"/>
    <w:rsid w:val="003C174C"/>
    <w:rsid w:val="003C27BF"/>
    <w:rsid w:val="003C337D"/>
    <w:rsid w:val="003C33DF"/>
    <w:rsid w:val="003C3FC8"/>
    <w:rsid w:val="003C410E"/>
    <w:rsid w:val="003C57EA"/>
    <w:rsid w:val="003C7250"/>
    <w:rsid w:val="003C73D7"/>
    <w:rsid w:val="003C784D"/>
    <w:rsid w:val="003C7957"/>
    <w:rsid w:val="003C7A17"/>
    <w:rsid w:val="003D0323"/>
    <w:rsid w:val="003D0569"/>
    <w:rsid w:val="003D05BE"/>
    <w:rsid w:val="003D073E"/>
    <w:rsid w:val="003D19A1"/>
    <w:rsid w:val="003D2302"/>
    <w:rsid w:val="003D27DC"/>
    <w:rsid w:val="003D29CA"/>
    <w:rsid w:val="003D2F2D"/>
    <w:rsid w:val="003D3B62"/>
    <w:rsid w:val="003D3BF0"/>
    <w:rsid w:val="003D4420"/>
    <w:rsid w:val="003D497D"/>
    <w:rsid w:val="003D5059"/>
    <w:rsid w:val="003D5451"/>
    <w:rsid w:val="003D58F1"/>
    <w:rsid w:val="003D5A51"/>
    <w:rsid w:val="003D5E62"/>
    <w:rsid w:val="003D608C"/>
    <w:rsid w:val="003D6928"/>
    <w:rsid w:val="003D6E6E"/>
    <w:rsid w:val="003D6F9C"/>
    <w:rsid w:val="003D7031"/>
    <w:rsid w:val="003D790C"/>
    <w:rsid w:val="003D7C55"/>
    <w:rsid w:val="003D7DC1"/>
    <w:rsid w:val="003E008D"/>
    <w:rsid w:val="003E026F"/>
    <w:rsid w:val="003E02E7"/>
    <w:rsid w:val="003E0392"/>
    <w:rsid w:val="003E03A6"/>
    <w:rsid w:val="003E0702"/>
    <w:rsid w:val="003E094C"/>
    <w:rsid w:val="003E1BD1"/>
    <w:rsid w:val="003E22A7"/>
    <w:rsid w:val="003E23A7"/>
    <w:rsid w:val="003E28CF"/>
    <w:rsid w:val="003E3652"/>
    <w:rsid w:val="003E3D37"/>
    <w:rsid w:val="003E4272"/>
    <w:rsid w:val="003E5116"/>
    <w:rsid w:val="003E52E5"/>
    <w:rsid w:val="003E53BD"/>
    <w:rsid w:val="003E55EF"/>
    <w:rsid w:val="003E57F2"/>
    <w:rsid w:val="003E5884"/>
    <w:rsid w:val="003E6C7E"/>
    <w:rsid w:val="003E6DD2"/>
    <w:rsid w:val="003E6F51"/>
    <w:rsid w:val="003E7060"/>
    <w:rsid w:val="003E7A25"/>
    <w:rsid w:val="003E7C86"/>
    <w:rsid w:val="003F007E"/>
    <w:rsid w:val="003F051B"/>
    <w:rsid w:val="003F0893"/>
    <w:rsid w:val="003F08CA"/>
    <w:rsid w:val="003F0CB9"/>
    <w:rsid w:val="003F172F"/>
    <w:rsid w:val="003F1D31"/>
    <w:rsid w:val="003F2B28"/>
    <w:rsid w:val="003F325D"/>
    <w:rsid w:val="003F366D"/>
    <w:rsid w:val="003F4038"/>
    <w:rsid w:val="003F40C1"/>
    <w:rsid w:val="003F41B9"/>
    <w:rsid w:val="003F4634"/>
    <w:rsid w:val="003F47DF"/>
    <w:rsid w:val="003F4831"/>
    <w:rsid w:val="003F4A75"/>
    <w:rsid w:val="003F4ACC"/>
    <w:rsid w:val="003F50F9"/>
    <w:rsid w:val="003F572C"/>
    <w:rsid w:val="003F5A47"/>
    <w:rsid w:val="003F6829"/>
    <w:rsid w:val="003F744B"/>
    <w:rsid w:val="003F74A8"/>
    <w:rsid w:val="003F78A5"/>
    <w:rsid w:val="003F7FB3"/>
    <w:rsid w:val="003F7FCB"/>
    <w:rsid w:val="0040031F"/>
    <w:rsid w:val="0040067F"/>
    <w:rsid w:val="0040093D"/>
    <w:rsid w:val="004010BB"/>
    <w:rsid w:val="00401202"/>
    <w:rsid w:val="00401313"/>
    <w:rsid w:val="004014F9"/>
    <w:rsid w:val="00401529"/>
    <w:rsid w:val="004018EA"/>
    <w:rsid w:val="004028C1"/>
    <w:rsid w:val="0040337C"/>
    <w:rsid w:val="00403632"/>
    <w:rsid w:val="00404002"/>
    <w:rsid w:val="004044C1"/>
    <w:rsid w:val="0040516D"/>
    <w:rsid w:val="00406784"/>
    <w:rsid w:val="00406F8C"/>
    <w:rsid w:val="0041029C"/>
    <w:rsid w:val="004107EC"/>
    <w:rsid w:val="00410839"/>
    <w:rsid w:val="004108E7"/>
    <w:rsid w:val="00410F4D"/>
    <w:rsid w:val="004116EB"/>
    <w:rsid w:val="00412614"/>
    <w:rsid w:val="004128F1"/>
    <w:rsid w:val="00414676"/>
    <w:rsid w:val="004146C7"/>
    <w:rsid w:val="00414BDC"/>
    <w:rsid w:val="00414EAE"/>
    <w:rsid w:val="00416BC2"/>
    <w:rsid w:val="004177DE"/>
    <w:rsid w:val="004201DC"/>
    <w:rsid w:val="00420A2E"/>
    <w:rsid w:val="00421277"/>
    <w:rsid w:val="00421554"/>
    <w:rsid w:val="00421692"/>
    <w:rsid w:val="004228F5"/>
    <w:rsid w:val="00422CB8"/>
    <w:rsid w:val="004231A3"/>
    <w:rsid w:val="00423E9D"/>
    <w:rsid w:val="00424570"/>
    <w:rsid w:val="004254EC"/>
    <w:rsid w:val="00425B6A"/>
    <w:rsid w:val="00426456"/>
    <w:rsid w:val="00426919"/>
    <w:rsid w:val="00426F7F"/>
    <w:rsid w:val="00427673"/>
    <w:rsid w:val="004302C9"/>
    <w:rsid w:val="004306D5"/>
    <w:rsid w:val="0043188F"/>
    <w:rsid w:val="004320C1"/>
    <w:rsid w:val="004326F0"/>
    <w:rsid w:val="00432A1F"/>
    <w:rsid w:val="00432BB5"/>
    <w:rsid w:val="00433E0D"/>
    <w:rsid w:val="00433E1D"/>
    <w:rsid w:val="00434207"/>
    <w:rsid w:val="00434395"/>
    <w:rsid w:val="0043440C"/>
    <w:rsid w:val="00434711"/>
    <w:rsid w:val="0043487A"/>
    <w:rsid w:val="00434970"/>
    <w:rsid w:val="00434B3E"/>
    <w:rsid w:val="00434F70"/>
    <w:rsid w:val="00434F98"/>
    <w:rsid w:val="00435281"/>
    <w:rsid w:val="0043591A"/>
    <w:rsid w:val="004359E1"/>
    <w:rsid w:val="00435DAC"/>
    <w:rsid w:val="00436716"/>
    <w:rsid w:val="00436721"/>
    <w:rsid w:val="00436AD8"/>
    <w:rsid w:val="00437C60"/>
    <w:rsid w:val="0044022E"/>
    <w:rsid w:val="00440B42"/>
    <w:rsid w:val="00440F52"/>
    <w:rsid w:val="004418C2"/>
    <w:rsid w:val="00441F52"/>
    <w:rsid w:val="004420CA"/>
    <w:rsid w:val="004431D9"/>
    <w:rsid w:val="00443381"/>
    <w:rsid w:val="00443DAE"/>
    <w:rsid w:val="00444785"/>
    <w:rsid w:val="00444798"/>
    <w:rsid w:val="0044533B"/>
    <w:rsid w:val="004455D8"/>
    <w:rsid w:val="00445B07"/>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D2"/>
    <w:rsid w:val="00455588"/>
    <w:rsid w:val="004555D2"/>
    <w:rsid w:val="0045639A"/>
    <w:rsid w:val="00456EC8"/>
    <w:rsid w:val="00457093"/>
    <w:rsid w:val="00457EC9"/>
    <w:rsid w:val="004600B3"/>
    <w:rsid w:val="00460EAE"/>
    <w:rsid w:val="0046166C"/>
    <w:rsid w:val="00461A68"/>
    <w:rsid w:val="004623DC"/>
    <w:rsid w:val="00462C30"/>
    <w:rsid w:val="00462DA2"/>
    <w:rsid w:val="00463138"/>
    <w:rsid w:val="00463E5B"/>
    <w:rsid w:val="00463E98"/>
    <w:rsid w:val="00464103"/>
    <w:rsid w:val="004646D6"/>
    <w:rsid w:val="004648C4"/>
    <w:rsid w:val="004654AD"/>
    <w:rsid w:val="004654C3"/>
    <w:rsid w:val="00465572"/>
    <w:rsid w:val="00466170"/>
    <w:rsid w:val="004662AE"/>
    <w:rsid w:val="00466BBF"/>
    <w:rsid w:val="00466D26"/>
    <w:rsid w:val="004673C8"/>
    <w:rsid w:val="0046757B"/>
    <w:rsid w:val="00470446"/>
    <w:rsid w:val="00470E92"/>
    <w:rsid w:val="00471735"/>
    <w:rsid w:val="00471924"/>
    <w:rsid w:val="004723D7"/>
    <w:rsid w:val="004726AA"/>
    <w:rsid w:val="00473168"/>
    <w:rsid w:val="00473E83"/>
    <w:rsid w:val="0047439B"/>
    <w:rsid w:val="0047523A"/>
    <w:rsid w:val="00475905"/>
    <w:rsid w:val="00475942"/>
    <w:rsid w:val="004772E2"/>
    <w:rsid w:val="004774AD"/>
    <w:rsid w:val="00477519"/>
    <w:rsid w:val="00477B19"/>
    <w:rsid w:val="004803CF"/>
    <w:rsid w:val="00480491"/>
    <w:rsid w:val="0048080F"/>
    <w:rsid w:val="004812C5"/>
    <w:rsid w:val="004813F4"/>
    <w:rsid w:val="00481B00"/>
    <w:rsid w:val="00481C54"/>
    <w:rsid w:val="00481F98"/>
    <w:rsid w:val="004821B5"/>
    <w:rsid w:val="004821F6"/>
    <w:rsid w:val="004829CD"/>
    <w:rsid w:val="004833B9"/>
    <w:rsid w:val="004833F3"/>
    <w:rsid w:val="004836C4"/>
    <w:rsid w:val="0048371C"/>
    <w:rsid w:val="00483AEC"/>
    <w:rsid w:val="0048488F"/>
    <w:rsid w:val="00484BD5"/>
    <w:rsid w:val="00484CB7"/>
    <w:rsid w:val="00485666"/>
    <w:rsid w:val="00485DFF"/>
    <w:rsid w:val="004860F9"/>
    <w:rsid w:val="00486129"/>
    <w:rsid w:val="004861C6"/>
    <w:rsid w:val="0048680B"/>
    <w:rsid w:val="00486D2D"/>
    <w:rsid w:val="00486E80"/>
    <w:rsid w:val="00486ED3"/>
    <w:rsid w:val="004873FE"/>
    <w:rsid w:val="0048752D"/>
    <w:rsid w:val="00487C04"/>
    <w:rsid w:val="00490434"/>
    <w:rsid w:val="00490856"/>
    <w:rsid w:val="00490996"/>
    <w:rsid w:val="00490F38"/>
    <w:rsid w:val="00491EC3"/>
    <w:rsid w:val="004926D5"/>
    <w:rsid w:val="00492C89"/>
    <w:rsid w:val="00492FFA"/>
    <w:rsid w:val="00493369"/>
    <w:rsid w:val="0049353F"/>
    <w:rsid w:val="004939FD"/>
    <w:rsid w:val="004947FF"/>
    <w:rsid w:val="00494B30"/>
    <w:rsid w:val="004953BB"/>
    <w:rsid w:val="00495439"/>
    <w:rsid w:val="00495D3E"/>
    <w:rsid w:val="00496687"/>
    <w:rsid w:val="0049733D"/>
    <w:rsid w:val="00497532"/>
    <w:rsid w:val="00497761"/>
    <w:rsid w:val="00497B6F"/>
    <w:rsid w:val="00497F4E"/>
    <w:rsid w:val="004A0CC0"/>
    <w:rsid w:val="004A131D"/>
    <w:rsid w:val="004A166E"/>
    <w:rsid w:val="004A23C7"/>
    <w:rsid w:val="004A25B6"/>
    <w:rsid w:val="004A3544"/>
    <w:rsid w:val="004A35A2"/>
    <w:rsid w:val="004A47CB"/>
    <w:rsid w:val="004A4BBF"/>
    <w:rsid w:val="004A4F25"/>
    <w:rsid w:val="004A52CF"/>
    <w:rsid w:val="004A5CC4"/>
    <w:rsid w:val="004A5F17"/>
    <w:rsid w:val="004A6307"/>
    <w:rsid w:val="004A79D8"/>
    <w:rsid w:val="004B0045"/>
    <w:rsid w:val="004B0875"/>
    <w:rsid w:val="004B0D50"/>
    <w:rsid w:val="004B1375"/>
    <w:rsid w:val="004B17DD"/>
    <w:rsid w:val="004B18F7"/>
    <w:rsid w:val="004B3031"/>
    <w:rsid w:val="004B38C2"/>
    <w:rsid w:val="004B3F4D"/>
    <w:rsid w:val="004B41AD"/>
    <w:rsid w:val="004B4AD1"/>
    <w:rsid w:val="004B4AE6"/>
    <w:rsid w:val="004B51B6"/>
    <w:rsid w:val="004B57D9"/>
    <w:rsid w:val="004B58DF"/>
    <w:rsid w:val="004B5C26"/>
    <w:rsid w:val="004B6878"/>
    <w:rsid w:val="004B6B93"/>
    <w:rsid w:val="004B7024"/>
    <w:rsid w:val="004B7385"/>
    <w:rsid w:val="004B7AC8"/>
    <w:rsid w:val="004B7C1B"/>
    <w:rsid w:val="004C1990"/>
    <w:rsid w:val="004C1E0B"/>
    <w:rsid w:val="004C1F17"/>
    <w:rsid w:val="004C2367"/>
    <w:rsid w:val="004C2B99"/>
    <w:rsid w:val="004C45A3"/>
    <w:rsid w:val="004C49B1"/>
    <w:rsid w:val="004C69C3"/>
    <w:rsid w:val="004C6D63"/>
    <w:rsid w:val="004C742B"/>
    <w:rsid w:val="004C7B2E"/>
    <w:rsid w:val="004D0463"/>
    <w:rsid w:val="004D049D"/>
    <w:rsid w:val="004D08C4"/>
    <w:rsid w:val="004D125C"/>
    <w:rsid w:val="004D1520"/>
    <w:rsid w:val="004D264E"/>
    <w:rsid w:val="004D2900"/>
    <w:rsid w:val="004D3025"/>
    <w:rsid w:val="004D3588"/>
    <w:rsid w:val="004D37EE"/>
    <w:rsid w:val="004D389A"/>
    <w:rsid w:val="004D39DC"/>
    <w:rsid w:val="004D39F4"/>
    <w:rsid w:val="004D4855"/>
    <w:rsid w:val="004D4966"/>
    <w:rsid w:val="004D4AFC"/>
    <w:rsid w:val="004D4E28"/>
    <w:rsid w:val="004D4EEF"/>
    <w:rsid w:val="004D696F"/>
    <w:rsid w:val="004D722F"/>
    <w:rsid w:val="004D742A"/>
    <w:rsid w:val="004E08D5"/>
    <w:rsid w:val="004E1EAF"/>
    <w:rsid w:val="004E2BB9"/>
    <w:rsid w:val="004E3B7D"/>
    <w:rsid w:val="004E4B26"/>
    <w:rsid w:val="004E4FFB"/>
    <w:rsid w:val="004E74E7"/>
    <w:rsid w:val="004F08F5"/>
    <w:rsid w:val="004F0AD8"/>
    <w:rsid w:val="004F0EF3"/>
    <w:rsid w:val="004F132D"/>
    <w:rsid w:val="004F1AB7"/>
    <w:rsid w:val="004F2894"/>
    <w:rsid w:val="004F4AA6"/>
    <w:rsid w:val="004F4FB9"/>
    <w:rsid w:val="004F5274"/>
    <w:rsid w:val="004F6FC8"/>
    <w:rsid w:val="004F7B4C"/>
    <w:rsid w:val="00501004"/>
    <w:rsid w:val="00501CAC"/>
    <w:rsid w:val="00501D63"/>
    <w:rsid w:val="00503CDA"/>
    <w:rsid w:val="00504D25"/>
    <w:rsid w:val="005064A5"/>
    <w:rsid w:val="00506ABB"/>
    <w:rsid w:val="00507048"/>
    <w:rsid w:val="00507496"/>
    <w:rsid w:val="00507684"/>
    <w:rsid w:val="005078AD"/>
    <w:rsid w:val="00507B2D"/>
    <w:rsid w:val="00507B8A"/>
    <w:rsid w:val="00510381"/>
    <w:rsid w:val="005104FD"/>
    <w:rsid w:val="005105AF"/>
    <w:rsid w:val="00510979"/>
    <w:rsid w:val="00510AFB"/>
    <w:rsid w:val="0051121F"/>
    <w:rsid w:val="005112A2"/>
    <w:rsid w:val="00511976"/>
    <w:rsid w:val="00511A4C"/>
    <w:rsid w:val="00512C45"/>
    <w:rsid w:val="005131DD"/>
    <w:rsid w:val="005141C7"/>
    <w:rsid w:val="00514434"/>
    <w:rsid w:val="005156A2"/>
    <w:rsid w:val="005168C7"/>
    <w:rsid w:val="00517340"/>
    <w:rsid w:val="00517F39"/>
    <w:rsid w:val="0052035A"/>
    <w:rsid w:val="00520EED"/>
    <w:rsid w:val="00520FE2"/>
    <w:rsid w:val="0052107F"/>
    <w:rsid w:val="00521089"/>
    <w:rsid w:val="00521FF1"/>
    <w:rsid w:val="00522062"/>
    <w:rsid w:val="005220EC"/>
    <w:rsid w:val="00523870"/>
    <w:rsid w:val="00524707"/>
    <w:rsid w:val="005253FA"/>
    <w:rsid w:val="00525525"/>
    <w:rsid w:val="00525721"/>
    <w:rsid w:val="00525A97"/>
    <w:rsid w:val="00525CD4"/>
    <w:rsid w:val="00527456"/>
    <w:rsid w:val="00527CA1"/>
    <w:rsid w:val="00527DAD"/>
    <w:rsid w:val="00527E6B"/>
    <w:rsid w:val="0053011F"/>
    <w:rsid w:val="0053046B"/>
    <w:rsid w:val="00531194"/>
    <w:rsid w:val="00531B2A"/>
    <w:rsid w:val="0053202B"/>
    <w:rsid w:val="00532057"/>
    <w:rsid w:val="00532095"/>
    <w:rsid w:val="005320F6"/>
    <w:rsid w:val="00532748"/>
    <w:rsid w:val="005328EF"/>
    <w:rsid w:val="00532E28"/>
    <w:rsid w:val="005333D5"/>
    <w:rsid w:val="005337D3"/>
    <w:rsid w:val="005338B9"/>
    <w:rsid w:val="00533AB7"/>
    <w:rsid w:val="00533D32"/>
    <w:rsid w:val="00535A9E"/>
    <w:rsid w:val="00535E58"/>
    <w:rsid w:val="00535F14"/>
    <w:rsid w:val="005364FC"/>
    <w:rsid w:val="00540095"/>
    <w:rsid w:val="00540262"/>
    <w:rsid w:val="005408B8"/>
    <w:rsid w:val="00540C64"/>
    <w:rsid w:val="00540DB9"/>
    <w:rsid w:val="00540DFB"/>
    <w:rsid w:val="0054152D"/>
    <w:rsid w:val="0054164B"/>
    <w:rsid w:val="0054209F"/>
    <w:rsid w:val="005426C0"/>
    <w:rsid w:val="005434C7"/>
    <w:rsid w:val="00543CE4"/>
    <w:rsid w:val="00543E8E"/>
    <w:rsid w:val="005451C7"/>
    <w:rsid w:val="005457A1"/>
    <w:rsid w:val="00547E79"/>
    <w:rsid w:val="005510E1"/>
    <w:rsid w:val="005516FA"/>
    <w:rsid w:val="00551E8F"/>
    <w:rsid w:val="00552112"/>
    <w:rsid w:val="00552337"/>
    <w:rsid w:val="005523CB"/>
    <w:rsid w:val="0055259F"/>
    <w:rsid w:val="00552C82"/>
    <w:rsid w:val="00552DF0"/>
    <w:rsid w:val="0055313D"/>
    <w:rsid w:val="00553720"/>
    <w:rsid w:val="00554170"/>
    <w:rsid w:val="00555983"/>
    <w:rsid w:val="00556878"/>
    <w:rsid w:val="005569F5"/>
    <w:rsid w:val="00556D61"/>
    <w:rsid w:val="00557258"/>
    <w:rsid w:val="0055736B"/>
    <w:rsid w:val="00560EA7"/>
    <w:rsid w:val="00560F52"/>
    <w:rsid w:val="0056125F"/>
    <w:rsid w:val="0056241D"/>
    <w:rsid w:val="00562444"/>
    <w:rsid w:val="00562D61"/>
    <w:rsid w:val="005636B1"/>
    <w:rsid w:val="00563AE1"/>
    <w:rsid w:val="00564023"/>
    <w:rsid w:val="005654AA"/>
    <w:rsid w:val="005654F6"/>
    <w:rsid w:val="00565D5A"/>
    <w:rsid w:val="00567974"/>
    <w:rsid w:val="00567F5C"/>
    <w:rsid w:val="005700DE"/>
    <w:rsid w:val="005700E1"/>
    <w:rsid w:val="005702D0"/>
    <w:rsid w:val="005705DF"/>
    <w:rsid w:val="0057078A"/>
    <w:rsid w:val="00570BB8"/>
    <w:rsid w:val="005736B2"/>
    <w:rsid w:val="00573FEF"/>
    <w:rsid w:val="00574267"/>
    <w:rsid w:val="00574355"/>
    <w:rsid w:val="0057472B"/>
    <w:rsid w:val="00574D5A"/>
    <w:rsid w:val="0057575E"/>
    <w:rsid w:val="00577038"/>
    <w:rsid w:val="0057782D"/>
    <w:rsid w:val="00577A01"/>
    <w:rsid w:val="005819AE"/>
    <w:rsid w:val="005822D6"/>
    <w:rsid w:val="00582362"/>
    <w:rsid w:val="00582366"/>
    <w:rsid w:val="00583161"/>
    <w:rsid w:val="00585849"/>
    <w:rsid w:val="00585F82"/>
    <w:rsid w:val="00587096"/>
    <w:rsid w:val="0058721A"/>
    <w:rsid w:val="00587B38"/>
    <w:rsid w:val="00587B3E"/>
    <w:rsid w:val="00587E39"/>
    <w:rsid w:val="00590AF2"/>
    <w:rsid w:val="00591C9B"/>
    <w:rsid w:val="005928E4"/>
    <w:rsid w:val="00592CD1"/>
    <w:rsid w:val="00592D7D"/>
    <w:rsid w:val="005932AF"/>
    <w:rsid w:val="00593360"/>
    <w:rsid w:val="0059433C"/>
    <w:rsid w:val="0059440E"/>
    <w:rsid w:val="0059797A"/>
    <w:rsid w:val="005A01EB"/>
    <w:rsid w:val="005A0AE4"/>
    <w:rsid w:val="005A0EEB"/>
    <w:rsid w:val="005A102E"/>
    <w:rsid w:val="005A1732"/>
    <w:rsid w:val="005A1CAA"/>
    <w:rsid w:val="005A259E"/>
    <w:rsid w:val="005A2E55"/>
    <w:rsid w:val="005A3051"/>
    <w:rsid w:val="005A359A"/>
    <w:rsid w:val="005A4C31"/>
    <w:rsid w:val="005A6231"/>
    <w:rsid w:val="005A6325"/>
    <w:rsid w:val="005A6538"/>
    <w:rsid w:val="005A7693"/>
    <w:rsid w:val="005A77E0"/>
    <w:rsid w:val="005B0952"/>
    <w:rsid w:val="005B09E2"/>
    <w:rsid w:val="005B16C6"/>
    <w:rsid w:val="005B17F6"/>
    <w:rsid w:val="005B23C2"/>
    <w:rsid w:val="005B25A3"/>
    <w:rsid w:val="005B3975"/>
    <w:rsid w:val="005B3FDE"/>
    <w:rsid w:val="005B4292"/>
    <w:rsid w:val="005B437A"/>
    <w:rsid w:val="005B450D"/>
    <w:rsid w:val="005B478B"/>
    <w:rsid w:val="005B5116"/>
    <w:rsid w:val="005B5A99"/>
    <w:rsid w:val="005B5B45"/>
    <w:rsid w:val="005B604D"/>
    <w:rsid w:val="005B6119"/>
    <w:rsid w:val="005B6F6C"/>
    <w:rsid w:val="005C0F76"/>
    <w:rsid w:val="005C14B9"/>
    <w:rsid w:val="005C193C"/>
    <w:rsid w:val="005C22EC"/>
    <w:rsid w:val="005C2407"/>
    <w:rsid w:val="005C24DF"/>
    <w:rsid w:val="005C3263"/>
    <w:rsid w:val="005C3866"/>
    <w:rsid w:val="005C3999"/>
    <w:rsid w:val="005C49BA"/>
    <w:rsid w:val="005C5145"/>
    <w:rsid w:val="005C5BA5"/>
    <w:rsid w:val="005C5FF2"/>
    <w:rsid w:val="005C6C44"/>
    <w:rsid w:val="005C729E"/>
    <w:rsid w:val="005C7AFD"/>
    <w:rsid w:val="005D0007"/>
    <w:rsid w:val="005D00FB"/>
    <w:rsid w:val="005D0451"/>
    <w:rsid w:val="005D09B0"/>
    <w:rsid w:val="005D0E0B"/>
    <w:rsid w:val="005D1ACA"/>
    <w:rsid w:val="005D1E87"/>
    <w:rsid w:val="005D2E74"/>
    <w:rsid w:val="005D3717"/>
    <w:rsid w:val="005D3B90"/>
    <w:rsid w:val="005D3D8B"/>
    <w:rsid w:val="005D4956"/>
    <w:rsid w:val="005D5552"/>
    <w:rsid w:val="005D59B5"/>
    <w:rsid w:val="005D5DD4"/>
    <w:rsid w:val="005D6643"/>
    <w:rsid w:val="005D67D5"/>
    <w:rsid w:val="005D69F5"/>
    <w:rsid w:val="005D6AE9"/>
    <w:rsid w:val="005D6FBB"/>
    <w:rsid w:val="005D7E72"/>
    <w:rsid w:val="005E14EF"/>
    <w:rsid w:val="005E153A"/>
    <w:rsid w:val="005E15E0"/>
    <w:rsid w:val="005E196C"/>
    <w:rsid w:val="005E196F"/>
    <w:rsid w:val="005E2B31"/>
    <w:rsid w:val="005E2F8D"/>
    <w:rsid w:val="005E3001"/>
    <w:rsid w:val="005E3A76"/>
    <w:rsid w:val="005E4225"/>
    <w:rsid w:val="005E4D29"/>
    <w:rsid w:val="005E4D4E"/>
    <w:rsid w:val="005E504B"/>
    <w:rsid w:val="005E52E5"/>
    <w:rsid w:val="005E5995"/>
    <w:rsid w:val="005E5A18"/>
    <w:rsid w:val="005E5C57"/>
    <w:rsid w:val="005E607D"/>
    <w:rsid w:val="005E60BE"/>
    <w:rsid w:val="005E639D"/>
    <w:rsid w:val="005E6611"/>
    <w:rsid w:val="005E6846"/>
    <w:rsid w:val="005E692A"/>
    <w:rsid w:val="005E6B54"/>
    <w:rsid w:val="005F0006"/>
    <w:rsid w:val="005F017E"/>
    <w:rsid w:val="005F01CF"/>
    <w:rsid w:val="005F033F"/>
    <w:rsid w:val="005F17EB"/>
    <w:rsid w:val="005F1F7B"/>
    <w:rsid w:val="005F2609"/>
    <w:rsid w:val="005F27C1"/>
    <w:rsid w:val="005F376A"/>
    <w:rsid w:val="005F3DA0"/>
    <w:rsid w:val="005F3DE7"/>
    <w:rsid w:val="005F422E"/>
    <w:rsid w:val="005F6555"/>
    <w:rsid w:val="005F668E"/>
    <w:rsid w:val="005F66D4"/>
    <w:rsid w:val="005F6885"/>
    <w:rsid w:val="005F7A75"/>
    <w:rsid w:val="005F7BA2"/>
    <w:rsid w:val="005F7F96"/>
    <w:rsid w:val="005F7FE8"/>
    <w:rsid w:val="0060002E"/>
    <w:rsid w:val="00600564"/>
    <w:rsid w:val="006007DC"/>
    <w:rsid w:val="00600F76"/>
    <w:rsid w:val="006011DC"/>
    <w:rsid w:val="00601238"/>
    <w:rsid w:val="006014FD"/>
    <w:rsid w:val="006024CC"/>
    <w:rsid w:val="00603C66"/>
    <w:rsid w:val="00605517"/>
    <w:rsid w:val="0060558C"/>
    <w:rsid w:val="00605860"/>
    <w:rsid w:val="006069E1"/>
    <w:rsid w:val="00606F6E"/>
    <w:rsid w:val="00610914"/>
    <w:rsid w:val="00611D7D"/>
    <w:rsid w:val="0061244C"/>
    <w:rsid w:val="006124C3"/>
    <w:rsid w:val="00612694"/>
    <w:rsid w:val="006129EB"/>
    <w:rsid w:val="00612B11"/>
    <w:rsid w:val="00612D9B"/>
    <w:rsid w:val="006130B6"/>
    <w:rsid w:val="00613C23"/>
    <w:rsid w:val="00613DD7"/>
    <w:rsid w:val="006143EE"/>
    <w:rsid w:val="00614B62"/>
    <w:rsid w:val="00615345"/>
    <w:rsid w:val="00615514"/>
    <w:rsid w:val="006158F7"/>
    <w:rsid w:val="00615A92"/>
    <w:rsid w:val="00615BA5"/>
    <w:rsid w:val="00615CD4"/>
    <w:rsid w:val="00616FF1"/>
    <w:rsid w:val="00617004"/>
    <w:rsid w:val="00617D5C"/>
    <w:rsid w:val="00620D09"/>
    <w:rsid w:val="00621033"/>
    <w:rsid w:val="006220AE"/>
    <w:rsid w:val="006224F6"/>
    <w:rsid w:val="006229E3"/>
    <w:rsid w:val="00623E2A"/>
    <w:rsid w:val="006240C3"/>
    <w:rsid w:val="00624528"/>
    <w:rsid w:val="00624801"/>
    <w:rsid w:val="006249AB"/>
    <w:rsid w:val="00624C7E"/>
    <w:rsid w:val="00624E04"/>
    <w:rsid w:val="00624FC3"/>
    <w:rsid w:val="00625DFF"/>
    <w:rsid w:val="00626012"/>
    <w:rsid w:val="00626152"/>
    <w:rsid w:val="00626786"/>
    <w:rsid w:val="00626DB0"/>
    <w:rsid w:val="00626EC0"/>
    <w:rsid w:val="0063023E"/>
    <w:rsid w:val="00630368"/>
    <w:rsid w:val="00630644"/>
    <w:rsid w:val="006306D5"/>
    <w:rsid w:val="00630CCC"/>
    <w:rsid w:val="0063120A"/>
    <w:rsid w:val="0063142F"/>
    <w:rsid w:val="00631F59"/>
    <w:rsid w:val="006321A7"/>
    <w:rsid w:val="0063252B"/>
    <w:rsid w:val="006333AF"/>
    <w:rsid w:val="0063383E"/>
    <w:rsid w:val="00633872"/>
    <w:rsid w:val="00633C35"/>
    <w:rsid w:val="0063456C"/>
    <w:rsid w:val="00634598"/>
    <w:rsid w:val="0063507B"/>
    <w:rsid w:val="006354C5"/>
    <w:rsid w:val="00635BAD"/>
    <w:rsid w:val="00635BCA"/>
    <w:rsid w:val="00635D04"/>
    <w:rsid w:val="00635DC4"/>
    <w:rsid w:val="006360DF"/>
    <w:rsid w:val="006364D1"/>
    <w:rsid w:val="006368CB"/>
    <w:rsid w:val="0063760B"/>
    <w:rsid w:val="00637A7B"/>
    <w:rsid w:val="00637C40"/>
    <w:rsid w:val="00637D44"/>
    <w:rsid w:val="00640801"/>
    <w:rsid w:val="0064084A"/>
    <w:rsid w:val="00640B70"/>
    <w:rsid w:val="006413EB"/>
    <w:rsid w:val="0064182B"/>
    <w:rsid w:val="00641A09"/>
    <w:rsid w:val="00641ADE"/>
    <w:rsid w:val="00642512"/>
    <w:rsid w:val="00642D60"/>
    <w:rsid w:val="00643562"/>
    <w:rsid w:val="006436F7"/>
    <w:rsid w:val="006448AD"/>
    <w:rsid w:val="006452A2"/>
    <w:rsid w:val="006455BD"/>
    <w:rsid w:val="00645782"/>
    <w:rsid w:val="006459F6"/>
    <w:rsid w:val="00645D0D"/>
    <w:rsid w:val="006463F5"/>
    <w:rsid w:val="006471DA"/>
    <w:rsid w:val="00647B47"/>
    <w:rsid w:val="00647BB4"/>
    <w:rsid w:val="006502FC"/>
    <w:rsid w:val="00650594"/>
    <w:rsid w:val="006514EB"/>
    <w:rsid w:val="00651BBE"/>
    <w:rsid w:val="00651D38"/>
    <w:rsid w:val="006524A2"/>
    <w:rsid w:val="00653B49"/>
    <w:rsid w:val="00653E79"/>
    <w:rsid w:val="00653F63"/>
    <w:rsid w:val="00654185"/>
    <w:rsid w:val="006542A2"/>
    <w:rsid w:val="006543A8"/>
    <w:rsid w:val="00654938"/>
    <w:rsid w:val="00655CD1"/>
    <w:rsid w:val="006563BA"/>
    <w:rsid w:val="00657210"/>
    <w:rsid w:val="006577F6"/>
    <w:rsid w:val="006611D9"/>
    <w:rsid w:val="00663BA9"/>
    <w:rsid w:val="00663FD7"/>
    <w:rsid w:val="006641E0"/>
    <w:rsid w:val="006641E5"/>
    <w:rsid w:val="0066429D"/>
    <w:rsid w:val="00664F6B"/>
    <w:rsid w:val="006654EF"/>
    <w:rsid w:val="00665E45"/>
    <w:rsid w:val="00665E46"/>
    <w:rsid w:val="00665F6E"/>
    <w:rsid w:val="00666129"/>
    <w:rsid w:val="00666825"/>
    <w:rsid w:val="00667110"/>
    <w:rsid w:val="006705B3"/>
    <w:rsid w:val="006708FF"/>
    <w:rsid w:val="00671704"/>
    <w:rsid w:val="0067177B"/>
    <w:rsid w:val="00671966"/>
    <w:rsid w:val="00671C73"/>
    <w:rsid w:val="00672E50"/>
    <w:rsid w:val="00673349"/>
    <w:rsid w:val="00673523"/>
    <w:rsid w:val="00673BB6"/>
    <w:rsid w:val="006740EB"/>
    <w:rsid w:val="006744B1"/>
    <w:rsid w:val="00675140"/>
    <w:rsid w:val="0067514B"/>
    <w:rsid w:val="00675686"/>
    <w:rsid w:val="00675EFB"/>
    <w:rsid w:val="00675F6F"/>
    <w:rsid w:val="00676116"/>
    <w:rsid w:val="00676981"/>
    <w:rsid w:val="00676A9F"/>
    <w:rsid w:val="00676E34"/>
    <w:rsid w:val="00677498"/>
    <w:rsid w:val="006775A0"/>
    <w:rsid w:val="006775DC"/>
    <w:rsid w:val="00677A50"/>
    <w:rsid w:val="00677D75"/>
    <w:rsid w:val="006800D0"/>
    <w:rsid w:val="00680BF1"/>
    <w:rsid w:val="00681DFC"/>
    <w:rsid w:val="006828FD"/>
    <w:rsid w:val="00682D65"/>
    <w:rsid w:val="00683286"/>
    <w:rsid w:val="00683BD8"/>
    <w:rsid w:val="00683C56"/>
    <w:rsid w:val="006843D7"/>
    <w:rsid w:val="00684437"/>
    <w:rsid w:val="006849BA"/>
    <w:rsid w:val="00684F36"/>
    <w:rsid w:val="006850E8"/>
    <w:rsid w:val="006857B6"/>
    <w:rsid w:val="00685FF4"/>
    <w:rsid w:val="00686433"/>
    <w:rsid w:val="006865A8"/>
    <w:rsid w:val="00686E0C"/>
    <w:rsid w:val="00687F81"/>
    <w:rsid w:val="00690138"/>
    <w:rsid w:val="006903CF"/>
    <w:rsid w:val="00690FEC"/>
    <w:rsid w:val="00691286"/>
    <w:rsid w:val="0069215D"/>
    <w:rsid w:val="0069225B"/>
    <w:rsid w:val="006924B7"/>
    <w:rsid w:val="0069258E"/>
    <w:rsid w:val="006926A3"/>
    <w:rsid w:val="0069381D"/>
    <w:rsid w:val="00693971"/>
    <w:rsid w:val="00693C13"/>
    <w:rsid w:val="006948DE"/>
    <w:rsid w:val="00694A6C"/>
    <w:rsid w:val="006950F1"/>
    <w:rsid w:val="00695431"/>
    <w:rsid w:val="006957BA"/>
    <w:rsid w:val="00695B08"/>
    <w:rsid w:val="00695BDD"/>
    <w:rsid w:val="00695DBD"/>
    <w:rsid w:val="0069621E"/>
    <w:rsid w:val="0069783B"/>
    <w:rsid w:val="00697D85"/>
    <w:rsid w:val="006A0162"/>
    <w:rsid w:val="006A0A01"/>
    <w:rsid w:val="006A0D36"/>
    <w:rsid w:val="006A11EF"/>
    <w:rsid w:val="006A1322"/>
    <w:rsid w:val="006A1CC1"/>
    <w:rsid w:val="006A28E1"/>
    <w:rsid w:val="006A3438"/>
    <w:rsid w:val="006A388D"/>
    <w:rsid w:val="006A3A65"/>
    <w:rsid w:val="006A3EDF"/>
    <w:rsid w:val="006A47F5"/>
    <w:rsid w:val="006A4CC2"/>
    <w:rsid w:val="006A5A17"/>
    <w:rsid w:val="006A5F4A"/>
    <w:rsid w:val="006A62CF"/>
    <w:rsid w:val="006B07E4"/>
    <w:rsid w:val="006B080F"/>
    <w:rsid w:val="006B0EFF"/>
    <w:rsid w:val="006B2756"/>
    <w:rsid w:val="006B2DA8"/>
    <w:rsid w:val="006B321D"/>
    <w:rsid w:val="006B341C"/>
    <w:rsid w:val="006B363F"/>
    <w:rsid w:val="006B36AE"/>
    <w:rsid w:val="006B37DD"/>
    <w:rsid w:val="006B4174"/>
    <w:rsid w:val="006B5EEC"/>
    <w:rsid w:val="006B6289"/>
    <w:rsid w:val="006B6C8C"/>
    <w:rsid w:val="006B6D7F"/>
    <w:rsid w:val="006B763A"/>
    <w:rsid w:val="006B76E4"/>
    <w:rsid w:val="006B7876"/>
    <w:rsid w:val="006B7893"/>
    <w:rsid w:val="006C0B67"/>
    <w:rsid w:val="006C109E"/>
    <w:rsid w:val="006C157C"/>
    <w:rsid w:val="006C250D"/>
    <w:rsid w:val="006C5221"/>
    <w:rsid w:val="006C5CDA"/>
    <w:rsid w:val="006C6B7A"/>
    <w:rsid w:val="006C7387"/>
    <w:rsid w:val="006C7DA7"/>
    <w:rsid w:val="006D12E9"/>
    <w:rsid w:val="006D14CF"/>
    <w:rsid w:val="006D152D"/>
    <w:rsid w:val="006D1659"/>
    <w:rsid w:val="006D19A4"/>
    <w:rsid w:val="006D289D"/>
    <w:rsid w:val="006D2FB1"/>
    <w:rsid w:val="006D3A59"/>
    <w:rsid w:val="006D3CA5"/>
    <w:rsid w:val="006D41DD"/>
    <w:rsid w:val="006D47BB"/>
    <w:rsid w:val="006D50AB"/>
    <w:rsid w:val="006D54BF"/>
    <w:rsid w:val="006D5BF1"/>
    <w:rsid w:val="006D5DCA"/>
    <w:rsid w:val="006D7A8E"/>
    <w:rsid w:val="006D7E68"/>
    <w:rsid w:val="006E0007"/>
    <w:rsid w:val="006E02D3"/>
    <w:rsid w:val="006E03A7"/>
    <w:rsid w:val="006E0775"/>
    <w:rsid w:val="006E0B41"/>
    <w:rsid w:val="006E0DDF"/>
    <w:rsid w:val="006E0E6E"/>
    <w:rsid w:val="006E1224"/>
    <w:rsid w:val="006E1900"/>
    <w:rsid w:val="006E27AE"/>
    <w:rsid w:val="006E298E"/>
    <w:rsid w:val="006E2E80"/>
    <w:rsid w:val="006E317D"/>
    <w:rsid w:val="006E3AFA"/>
    <w:rsid w:val="006E3CAA"/>
    <w:rsid w:val="006E3FA0"/>
    <w:rsid w:val="006E5494"/>
    <w:rsid w:val="006E5948"/>
    <w:rsid w:val="006E6565"/>
    <w:rsid w:val="006E65E0"/>
    <w:rsid w:val="006E694F"/>
    <w:rsid w:val="006E75A7"/>
    <w:rsid w:val="006E786F"/>
    <w:rsid w:val="006E7F80"/>
    <w:rsid w:val="006F02BA"/>
    <w:rsid w:val="006F088C"/>
    <w:rsid w:val="006F124E"/>
    <w:rsid w:val="006F193A"/>
    <w:rsid w:val="006F1B13"/>
    <w:rsid w:val="006F280C"/>
    <w:rsid w:val="006F288F"/>
    <w:rsid w:val="006F2963"/>
    <w:rsid w:val="006F4E58"/>
    <w:rsid w:val="006F5CA0"/>
    <w:rsid w:val="006F6194"/>
    <w:rsid w:val="006F656C"/>
    <w:rsid w:val="006F7917"/>
    <w:rsid w:val="006F7985"/>
    <w:rsid w:val="006F7D5B"/>
    <w:rsid w:val="0070006B"/>
    <w:rsid w:val="007001C9"/>
    <w:rsid w:val="00700679"/>
    <w:rsid w:val="00701A81"/>
    <w:rsid w:val="007025CA"/>
    <w:rsid w:val="00702BF6"/>
    <w:rsid w:val="00703CCF"/>
    <w:rsid w:val="007042DD"/>
    <w:rsid w:val="007043A1"/>
    <w:rsid w:val="0070446D"/>
    <w:rsid w:val="00706B68"/>
    <w:rsid w:val="00706F84"/>
    <w:rsid w:val="0070701C"/>
    <w:rsid w:val="007072F8"/>
    <w:rsid w:val="00707FA4"/>
    <w:rsid w:val="0071027F"/>
    <w:rsid w:val="007109B2"/>
    <w:rsid w:val="00710E42"/>
    <w:rsid w:val="00711335"/>
    <w:rsid w:val="00711390"/>
    <w:rsid w:val="00711CBA"/>
    <w:rsid w:val="007125A4"/>
    <w:rsid w:val="007127F2"/>
    <w:rsid w:val="00712BFC"/>
    <w:rsid w:val="00712D31"/>
    <w:rsid w:val="00713259"/>
    <w:rsid w:val="0071344D"/>
    <w:rsid w:val="00714FDF"/>
    <w:rsid w:val="007155C3"/>
    <w:rsid w:val="00715743"/>
    <w:rsid w:val="00720339"/>
    <w:rsid w:val="00722560"/>
    <w:rsid w:val="0072331C"/>
    <w:rsid w:val="007247FF"/>
    <w:rsid w:val="007250D9"/>
    <w:rsid w:val="0072525D"/>
    <w:rsid w:val="007254B5"/>
    <w:rsid w:val="007257CB"/>
    <w:rsid w:val="00725B41"/>
    <w:rsid w:val="007260AB"/>
    <w:rsid w:val="007261B6"/>
    <w:rsid w:val="00726441"/>
    <w:rsid w:val="0072699B"/>
    <w:rsid w:val="00727D72"/>
    <w:rsid w:val="007306B9"/>
    <w:rsid w:val="00731800"/>
    <w:rsid w:val="00731ADC"/>
    <w:rsid w:val="007329A4"/>
    <w:rsid w:val="00732DD8"/>
    <w:rsid w:val="0073318F"/>
    <w:rsid w:val="007334F3"/>
    <w:rsid w:val="00733FF1"/>
    <w:rsid w:val="0073484C"/>
    <w:rsid w:val="00734E48"/>
    <w:rsid w:val="00735335"/>
    <w:rsid w:val="007354A3"/>
    <w:rsid w:val="00735524"/>
    <w:rsid w:val="00735620"/>
    <w:rsid w:val="00736729"/>
    <w:rsid w:val="007367DE"/>
    <w:rsid w:val="007367FE"/>
    <w:rsid w:val="0073714B"/>
    <w:rsid w:val="00740788"/>
    <w:rsid w:val="007410DF"/>
    <w:rsid w:val="00741E96"/>
    <w:rsid w:val="00742132"/>
    <w:rsid w:val="00742262"/>
    <w:rsid w:val="00742608"/>
    <w:rsid w:val="007429E0"/>
    <w:rsid w:val="00742D9D"/>
    <w:rsid w:val="0074346D"/>
    <w:rsid w:val="00743B1D"/>
    <w:rsid w:val="00744239"/>
    <w:rsid w:val="00744F9B"/>
    <w:rsid w:val="00745976"/>
    <w:rsid w:val="00745A7E"/>
    <w:rsid w:val="00746146"/>
    <w:rsid w:val="0074616C"/>
    <w:rsid w:val="007470B3"/>
    <w:rsid w:val="00747296"/>
    <w:rsid w:val="00747C3E"/>
    <w:rsid w:val="00750460"/>
    <w:rsid w:val="0075051D"/>
    <w:rsid w:val="00750A93"/>
    <w:rsid w:val="00750C76"/>
    <w:rsid w:val="00751364"/>
    <w:rsid w:val="00751DD7"/>
    <w:rsid w:val="00752E15"/>
    <w:rsid w:val="0075399F"/>
    <w:rsid w:val="00753C4E"/>
    <w:rsid w:val="00753D57"/>
    <w:rsid w:val="007540BC"/>
    <w:rsid w:val="00754101"/>
    <w:rsid w:val="00754630"/>
    <w:rsid w:val="00755974"/>
    <w:rsid w:val="00755ABB"/>
    <w:rsid w:val="00755B3F"/>
    <w:rsid w:val="00755C05"/>
    <w:rsid w:val="00755F72"/>
    <w:rsid w:val="007560FA"/>
    <w:rsid w:val="0075697C"/>
    <w:rsid w:val="00756AE3"/>
    <w:rsid w:val="00756D58"/>
    <w:rsid w:val="00756F66"/>
    <w:rsid w:val="00756FA4"/>
    <w:rsid w:val="007574AB"/>
    <w:rsid w:val="00757B4B"/>
    <w:rsid w:val="0076099C"/>
    <w:rsid w:val="00761255"/>
    <w:rsid w:val="00761440"/>
    <w:rsid w:val="007615CE"/>
    <w:rsid w:val="007618A2"/>
    <w:rsid w:val="007636F5"/>
    <w:rsid w:val="00763AA1"/>
    <w:rsid w:val="00764374"/>
    <w:rsid w:val="007646F6"/>
    <w:rsid w:val="00765EB7"/>
    <w:rsid w:val="007668C6"/>
    <w:rsid w:val="00766A99"/>
    <w:rsid w:val="00766B60"/>
    <w:rsid w:val="007704B7"/>
    <w:rsid w:val="0077079C"/>
    <w:rsid w:val="00770F8A"/>
    <w:rsid w:val="00770FD9"/>
    <w:rsid w:val="0077134D"/>
    <w:rsid w:val="0077147D"/>
    <w:rsid w:val="00771D95"/>
    <w:rsid w:val="0077209F"/>
    <w:rsid w:val="00772579"/>
    <w:rsid w:val="00772931"/>
    <w:rsid w:val="00772EE5"/>
    <w:rsid w:val="00773508"/>
    <w:rsid w:val="00773755"/>
    <w:rsid w:val="0077434D"/>
    <w:rsid w:val="00774EEB"/>
    <w:rsid w:val="0077549A"/>
    <w:rsid w:val="00775992"/>
    <w:rsid w:val="007761CA"/>
    <w:rsid w:val="007763F5"/>
    <w:rsid w:val="007767B8"/>
    <w:rsid w:val="007774AA"/>
    <w:rsid w:val="007776E8"/>
    <w:rsid w:val="007805DF"/>
    <w:rsid w:val="00781AFE"/>
    <w:rsid w:val="0078202C"/>
    <w:rsid w:val="00782A29"/>
    <w:rsid w:val="00783D3A"/>
    <w:rsid w:val="00783E3D"/>
    <w:rsid w:val="007848D1"/>
    <w:rsid w:val="00784B85"/>
    <w:rsid w:val="00784B94"/>
    <w:rsid w:val="00784BE5"/>
    <w:rsid w:val="00784C74"/>
    <w:rsid w:val="00785128"/>
    <w:rsid w:val="00785D0C"/>
    <w:rsid w:val="00785DAE"/>
    <w:rsid w:val="00787A71"/>
    <w:rsid w:val="0079018D"/>
    <w:rsid w:val="00792699"/>
    <w:rsid w:val="00793CF4"/>
    <w:rsid w:val="00793E8E"/>
    <w:rsid w:val="007940E3"/>
    <w:rsid w:val="007944F1"/>
    <w:rsid w:val="007948C8"/>
    <w:rsid w:val="00794B02"/>
    <w:rsid w:val="00794B81"/>
    <w:rsid w:val="007951DF"/>
    <w:rsid w:val="007957F8"/>
    <w:rsid w:val="00795898"/>
    <w:rsid w:val="00796353"/>
    <w:rsid w:val="00796BA4"/>
    <w:rsid w:val="00797347"/>
    <w:rsid w:val="00797BCD"/>
    <w:rsid w:val="00797BFF"/>
    <w:rsid w:val="007A0710"/>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5E1"/>
    <w:rsid w:val="007B0757"/>
    <w:rsid w:val="007B08A0"/>
    <w:rsid w:val="007B245F"/>
    <w:rsid w:val="007B255E"/>
    <w:rsid w:val="007B2841"/>
    <w:rsid w:val="007B2EE0"/>
    <w:rsid w:val="007B3184"/>
    <w:rsid w:val="007B4554"/>
    <w:rsid w:val="007B4B5F"/>
    <w:rsid w:val="007B508A"/>
    <w:rsid w:val="007B547D"/>
    <w:rsid w:val="007B6577"/>
    <w:rsid w:val="007B6716"/>
    <w:rsid w:val="007B6FE0"/>
    <w:rsid w:val="007B7E2A"/>
    <w:rsid w:val="007B7E6B"/>
    <w:rsid w:val="007C131F"/>
    <w:rsid w:val="007C1E90"/>
    <w:rsid w:val="007C2698"/>
    <w:rsid w:val="007C275C"/>
    <w:rsid w:val="007C2E3F"/>
    <w:rsid w:val="007C304B"/>
    <w:rsid w:val="007C3BDB"/>
    <w:rsid w:val="007C3C48"/>
    <w:rsid w:val="007C3CA2"/>
    <w:rsid w:val="007C423E"/>
    <w:rsid w:val="007C5894"/>
    <w:rsid w:val="007C6578"/>
    <w:rsid w:val="007C6DF7"/>
    <w:rsid w:val="007C6F6C"/>
    <w:rsid w:val="007C7365"/>
    <w:rsid w:val="007C77BF"/>
    <w:rsid w:val="007C7FA5"/>
    <w:rsid w:val="007D0379"/>
    <w:rsid w:val="007D0700"/>
    <w:rsid w:val="007D0A7F"/>
    <w:rsid w:val="007D15C5"/>
    <w:rsid w:val="007D2109"/>
    <w:rsid w:val="007D2DE7"/>
    <w:rsid w:val="007D3122"/>
    <w:rsid w:val="007D31F0"/>
    <w:rsid w:val="007D3867"/>
    <w:rsid w:val="007D3DE1"/>
    <w:rsid w:val="007D4563"/>
    <w:rsid w:val="007D47A2"/>
    <w:rsid w:val="007D4D98"/>
    <w:rsid w:val="007D5270"/>
    <w:rsid w:val="007D54B1"/>
    <w:rsid w:val="007D583E"/>
    <w:rsid w:val="007D5A22"/>
    <w:rsid w:val="007D5B9D"/>
    <w:rsid w:val="007D6CBE"/>
    <w:rsid w:val="007D7C7C"/>
    <w:rsid w:val="007E0131"/>
    <w:rsid w:val="007E0631"/>
    <w:rsid w:val="007E0669"/>
    <w:rsid w:val="007E1DC8"/>
    <w:rsid w:val="007E2B02"/>
    <w:rsid w:val="007E2B49"/>
    <w:rsid w:val="007E36AA"/>
    <w:rsid w:val="007E466D"/>
    <w:rsid w:val="007E473B"/>
    <w:rsid w:val="007E47E9"/>
    <w:rsid w:val="007E4C14"/>
    <w:rsid w:val="007E4EA8"/>
    <w:rsid w:val="007E50A9"/>
    <w:rsid w:val="007E5590"/>
    <w:rsid w:val="007E581A"/>
    <w:rsid w:val="007E68DB"/>
    <w:rsid w:val="007E7BE4"/>
    <w:rsid w:val="007E7E34"/>
    <w:rsid w:val="007F02C7"/>
    <w:rsid w:val="007F04C5"/>
    <w:rsid w:val="007F053B"/>
    <w:rsid w:val="007F0BCA"/>
    <w:rsid w:val="007F0EA7"/>
    <w:rsid w:val="007F1389"/>
    <w:rsid w:val="007F2559"/>
    <w:rsid w:val="007F2CCB"/>
    <w:rsid w:val="007F2D4D"/>
    <w:rsid w:val="007F344C"/>
    <w:rsid w:val="007F3B9E"/>
    <w:rsid w:val="007F4118"/>
    <w:rsid w:val="007F4F9C"/>
    <w:rsid w:val="007F5DAE"/>
    <w:rsid w:val="007F5F46"/>
    <w:rsid w:val="007F6F99"/>
    <w:rsid w:val="007F6FB7"/>
    <w:rsid w:val="007F7F6A"/>
    <w:rsid w:val="00800033"/>
    <w:rsid w:val="008003E2"/>
    <w:rsid w:val="0080099B"/>
    <w:rsid w:val="00801388"/>
    <w:rsid w:val="008013D2"/>
    <w:rsid w:val="008018F1"/>
    <w:rsid w:val="00801F35"/>
    <w:rsid w:val="00802DAB"/>
    <w:rsid w:val="008030B6"/>
    <w:rsid w:val="0080337F"/>
    <w:rsid w:val="0080375E"/>
    <w:rsid w:val="00803B71"/>
    <w:rsid w:val="00804813"/>
    <w:rsid w:val="00804B1D"/>
    <w:rsid w:val="0080591C"/>
    <w:rsid w:val="00806FC1"/>
    <w:rsid w:val="008071D9"/>
    <w:rsid w:val="008073B7"/>
    <w:rsid w:val="00807EE5"/>
    <w:rsid w:val="00810590"/>
    <w:rsid w:val="00811A88"/>
    <w:rsid w:val="00811EB7"/>
    <w:rsid w:val="00812028"/>
    <w:rsid w:val="00812A19"/>
    <w:rsid w:val="0081375B"/>
    <w:rsid w:val="00814BB8"/>
    <w:rsid w:val="00815284"/>
    <w:rsid w:val="00815A37"/>
    <w:rsid w:val="00815B2C"/>
    <w:rsid w:val="00816774"/>
    <w:rsid w:val="00816F35"/>
    <w:rsid w:val="0081702F"/>
    <w:rsid w:val="0081712C"/>
    <w:rsid w:val="0081775B"/>
    <w:rsid w:val="00817E79"/>
    <w:rsid w:val="00820B44"/>
    <w:rsid w:val="00821B11"/>
    <w:rsid w:val="008230CE"/>
    <w:rsid w:val="008236BC"/>
    <w:rsid w:val="0082374D"/>
    <w:rsid w:val="008243EF"/>
    <w:rsid w:val="00824BE5"/>
    <w:rsid w:val="00826345"/>
    <w:rsid w:val="00827FA5"/>
    <w:rsid w:val="00832B2C"/>
    <w:rsid w:val="0083381C"/>
    <w:rsid w:val="008340B6"/>
    <w:rsid w:val="008345C2"/>
    <w:rsid w:val="008348E9"/>
    <w:rsid w:val="00835055"/>
    <w:rsid w:val="008356DC"/>
    <w:rsid w:val="00835A2B"/>
    <w:rsid w:val="00835ACF"/>
    <w:rsid w:val="00835AD1"/>
    <w:rsid w:val="00835CB9"/>
    <w:rsid w:val="00836A5D"/>
    <w:rsid w:val="00836D80"/>
    <w:rsid w:val="008370D9"/>
    <w:rsid w:val="0084009E"/>
    <w:rsid w:val="008403CE"/>
    <w:rsid w:val="00840562"/>
    <w:rsid w:val="00841337"/>
    <w:rsid w:val="00841A6F"/>
    <w:rsid w:val="00841D05"/>
    <w:rsid w:val="008424D9"/>
    <w:rsid w:val="0084259D"/>
    <w:rsid w:val="008426C3"/>
    <w:rsid w:val="00842A9D"/>
    <w:rsid w:val="00842C79"/>
    <w:rsid w:val="00843266"/>
    <w:rsid w:val="0084330C"/>
    <w:rsid w:val="008435B1"/>
    <w:rsid w:val="00843822"/>
    <w:rsid w:val="00843A29"/>
    <w:rsid w:val="00843C17"/>
    <w:rsid w:val="00844474"/>
    <w:rsid w:val="00844627"/>
    <w:rsid w:val="00844A4C"/>
    <w:rsid w:val="00845DCA"/>
    <w:rsid w:val="008462CB"/>
    <w:rsid w:val="00846AC1"/>
    <w:rsid w:val="00850106"/>
    <w:rsid w:val="008502DE"/>
    <w:rsid w:val="008511CE"/>
    <w:rsid w:val="00851C1F"/>
    <w:rsid w:val="0085224D"/>
    <w:rsid w:val="00852D42"/>
    <w:rsid w:val="008530DA"/>
    <w:rsid w:val="00853120"/>
    <w:rsid w:val="008539FE"/>
    <w:rsid w:val="00853A6E"/>
    <w:rsid w:val="008541AD"/>
    <w:rsid w:val="00854ACF"/>
    <w:rsid w:val="00855553"/>
    <w:rsid w:val="00856223"/>
    <w:rsid w:val="0085728C"/>
    <w:rsid w:val="0086047F"/>
    <w:rsid w:val="00860685"/>
    <w:rsid w:val="00860C80"/>
    <w:rsid w:val="00860D0C"/>
    <w:rsid w:val="00862236"/>
    <w:rsid w:val="00862915"/>
    <w:rsid w:val="00862A86"/>
    <w:rsid w:val="00862BFE"/>
    <w:rsid w:val="00862FE4"/>
    <w:rsid w:val="00863561"/>
    <w:rsid w:val="008642AC"/>
    <w:rsid w:val="00864496"/>
    <w:rsid w:val="00864A10"/>
    <w:rsid w:val="00864A4B"/>
    <w:rsid w:val="00864D4B"/>
    <w:rsid w:val="00864D9B"/>
    <w:rsid w:val="0086559C"/>
    <w:rsid w:val="00865936"/>
    <w:rsid w:val="00865E7C"/>
    <w:rsid w:val="00866A69"/>
    <w:rsid w:val="008672D9"/>
    <w:rsid w:val="00867601"/>
    <w:rsid w:val="00867B79"/>
    <w:rsid w:val="00867DB1"/>
    <w:rsid w:val="0087018E"/>
    <w:rsid w:val="0087034D"/>
    <w:rsid w:val="008705B4"/>
    <w:rsid w:val="008706E4"/>
    <w:rsid w:val="00870F11"/>
    <w:rsid w:val="00871328"/>
    <w:rsid w:val="00871992"/>
    <w:rsid w:val="008720D7"/>
    <w:rsid w:val="008724B2"/>
    <w:rsid w:val="008727CE"/>
    <w:rsid w:val="008729CD"/>
    <w:rsid w:val="00872D23"/>
    <w:rsid w:val="00874B55"/>
    <w:rsid w:val="00874D08"/>
    <w:rsid w:val="008758B4"/>
    <w:rsid w:val="00876671"/>
    <w:rsid w:val="0087681C"/>
    <w:rsid w:val="008769D5"/>
    <w:rsid w:val="00876DB0"/>
    <w:rsid w:val="008772F1"/>
    <w:rsid w:val="00877B54"/>
    <w:rsid w:val="00880244"/>
    <w:rsid w:val="008803A0"/>
    <w:rsid w:val="00880510"/>
    <w:rsid w:val="00881374"/>
    <w:rsid w:val="00881A83"/>
    <w:rsid w:val="00881E6D"/>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9C4"/>
    <w:rsid w:val="00890B3D"/>
    <w:rsid w:val="00890B7A"/>
    <w:rsid w:val="00890DAB"/>
    <w:rsid w:val="0089117F"/>
    <w:rsid w:val="008925AF"/>
    <w:rsid w:val="00892B43"/>
    <w:rsid w:val="008930C3"/>
    <w:rsid w:val="00893310"/>
    <w:rsid w:val="00893424"/>
    <w:rsid w:val="00893899"/>
    <w:rsid w:val="00893B21"/>
    <w:rsid w:val="0089462D"/>
    <w:rsid w:val="008950CB"/>
    <w:rsid w:val="0089523B"/>
    <w:rsid w:val="0089556B"/>
    <w:rsid w:val="00895780"/>
    <w:rsid w:val="00895863"/>
    <w:rsid w:val="008959A5"/>
    <w:rsid w:val="00895F8C"/>
    <w:rsid w:val="00896B2A"/>
    <w:rsid w:val="00896E22"/>
    <w:rsid w:val="00896E95"/>
    <w:rsid w:val="00896FFA"/>
    <w:rsid w:val="008972B7"/>
    <w:rsid w:val="00897724"/>
    <w:rsid w:val="00897A4E"/>
    <w:rsid w:val="008A0179"/>
    <w:rsid w:val="008A0C03"/>
    <w:rsid w:val="008A163E"/>
    <w:rsid w:val="008A44B9"/>
    <w:rsid w:val="008A45C1"/>
    <w:rsid w:val="008A4A43"/>
    <w:rsid w:val="008A4E0B"/>
    <w:rsid w:val="008A516F"/>
    <w:rsid w:val="008A58E5"/>
    <w:rsid w:val="008A5D7F"/>
    <w:rsid w:val="008A5E85"/>
    <w:rsid w:val="008A7112"/>
    <w:rsid w:val="008A71B5"/>
    <w:rsid w:val="008B00A5"/>
    <w:rsid w:val="008B0C0F"/>
    <w:rsid w:val="008B0D6C"/>
    <w:rsid w:val="008B10D5"/>
    <w:rsid w:val="008B1772"/>
    <w:rsid w:val="008B1A23"/>
    <w:rsid w:val="008B1B8B"/>
    <w:rsid w:val="008B25F8"/>
    <w:rsid w:val="008B268E"/>
    <w:rsid w:val="008B2844"/>
    <w:rsid w:val="008B2A87"/>
    <w:rsid w:val="008B317D"/>
    <w:rsid w:val="008B3368"/>
    <w:rsid w:val="008B34B6"/>
    <w:rsid w:val="008B35BE"/>
    <w:rsid w:val="008B3604"/>
    <w:rsid w:val="008B3A54"/>
    <w:rsid w:val="008B3F3B"/>
    <w:rsid w:val="008B42A2"/>
    <w:rsid w:val="008B4E46"/>
    <w:rsid w:val="008B5373"/>
    <w:rsid w:val="008B58BB"/>
    <w:rsid w:val="008B6AD2"/>
    <w:rsid w:val="008B7294"/>
    <w:rsid w:val="008C0015"/>
    <w:rsid w:val="008C1F5F"/>
    <w:rsid w:val="008C26E4"/>
    <w:rsid w:val="008C3427"/>
    <w:rsid w:val="008C3A60"/>
    <w:rsid w:val="008C3EF4"/>
    <w:rsid w:val="008C471E"/>
    <w:rsid w:val="008C4CAB"/>
    <w:rsid w:val="008C59AA"/>
    <w:rsid w:val="008C5EBE"/>
    <w:rsid w:val="008C689D"/>
    <w:rsid w:val="008C718A"/>
    <w:rsid w:val="008C7D4B"/>
    <w:rsid w:val="008D0DB1"/>
    <w:rsid w:val="008D14F5"/>
    <w:rsid w:val="008D236E"/>
    <w:rsid w:val="008D24E4"/>
    <w:rsid w:val="008D272C"/>
    <w:rsid w:val="008D2835"/>
    <w:rsid w:val="008D2CF6"/>
    <w:rsid w:val="008D364A"/>
    <w:rsid w:val="008D3694"/>
    <w:rsid w:val="008D385C"/>
    <w:rsid w:val="008D391A"/>
    <w:rsid w:val="008D4C52"/>
    <w:rsid w:val="008D5077"/>
    <w:rsid w:val="008D52E8"/>
    <w:rsid w:val="008D5578"/>
    <w:rsid w:val="008D55D5"/>
    <w:rsid w:val="008D56A3"/>
    <w:rsid w:val="008D5CDD"/>
    <w:rsid w:val="008D6923"/>
    <w:rsid w:val="008D6BF6"/>
    <w:rsid w:val="008D7A3C"/>
    <w:rsid w:val="008D7CC4"/>
    <w:rsid w:val="008D7D16"/>
    <w:rsid w:val="008E04D1"/>
    <w:rsid w:val="008E05C1"/>
    <w:rsid w:val="008E1747"/>
    <w:rsid w:val="008E295F"/>
    <w:rsid w:val="008E3A56"/>
    <w:rsid w:val="008E3AF7"/>
    <w:rsid w:val="008E3CAD"/>
    <w:rsid w:val="008E3E91"/>
    <w:rsid w:val="008E47E1"/>
    <w:rsid w:val="008E4D77"/>
    <w:rsid w:val="008E5E1F"/>
    <w:rsid w:val="008F0837"/>
    <w:rsid w:val="008F0BEB"/>
    <w:rsid w:val="008F1391"/>
    <w:rsid w:val="008F1505"/>
    <w:rsid w:val="008F1EB5"/>
    <w:rsid w:val="008F20BB"/>
    <w:rsid w:val="008F2190"/>
    <w:rsid w:val="008F26AC"/>
    <w:rsid w:val="008F2A84"/>
    <w:rsid w:val="008F2AFB"/>
    <w:rsid w:val="008F2E7F"/>
    <w:rsid w:val="008F357E"/>
    <w:rsid w:val="008F4310"/>
    <w:rsid w:val="008F5023"/>
    <w:rsid w:val="008F549F"/>
    <w:rsid w:val="008F5632"/>
    <w:rsid w:val="008F570E"/>
    <w:rsid w:val="008F5AFD"/>
    <w:rsid w:val="008F60C8"/>
    <w:rsid w:val="008F629E"/>
    <w:rsid w:val="008F639B"/>
    <w:rsid w:val="00900D25"/>
    <w:rsid w:val="00901B96"/>
    <w:rsid w:val="0090228C"/>
    <w:rsid w:val="00902494"/>
    <w:rsid w:val="009029A1"/>
    <w:rsid w:val="009034C1"/>
    <w:rsid w:val="00903AD5"/>
    <w:rsid w:val="00905118"/>
    <w:rsid w:val="0090535A"/>
    <w:rsid w:val="00905512"/>
    <w:rsid w:val="00905E72"/>
    <w:rsid w:val="00907075"/>
    <w:rsid w:val="009072B6"/>
    <w:rsid w:val="00907422"/>
    <w:rsid w:val="0090784B"/>
    <w:rsid w:val="00907956"/>
    <w:rsid w:val="00907FCA"/>
    <w:rsid w:val="009106D7"/>
    <w:rsid w:val="0091075B"/>
    <w:rsid w:val="00910E71"/>
    <w:rsid w:val="0091120D"/>
    <w:rsid w:val="0091183B"/>
    <w:rsid w:val="00911869"/>
    <w:rsid w:val="00911D85"/>
    <w:rsid w:val="00913294"/>
    <w:rsid w:val="0091344B"/>
    <w:rsid w:val="00913B98"/>
    <w:rsid w:val="00913FF7"/>
    <w:rsid w:val="00915AE8"/>
    <w:rsid w:val="00915B2D"/>
    <w:rsid w:val="00915B53"/>
    <w:rsid w:val="00915C27"/>
    <w:rsid w:val="00915E3F"/>
    <w:rsid w:val="00916D44"/>
    <w:rsid w:val="009173DE"/>
    <w:rsid w:val="00917C0D"/>
    <w:rsid w:val="009201D8"/>
    <w:rsid w:val="0092196B"/>
    <w:rsid w:val="00921ECF"/>
    <w:rsid w:val="00921FC1"/>
    <w:rsid w:val="00922784"/>
    <w:rsid w:val="00922951"/>
    <w:rsid w:val="00922A71"/>
    <w:rsid w:val="009232A2"/>
    <w:rsid w:val="0092447B"/>
    <w:rsid w:val="009245FA"/>
    <w:rsid w:val="009249B4"/>
    <w:rsid w:val="00924FC3"/>
    <w:rsid w:val="00925CB7"/>
    <w:rsid w:val="00925E80"/>
    <w:rsid w:val="009264A0"/>
    <w:rsid w:val="0092705E"/>
    <w:rsid w:val="009277E0"/>
    <w:rsid w:val="00927AB5"/>
    <w:rsid w:val="00927EFD"/>
    <w:rsid w:val="00930308"/>
    <w:rsid w:val="00930E48"/>
    <w:rsid w:val="00931150"/>
    <w:rsid w:val="0093115A"/>
    <w:rsid w:val="009319C5"/>
    <w:rsid w:val="00931B77"/>
    <w:rsid w:val="00931CF3"/>
    <w:rsid w:val="0093260C"/>
    <w:rsid w:val="00932EBA"/>
    <w:rsid w:val="0093314D"/>
    <w:rsid w:val="00934041"/>
    <w:rsid w:val="0093422C"/>
    <w:rsid w:val="00934BFF"/>
    <w:rsid w:val="0093617B"/>
    <w:rsid w:val="0093686F"/>
    <w:rsid w:val="009373FF"/>
    <w:rsid w:val="00937619"/>
    <w:rsid w:val="0093796E"/>
    <w:rsid w:val="00937991"/>
    <w:rsid w:val="009400BB"/>
    <w:rsid w:val="009402A5"/>
    <w:rsid w:val="009408A4"/>
    <w:rsid w:val="00940970"/>
    <w:rsid w:val="00940993"/>
    <w:rsid w:val="009409DA"/>
    <w:rsid w:val="00940BF7"/>
    <w:rsid w:val="009416AF"/>
    <w:rsid w:val="009420A3"/>
    <w:rsid w:val="0094267A"/>
    <w:rsid w:val="00942F1B"/>
    <w:rsid w:val="009430E3"/>
    <w:rsid w:val="009435A8"/>
    <w:rsid w:val="00943B70"/>
    <w:rsid w:val="00943FEF"/>
    <w:rsid w:val="00944989"/>
    <w:rsid w:val="0094520E"/>
    <w:rsid w:val="00945531"/>
    <w:rsid w:val="00945887"/>
    <w:rsid w:val="009462E3"/>
    <w:rsid w:val="0094636D"/>
    <w:rsid w:val="00946733"/>
    <w:rsid w:val="0094681B"/>
    <w:rsid w:val="00946870"/>
    <w:rsid w:val="00947048"/>
    <w:rsid w:val="00947A49"/>
    <w:rsid w:val="009505EC"/>
    <w:rsid w:val="009506A7"/>
    <w:rsid w:val="0095098D"/>
    <w:rsid w:val="00951324"/>
    <w:rsid w:val="00951959"/>
    <w:rsid w:val="00951EA4"/>
    <w:rsid w:val="00951F38"/>
    <w:rsid w:val="00952A97"/>
    <w:rsid w:val="009530A2"/>
    <w:rsid w:val="00953B80"/>
    <w:rsid w:val="00953C4D"/>
    <w:rsid w:val="0095413B"/>
    <w:rsid w:val="009542AD"/>
    <w:rsid w:val="00954C02"/>
    <w:rsid w:val="00955090"/>
    <w:rsid w:val="00955E89"/>
    <w:rsid w:val="00957780"/>
    <w:rsid w:val="00957BE9"/>
    <w:rsid w:val="0096003A"/>
    <w:rsid w:val="009604FB"/>
    <w:rsid w:val="00960852"/>
    <w:rsid w:val="00961427"/>
    <w:rsid w:val="009624DD"/>
    <w:rsid w:val="009628D2"/>
    <w:rsid w:val="009629D3"/>
    <w:rsid w:val="00962E6F"/>
    <w:rsid w:val="009632B9"/>
    <w:rsid w:val="0096331C"/>
    <w:rsid w:val="0096428F"/>
    <w:rsid w:val="009642D3"/>
    <w:rsid w:val="009643E6"/>
    <w:rsid w:val="00964E89"/>
    <w:rsid w:val="00966B8E"/>
    <w:rsid w:val="009673CB"/>
    <w:rsid w:val="009675CA"/>
    <w:rsid w:val="0096760F"/>
    <w:rsid w:val="00970BA9"/>
    <w:rsid w:val="009718F5"/>
    <w:rsid w:val="00972A11"/>
    <w:rsid w:val="009735BF"/>
    <w:rsid w:val="00973B33"/>
    <w:rsid w:val="00973BD3"/>
    <w:rsid w:val="00973E90"/>
    <w:rsid w:val="00974DB6"/>
    <w:rsid w:val="00976038"/>
    <w:rsid w:val="0097603F"/>
    <w:rsid w:val="009767F7"/>
    <w:rsid w:val="00976B70"/>
    <w:rsid w:val="00976D34"/>
    <w:rsid w:val="00977124"/>
    <w:rsid w:val="00977371"/>
    <w:rsid w:val="009774F6"/>
    <w:rsid w:val="00977E27"/>
    <w:rsid w:val="00980638"/>
    <w:rsid w:val="00980AB6"/>
    <w:rsid w:val="00981108"/>
    <w:rsid w:val="00981260"/>
    <w:rsid w:val="00981578"/>
    <w:rsid w:val="0098198D"/>
    <w:rsid w:val="00981F36"/>
    <w:rsid w:val="0098238E"/>
    <w:rsid w:val="009829E9"/>
    <w:rsid w:val="009831A7"/>
    <w:rsid w:val="009832BA"/>
    <w:rsid w:val="00983668"/>
    <w:rsid w:val="00983C33"/>
    <w:rsid w:val="00983CFE"/>
    <w:rsid w:val="00984ABE"/>
    <w:rsid w:val="00984FA6"/>
    <w:rsid w:val="009856E8"/>
    <w:rsid w:val="009857ED"/>
    <w:rsid w:val="0098632A"/>
    <w:rsid w:val="0098693F"/>
    <w:rsid w:val="00987A66"/>
    <w:rsid w:val="009905FD"/>
    <w:rsid w:val="009905FE"/>
    <w:rsid w:val="009908D8"/>
    <w:rsid w:val="00990F83"/>
    <w:rsid w:val="0099129A"/>
    <w:rsid w:val="009912BD"/>
    <w:rsid w:val="009913E2"/>
    <w:rsid w:val="00991517"/>
    <w:rsid w:val="00991C25"/>
    <w:rsid w:val="00991D68"/>
    <w:rsid w:val="00992327"/>
    <w:rsid w:val="0099274B"/>
    <w:rsid w:val="00992C6C"/>
    <w:rsid w:val="00992FE0"/>
    <w:rsid w:val="009935B0"/>
    <w:rsid w:val="00994505"/>
    <w:rsid w:val="00994724"/>
    <w:rsid w:val="00994A55"/>
    <w:rsid w:val="00994E61"/>
    <w:rsid w:val="0099530A"/>
    <w:rsid w:val="0099551F"/>
    <w:rsid w:val="009958F7"/>
    <w:rsid w:val="009960D6"/>
    <w:rsid w:val="009965E3"/>
    <w:rsid w:val="009968C2"/>
    <w:rsid w:val="00997D39"/>
    <w:rsid w:val="00997FF7"/>
    <w:rsid w:val="009A029C"/>
    <w:rsid w:val="009A02C9"/>
    <w:rsid w:val="009A09CC"/>
    <w:rsid w:val="009A118F"/>
    <w:rsid w:val="009A166D"/>
    <w:rsid w:val="009A1AA8"/>
    <w:rsid w:val="009A1C7B"/>
    <w:rsid w:val="009A1F6D"/>
    <w:rsid w:val="009A1F97"/>
    <w:rsid w:val="009A3DEA"/>
    <w:rsid w:val="009A3F0E"/>
    <w:rsid w:val="009A3FD0"/>
    <w:rsid w:val="009A4808"/>
    <w:rsid w:val="009A4C4E"/>
    <w:rsid w:val="009A5335"/>
    <w:rsid w:val="009A5409"/>
    <w:rsid w:val="009A5623"/>
    <w:rsid w:val="009A5D4F"/>
    <w:rsid w:val="009A6727"/>
    <w:rsid w:val="009A6BEA"/>
    <w:rsid w:val="009A769C"/>
    <w:rsid w:val="009B0207"/>
    <w:rsid w:val="009B0306"/>
    <w:rsid w:val="009B0DC2"/>
    <w:rsid w:val="009B18B1"/>
    <w:rsid w:val="009B20EB"/>
    <w:rsid w:val="009B3577"/>
    <w:rsid w:val="009B35A0"/>
    <w:rsid w:val="009B3806"/>
    <w:rsid w:val="009B38B6"/>
    <w:rsid w:val="009B3903"/>
    <w:rsid w:val="009B39D9"/>
    <w:rsid w:val="009B4600"/>
    <w:rsid w:val="009B4F08"/>
    <w:rsid w:val="009B5063"/>
    <w:rsid w:val="009B5800"/>
    <w:rsid w:val="009B6661"/>
    <w:rsid w:val="009B6C91"/>
    <w:rsid w:val="009B7CB1"/>
    <w:rsid w:val="009C05A5"/>
    <w:rsid w:val="009C0601"/>
    <w:rsid w:val="009C07FA"/>
    <w:rsid w:val="009C10A6"/>
    <w:rsid w:val="009C112E"/>
    <w:rsid w:val="009C16A0"/>
    <w:rsid w:val="009C19DD"/>
    <w:rsid w:val="009C1C3C"/>
    <w:rsid w:val="009C1F16"/>
    <w:rsid w:val="009C22EE"/>
    <w:rsid w:val="009C23A2"/>
    <w:rsid w:val="009C50B8"/>
    <w:rsid w:val="009C5A23"/>
    <w:rsid w:val="009C5C6D"/>
    <w:rsid w:val="009C655A"/>
    <w:rsid w:val="009C6AEF"/>
    <w:rsid w:val="009C702B"/>
    <w:rsid w:val="009C7E94"/>
    <w:rsid w:val="009D0C90"/>
    <w:rsid w:val="009D0DC7"/>
    <w:rsid w:val="009D0E0E"/>
    <w:rsid w:val="009D1435"/>
    <w:rsid w:val="009D1CD2"/>
    <w:rsid w:val="009D1F72"/>
    <w:rsid w:val="009D23D4"/>
    <w:rsid w:val="009D3006"/>
    <w:rsid w:val="009D3F2E"/>
    <w:rsid w:val="009D4150"/>
    <w:rsid w:val="009D449A"/>
    <w:rsid w:val="009D4679"/>
    <w:rsid w:val="009D47A8"/>
    <w:rsid w:val="009D495D"/>
    <w:rsid w:val="009D4D6F"/>
    <w:rsid w:val="009D531A"/>
    <w:rsid w:val="009D5993"/>
    <w:rsid w:val="009D5A68"/>
    <w:rsid w:val="009D600D"/>
    <w:rsid w:val="009D62F0"/>
    <w:rsid w:val="009D7CED"/>
    <w:rsid w:val="009E05A5"/>
    <w:rsid w:val="009E06CC"/>
    <w:rsid w:val="009E079F"/>
    <w:rsid w:val="009E0FE6"/>
    <w:rsid w:val="009E1470"/>
    <w:rsid w:val="009E1FC7"/>
    <w:rsid w:val="009E3B83"/>
    <w:rsid w:val="009E4493"/>
    <w:rsid w:val="009E4E7A"/>
    <w:rsid w:val="009E4FF1"/>
    <w:rsid w:val="009E563F"/>
    <w:rsid w:val="009E6A06"/>
    <w:rsid w:val="009E71FE"/>
    <w:rsid w:val="009E77B9"/>
    <w:rsid w:val="009E77D6"/>
    <w:rsid w:val="009E78EC"/>
    <w:rsid w:val="009F3531"/>
    <w:rsid w:val="009F3853"/>
    <w:rsid w:val="009F417D"/>
    <w:rsid w:val="009F4AD8"/>
    <w:rsid w:val="009F52FC"/>
    <w:rsid w:val="009F57D1"/>
    <w:rsid w:val="009F5833"/>
    <w:rsid w:val="009F5C8C"/>
    <w:rsid w:val="009F5F0A"/>
    <w:rsid w:val="009F664B"/>
    <w:rsid w:val="009F6705"/>
    <w:rsid w:val="009F6728"/>
    <w:rsid w:val="009F7239"/>
    <w:rsid w:val="00A00073"/>
    <w:rsid w:val="00A014C7"/>
    <w:rsid w:val="00A01800"/>
    <w:rsid w:val="00A01F35"/>
    <w:rsid w:val="00A023AC"/>
    <w:rsid w:val="00A02699"/>
    <w:rsid w:val="00A03E31"/>
    <w:rsid w:val="00A04C3E"/>
    <w:rsid w:val="00A055BC"/>
    <w:rsid w:val="00A0563E"/>
    <w:rsid w:val="00A05DF1"/>
    <w:rsid w:val="00A06100"/>
    <w:rsid w:val="00A063F5"/>
    <w:rsid w:val="00A07E71"/>
    <w:rsid w:val="00A101B3"/>
    <w:rsid w:val="00A11226"/>
    <w:rsid w:val="00A11487"/>
    <w:rsid w:val="00A11581"/>
    <w:rsid w:val="00A11650"/>
    <w:rsid w:val="00A1180F"/>
    <w:rsid w:val="00A11E12"/>
    <w:rsid w:val="00A127A2"/>
    <w:rsid w:val="00A127AF"/>
    <w:rsid w:val="00A12B4C"/>
    <w:rsid w:val="00A12EAA"/>
    <w:rsid w:val="00A138D3"/>
    <w:rsid w:val="00A13952"/>
    <w:rsid w:val="00A13B37"/>
    <w:rsid w:val="00A13DDF"/>
    <w:rsid w:val="00A143EC"/>
    <w:rsid w:val="00A14511"/>
    <w:rsid w:val="00A145CF"/>
    <w:rsid w:val="00A1484B"/>
    <w:rsid w:val="00A15B69"/>
    <w:rsid w:val="00A15B6B"/>
    <w:rsid w:val="00A15D42"/>
    <w:rsid w:val="00A169D5"/>
    <w:rsid w:val="00A20204"/>
    <w:rsid w:val="00A202AF"/>
    <w:rsid w:val="00A20771"/>
    <w:rsid w:val="00A209A5"/>
    <w:rsid w:val="00A21560"/>
    <w:rsid w:val="00A2177E"/>
    <w:rsid w:val="00A21C84"/>
    <w:rsid w:val="00A21D7C"/>
    <w:rsid w:val="00A225CE"/>
    <w:rsid w:val="00A2264E"/>
    <w:rsid w:val="00A23833"/>
    <w:rsid w:val="00A23C33"/>
    <w:rsid w:val="00A2485D"/>
    <w:rsid w:val="00A24B51"/>
    <w:rsid w:val="00A24E09"/>
    <w:rsid w:val="00A26908"/>
    <w:rsid w:val="00A2755A"/>
    <w:rsid w:val="00A2785E"/>
    <w:rsid w:val="00A278C0"/>
    <w:rsid w:val="00A313D8"/>
    <w:rsid w:val="00A320DC"/>
    <w:rsid w:val="00A32296"/>
    <w:rsid w:val="00A32433"/>
    <w:rsid w:val="00A32AF9"/>
    <w:rsid w:val="00A330B4"/>
    <w:rsid w:val="00A33723"/>
    <w:rsid w:val="00A339E0"/>
    <w:rsid w:val="00A3456C"/>
    <w:rsid w:val="00A34ED4"/>
    <w:rsid w:val="00A358C9"/>
    <w:rsid w:val="00A36090"/>
    <w:rsid w:val="00A3609F"/>
    <w:rsid w:val="00A367EC"/>
    <w:rsid w:val="00A36EE3"/>
    <w:rsid w:val="00A370D9"/>
    <w:rsid w:val="00A374F2"/>
    <w:rsid w:val="00A3787A"/>
    <w:rsid w:val="00A37984"/>
    <w:rsid w:val="00A37CE1"/>
    <w:rsid w:val="00A37FFB"/>
    <w:rsid w:val="00A40E7A"/>
    <w:rsid w:val="00A422CF"/>
    <w:rsid w:val="00A436C1"/>
    <w:rsid w:val="00A43AF0"/>
    <w:rsid w:val="00A45893"/>
    <w:rsid w:val="00A45921"/>
    <w:rsid w:val="00A46675"/>
    <w:rsid w:val="00A47542"/>
    <w:rsid w:val="00A47C96"/>
    <w:rsid w:val="00A50DD7"/>
    <w:rsid w:val="00A51A76"/>
    <w:rsid w:val="00A51C62"/>
    <w:rsid w:val="00A52225"/>
    <w:rsid w:val="00A532E4"/>
    <w:rsid w:val="00A533DF"/>
    <w:rsid w:val="00A53498"/>
    <w:rsid w:val="00A54018"/>
    <w:rsid w:val="00A541A3"/>
    <w:rsid w:val="00A543D8"/>
    <w:rsid w:val="00A549AA"/>
    <w:rsid w:val="00A5641E"/>
    <w:rsid w:val="00A5713C"/>
    <w:rsid w:val="00A57C36"/>
    <w:rsid w:val="00A6050D"/>
    <w:rsid w:val="00A60B3D"/>
    <w:rsid w:val="00A635F3"/>
    <w:rsid w:val="00A63EB3"/>
    <w:rsid w:val="00A64505"/>
    <w:rsid w:val="00A64DF6"/>
    <w:rsid w:val="00A666EC"/>
    <w:rsid w:val="00A66825"/>
    <w:rsid w:val="00A66EFE"/>
    <w:rsid w:val="00A67011"/>
    <w:rsid w:val="00A67593"/>
    <w:rsid w:val="00A676CB"/>
    <w:rsid w:val="00A6777B"/>
    <w:rsid w:val="00A67E67"/>
    <w:rsid w:val="00A70E0E"/>
    <w:rsid w:val="00A7139A"/>
    <w:rsid w:val="00A7178F"/>
    <w:rsid w:val="00A71E8B"/>
    <w:rsid w:val="00A721AD"/>
    <w:rsid w:val="00A7353B"/>
    <w:rsid w:val="00A73B16"/>
    <w:rsid w:val="00A73CFD"/>
    <w:rsid w:val="00A746C2"/>
    <w:rsid w:val="00A74C50"/>
    <w:rsid w:val="00A752CB"/>
    <w:rsid w:val="00A76017"/>
    <w:rsid w:val="00A77915"/>
    <w:rsid w:val="00A77F8C"/>
    <w:rsid w:val="00A77FB8"/>
    <w:rsid w:val="00A808F3"/>
    <w:rsid w:val="00A80A1B"/>
    <w:rsid w:val="00A81431"/>
    <w:rsid w:val="00A816B9"/>
    <w:rsid w:val="00A818A1"/>
    <w:rsid w:val="00A8194F"/>
    <w:rsid w:val="00A8236B"/>
    <w:rsid w:val="00A8257F"/>
    <w:rsid w:val="00A82615"/>
    <w:rsid w:val="00A82676"/>
    <w:rsid w:val="00A82C39"/>
    <w:rsid w:val="00A839D4"/>
    <w:rsid w:val="00A83B2E"/>
    <w:rsid w:val="00A83D24"/>
    <w:rsid w:val="00A8401D"/>
    <w:rsid w:val="00A84321"/>
    <w:rsid w:val="00A846F4"/>
    <w:rsid w:val="00A85083"/>
    <w:rsid w:val="00A85E56"/>
    <w:rsid w:val="00A86189"/>
    <w:rsid w:val="00A8625B"/>
    <w:rsid w:val="00A86776"/>
    <w:rsid w:val="00A87022"/>
    <w:rsid w:val="00A872DB"/>
    <w:rsid w:val="00A906EA"/>
    <w:rsid w:val="00A90BD1"/>
    <w:rsid w:val="00A914A2"/>
    <w:rsid w:val="00A91818"/>
    <w:rsid w:val="00A91E79"/>
    <w:rsid w:val="00A924FB"/>
    <w:rsid w:val="00A92C59"/>
    <w:rsid w:val="00A92E24"/>
    <w:rsid w:val="00A93042"/>
    <w:rsid w:val="00A93479"/>
    <w:rsid w:val="00A93A5D"/>
    <w:rsid w:val="00A93E69"/>
    <w:rsid w:val="00A94424"/>
    <w:rsid w:val="00A947B1"/>
    <w:rsid w:val="00A9489C"/>
    <w:rsid w:val="00A94A31"/>
    <w:rsid w:val="00A94F3D"/>
    <w:rsid w:val="00A9546C"/>
    <w:rsid w:val="00A968DD"/>
    <w:rsid w:val="00A96B28"/>
    <w:rsid w:val="00A9777B"/>
    <w:rsid w:val="00A97E6A"/>
    <w:rsid w:val="00A97F03"/>
    <w:rsid w:val="00AA1DC0"/>
    <w:rsid w:val="00AA1F0F"/>
    <w:rsid w:val="00AA20A6"/>
    <w:rsid w:val="00AA27BF"/>
    <w:rsid w:val="00AA2DC4"/>
    <w:rsid w:val="00AA314F"/>
    <w:rsid w:val="00AA3885"/>
    <w:rsid w:val="00AA4328"/>
    <w:rsid w:val="00AA44D2"/>
    <w:rsid w:val="00AA4AC0"/>
    <w:rsid w:val="00AA4C48"/>
    <w:rsid w:val="00AA6184"/>
    <w:rsid w:val="00AA6691"/>
    <w:rsid w:val="00AA7E88"/>
    <w:rsid w:val="00AB024B"/>
    <w:rsid w:val="00AB067E"/>
    <w:rsid w:val="00AB0B83"/>
    <w:rsid w:val="00AB19C1"/>
    <w:rsid w:val="00AB1D9C"/>
    <w:rsid w:val="00AB2770"/>
    <w:rsid w:val="00AB2C33"/>
    <w:rsid w:val="00AB2E86"/>
    <w:rsid w:val="00AB33D2"/>
    <w:rsid w:val="00AB35C0"/>
    <w:rsid w:val="00AB3DA6"/>
    <w:rsid w:val="00AB4073"/>
    <w:rsid w:val="00AB485B"/>
    <w:rsid w:val="00AB4F87"/>
    <w:rsid w:val="00AB5295"/>
    <w:rsid w:val="00AB56CB"/>
    <w:rsid w:val="00AB6304"/>
    <w:rsid w:val="00AB699B"/>
    <w:rsid w:val="00AB6EF7"/>
    <w:rsid w:val="00AB6F7F"/>
    <w:rsid w:val="00AB7034"/>
    <w:rsid w:val="00AC052F"/>
    <w:rsid w:val="00AC05E3"/>
    <w:rsid w:val="00AC0691"/>
    <w:rsid w:val="00AC0993"/>
    <w:rsid w:val="00AC1349"/>
    <w:rsid w:val="00AC14AF"/>
    <w:rsid w:val="00AC15FC"/>
    <w:rsid w:val="00AC28E2"/>
    <w:rsid w:val="00AC2AA4"/>
    <w:rsid w:val="00AC31F6"/>
    <w:rsid w:val="00AC3AF2"/>
    <w:rsid w:val="00AC3BD1"/>
    <w:rsid w:val="00AC3CB4"/>
    <w:rsid w:val="00AC50C2"/>
    <w:rsid w:val="00AC6007"/>
    <w:rsid w:val="00AC6B73"/>
    <w:rsid w:val="00AC7D79"/>
    <w:rsid w:val="00AC7DCC"/>
    <w:rsid w:val="00AD0AD5"/>
    <w:rsid w:val="00AD2376"/>
    <w:rsid w:val="00AD26BE"/>
    <w:rsid w:val="00AD2CE8"/>
    <w:rsid w:val="00AD32B8"/>
    <w:rsid w:val="00AD334A"/>
    <w:rsid w:val="00AD39F1"/>
    <w:rsid w:val="00AD3B2D"/>
    <w:rsid w:val="00AD3D8D"/>
    <w:rsid w:val="00AD42BC"/>
    <w:rsid w:val="00AD45B0"/>
    <w:rsid w:val="00AD4D9F"/>
    <w:rsid w:val="00AD5AA8"/>
    <w:rsid w:val="00AD6318"/>
    <w:rsid w:val="00AD6CC6"/>
    <w:rsid w:val="00AD6EF6"/>
    <w:rsid w:val="00AE01FD"/>
    <w:rsid w:val="00AE05FE"/>
    <w:rsid w:val="00AE27CE"/>
    <w:rsid w:val="00AE2AF4"/>
    <w:rsid w:val="00AE34CE"/>
    <w:rsid w:val="00AE3D2A"/>
    <w:rsid w:val="00AE491D"/>
    <w:rsid w:val="00AE4D9C"/>
    <w:rsid w:val="00AE582A"/>
    <w:rsid w:val="00AE5C51"/>
    <w:rsid w:val="00AE6149"/>
    <w:rsid w:val="00AE6399"/>
    <w:rsid w:val="00AE6512"/>
    <w:rsid w:val="00AE6930"/>
    <w:rsid w:val="00AE6B09"/>
    <w:rsid w:val="00AE72EF"/>
    <w:rsid w:val="00AE73A6"/>
    <w:rsid w:val="00AE74CF"/>
    <w:rsid w:val="00AE7AB9"/>
    <w:rsid w:val="00AE7D31"/>
    <w:rsid w:val="00AF020E"/>
    <w:rsid w:val="00AF04E3"/>
    <w:rsid w:val="00AF0514"/>
    <w:rsid w:val="00AF07B0"/>
    <w:rsid w:val="00AF0D44"/>
    <w:rsid w:val="00AF0DA9"/>
    <w:rsid w:val="00AF1002"/>
    <w:rsid w:val="00AF1172"/>
    <w:rsid w:val="00AF14C1"/>
    <w:rsid w:val="00AF17F1"/>
    <w:rsid w:val="00AF1B49"/>
    <w:rsid w:val="00AF1D21"/>
    <w:rsid w:val="00AF1EFD"/>
    <w:rsid w:val="00AF285E"/>
    <w:rsid w:val="00AF3375"/>
    <w:rsid w:val="00AF397A"/>
    <w:rsid w:val="00AF3AB6"/>
    <w:rsid w:val="00AF3B44"/>
    <w:rsid w:val="00AF3DB4"/>
    <w:rsid w:val="00AF4369"/>
    <w:rsid w:val="00AF480B"/>
    <w:rsid w:val="00AF4E99"/>
    <w:rsid w:val="00AF678C"/>
    <w:rsid w:val="00AF69CE"/>
    <w:rsid w:val="00AF6D29"/>
    <w:rsid w:val="00B000E3"/>
    <w:rsid w:val="00B008C7"/>
    <w:rsid w:val="00B00A40"/>
    <w:rsid w:val="00B019E6"/>
    <w:rsid w:val="00B01F58"/>
    <w:rsid w:val="00B02A14"/>
    <w:rsid w:val="00B02ACB"/>
    <w:rsid w:val="00B033B4"/>
    <w:rsid w:val="00B03725"/>
    <w:rsid w:val="00B03767"/>
    <w:rsid w:val="00B037A6"/>
    <w:rsid w:val="00B039E3"/>
    <w:rsid w:val="00B04148"/>
    <w:rsid w:val="00B0468C"/>
    <w:rsid w:val="00B046C2"/>
    <w:rsid w:val="00B04AB1"/>
    <w:rsid w:val="00B051E3"/>
    <w:rsid w:val="00B05613"/>
    <w:rsid w:val="00B05CD3"/>
    <w:rsid w:val="00B06409"/>
    <w:rsid w:val="00B06CD4"/>
    <w:rsid w:val="00B1027A"/>
    <w:rsid w:val="00B10C19"/>
    <w:rsid w:val="00B116AC"/>
    <w:rsid w:val="00B11B6F"/>
    <w:rsid w:val="00B11C2C"/>
    <w:rsid w:val="00B11C65"/>
    <w:rsid w:val="00B11DE8"/>
    <w:rsid w:val="00B1396A"/>
    <w:rsid w:val="00B1422E"/>
    <w:rsid w:val="00B14460"/>
    <w:rsid w:val="00B1451D"/>
    <w:rsid w:val="00B148E1"/>
    <w:rsid w:val="00B14A9F"/>
    <w:rsid w:val="00B14B67"/>
    <w:rsid w:val="00B14E33"/>
    <w:rsid w:val="00B15193"/>
    <w:rsid w:val="00B153E7"/>
    <w:rsid w:val="00B1560D"/>
    <w:rsid w:val="00B164E9"/>
    <w:rsid w:val="00B16DC5"/>
    <w:rsid w:val="00B170E9"/>
    <w:rsid w:val="00B20513"/>
    <w:rsid w:val="00B20D7E"/>
    <w:rsid w:val="00B20E2A"/>
    <w:rsid w:val="00B221BC"/>
    <w:rsid w:val="00B2223F"/>
    <w:rsid w:val="00B22DE0"/>
    <w:rsid w:val="00B22E16"/>
    <w:rsid w:val="00B2337B"/>
    <w:rsid w:val="00B23C54"/>
    <w:rsid w:val="00B24058"/>
    <w:rsid w:val="00B25018"/>
    <w:rsid w:val="00B252EB"/>
    <w:rsid w:val="00B2584E"/>
    <w:rsid w:val="00B25868"/>
    <w:rsid w:val="00B25E9F"/>
    <w:rsid w:val="00B26A7C"/>
    <w:rsid w:val="00B26D19"/>
    <w:rsid w:val="00B273E8"/>
    <w:rsid w:val="00B27580"/>
    <w:rsid w:val="00B30B66"/>
    <w:rsid w:val="00B30CA0"/>
    <w:rsid w:val="00B31403"/>
    <w:rsid w:val="00B31438"/>
    <w:rsid w:val="00B32610"/>
    <w:rsid w:val="00B32B1A"/>
    <w:rsid w:val="00B32FAE"/>
    <w:rsid w:val="00B3337E"/>
    <w:rsid w:val="00B333EA"/>
    <w:rsid w:val="00B33674"/>
    <w:rsid w:val="00B337EC"/>
    <w:rsid w:val="00B33F92"/>
    <w:rsid w:val="00B3538F"/>
    <w:rsid w:val="00B35982"/>
    <w:rsid w:val="00B35BCC"/>
    <w:rsid w:val="00B360AF"/>
    <w:rsid w:val="00B361B8"/>
    <w:rsid w:val="00B361EA"/>
    <w:rsid w:val="00B36263"/>
    <w:rsid w:val="00B362EC"/>
    <w:rsid w:val="00B363DC"/>
    <w:rsid w:val="00B37116"/>
    <w:rsid w:val="00B403AF"/>
    <w:rsid w:val="00B40452"/>
    <w:rsid w:val="00B40C2B"/>
    <w:rsid w:val="00B42034"/>
    <w:rsid w:val="00B42230"/>
    <w:rsid w:val="00B434D2"/>
    <w:rsid w:val="00B4378F"/>
    <w:rsid w:val="00B437A5"/>
    <w:rsid w:val="00B437F3"/>
    <w:rsid w:val="00B43971"/>
    <w:rsid w:val="00B43AEE"/>
    <w:rsid w:val="00B43D99"/>
    <w:rsid w:val="00B4432B"/>
    <w:rsid w:val="00B44ED0"/>
    <w:rsid w:val="00B45582"/>
    <w:rsid w:val="00B45F8E"/>
    <w:rsid w:val="00B4666D"/>
    <w:rsid w:val="00B46EBD"/>
    <w:rsid w:val="00B47232"/>
    <w:rsid w:val="00B472B5"/>
    <w:rsid w:val="00B47585"/>
    <w:rsid w:val="00B4760E"/>
    <w:rsid w:val="00B476ED"/>
    <w:rsid w:val="00B50F97"/>
    <w:rsid w:val="00B51A76"/>
    <w:rsid w:val="00B51CB8"/>
    <w:rsid w:val="00B51ECA"/>
    <w:rsid w:val="00B51FB4"/>
    <w:rsid w:val="00B5298B"/>
    <w:rsid w:val="00B52FFC"/>
    <w:rsid w:val="00B5304C"/>
    <w:rsid w:val="00B556CC"/>
    <w:rsid w:val="00B55784"/>
    <w:rsid w:val="00B560BD"/>
    <w:rsid w:val="00B564A0"/>
    <w:rsid w:val="00B564C0"/>
    <w:rsid w:val="00B566F0"/>
    <w:rsid w:val="00B56BFE"/>
    <w:rsid w:val="00B5744A"/>
    <w:rsid w:val="00B57F88"/>
    <w:rsid w:val="00B60F20"/>
    <w:rsid w:val="00B619B4"/>
    <w:rsid w:val="00B62396"/>
    <w:rsid w:val="00B62A82"/>
    <w:rsid w:val="00B63489"/>
    <w:rsid w:val="00B638CB"/>
    <w:rsid w:val="00B646A4"/>
    <w:rsid w:val="00B654C4"/>
    <w:rsid w:val="00B65766"/>
    <w:rsid w:val="00B65D2A"/>
    <w:rsid w:val="00B67298"/>
    <w:rsid w:val="00B673F6"/>
    <w:rsid w:val="00B6752F"/>
    <w:rsid w:val="00B67CF3"/>
    <w:rsid w:val="00B7091E"/>
    <w:rsid w:val="00B70D5A"/>
    <w:rsid w:val="00B71444"/>
    <w:rsid w:val="00B715E5"/>
    <w:rsid w:val="00B71AA1"/>
    <w:rsid w:val="00B728B1"/>
    <w:rsid w:val="00B74397"/>
    <w:rsid w:val="00B74E4F"/>
    <w:rsid w:val="00B758C4"/>
    <w:rsid w:val="00B7622F"/>
    <w:rsid w:val="00B768A6"/>
    <w:rsid w:val="00B77731"/>
    <w:rsid w:val="00B77772"/>
    <w:rsid w:val="00B80398"/>
    <w:rsid w:val="00B8166D"/>
    <w:rsid w:val="00B8191E"/>
    <w:rsid w:val="00B81DFE"/>
    <w:rsid w:val="00B824B7"/>
    <w:rsid w:val="00B82997"/>
    <w:rsid w:val="00B82C9C"/>
    <w:rsid w:val="00B833AB"/>
    <w:rsid w:val="00B83D79"/>
    <w:rsid w:val="00B8447A"/>
    <w:rsid w:val="00B8480F"/>
    <w:rsid w:val="00B84DC1"/>
    <w:rsid w:val="00B85778"/>
    <w:rsid w:val="00B86868"/>
    <w:rsid w:val="00B871D0"/>
    <w:rsid w:val="00B87CFA"/>
    <w:rsid w:val="00B902CA"/>
    <w:rsid w:val="00B906F9"/>
    <w:rsid w:val="00B9071C"/>
    <w:rsid w:val="00B90D62"/>
    <w:rsid w:val="00B90E5E"/>
    <w:rsid w:val="00B90F08"/>
    <w:rsid w:val="00B911E2"/>
    <w:rsid w:val="00B913ED"/>
    <w:rsid w:val="00B918A8"/>
    <w:rsid w:val="00B92198"/>
    <w:rsid w:val="00B92336"/>
    <w:rsid w:val="00B9259C"/>
    <w:rsid w:val="00B9269E"/>
    <w:rsid w:val="00B93047"/>
    <w:rsid w:val="00B93150"/>
    <w:rsid w:val="00B9394A"/>
    <w:rsid w:val="00B93D09"/>
    <w:rsid w:val="00B94C2C"/>
    <w:rsid w:val="00B952C6"/>
    <w:rsid w:val="00B9545A"/>
    <w:rsid w:val="00B9563C"/>
    <w:rsid w:val="00B957B3"/>
    <w:rsid w:val="00B972F6"/>
    <w:rsid w:val="00B976F7"/>
    <w:rsid w:val="00B97C7C"/>
    <w:rsid w:val="00BA00D0"/>
    <w:rsid w:val="00BA01B7"/>
    <w:rsid w:val="00BA18E8"/>
    <w:rsid w:val="00BA3233"/>
    <w:rsid w:val="00BA3259"/>
    <w:rsid w:val="00BA3D65"/>
    <w:rsid w:val="00BA40D6"/>
    <w:rsid w:val="00BA4C76"/>
    <w:rsid w:val="00BA57BE"/>
    <w:rsid w:val="00BA5ED9"/>
    <w:rsid w:val="00BA5FB9"/>
    <w:rsid w:val="00BA69E6"/>
    <w:rsid w:val="00BA6B79"/>
    <w:rsid w:val="00BA6BC1"/>
    <w:rsid w:val="00BA6D8A"/>
    <w:rsid w:val="00BA7476"/>
    <w:rsid w:val="00BB01EE"/>
    <w:rsid w:val="00BB091B"/>
    <w:rsid w:val="00BB0F66"/>
    <w:rsid w:val="00BB14A2"/>
    <w:rsid w:val="00BB14DF"/>
    <w:rsid w:val="00BB1515"/>
    <w:rsid w:val="00BB1B2F"/>
    <w:rsid w:val="00BB35EF"/>
    <w:rsid w:val="00BB3631"/>
    <w:rsid w:val="00BB3838"/>
    <w:rsid w:val="00BB3B86"/>
    <w:rsid w:val="00BB44BD"/>
    <w:rsid w:val="00BB4524"/>
    <w:rsid w:val="00BB476F"/>
    <w:rsid w:val="00BB4D5B"/>
    <w:rsid w:val="00BB5939"/>
    <w:rsid w:val="00BB5D66"/>
    <w:rsid w:val="00BB6008"/>
    <w:rsid w:val="00BB6030"/>
    <w:rsid w:val="00BB6C25"/>
    <w:rsid w:val="00BB7ACF"/>
    <w:rsid w:val="00BC09D7"/>
    <w:rsid w:val="00BC0EA8"/>
    <w:rsid w:val="00BC161B"/>
    <w:rsid w:val="00BC1765"/>
    <w:rsid w:val="00BC1A66"/>
    <w:rsid w:val="00BC1D8C"/>
    <w:rsid w:val="00BC2230"/>
    <w:rsid w:val="00BC2237"/>
    <w:rsid w:val="00BC299A"/>
    <w:rsid w:val="00BC3625"/>
    <w:rsid w:val="00BC3D55"/>
    <w:rsid w:val="00BC4B54"/>
    <w:rsid w:val="00BC4CC4"/>
    <w:rsid w:val="00BC4F09"/>
    <w:rsid w:val="00BC5354"/>
    <w:rsid w:val="00BC54E2"/>
    <w:rsid w:val="00BC6142"/>
    <w:rsid w:val="00BC63BB"/>
    <w:rsid w:val="00BC6EDE"/>
    <w:rsid w:val="00BC7F25"/>
    <w:rsid w:val="00BD0C92"/>
    <w:rsid w:val="00BD19A5"/>
    <w:rsid w:val="00BD2571"/>
    <w:rsid w:val="00BD2972"/>
    <w:rsid w:val="00BD2D41"/>
    <w:rsid w:val="00BD2D6A"/>
    <w:rsid w:val="00BD3E44"/>
    <w:rsid w:val="00BD3F83"/>
    <w:rsid w:val="00BD41A7"/>
    <w:rsid w:val="00BD4316"/>
    <w:rsid w:val="00BD4F0C"/>
    <w:rsid w:val="00BD5385"/>
    <w:rsid w:val="00BD5539"/>
    <w:rsid w:val="00BD596C"/>
    <w:rsid w:val="00BD6447"/>
    <w:rsid w:val="00BD6469"/>
    <w:rsid w:val="00BD676A"/>
    <w:rsid w:val="00BD7205"/>
    <w:rsid w:val="00BE13E0"/>
    <w:rsid w:val="00BE1620"/>
    <w:rsid w:val="00BE1904"/>
    <w:rsid w:val="00BE1CD3"/>
    <w:rsid w:val="00BE2319"/>
    <w:rsid w:val="00BE2541"/>
    <w:rsid w:val="00BE2758"/>
    <w:rsid w:val="00BE2A96"/>
    <w:rsid w:val="00BE2ACD"/>
    <w:rsid w:val="00BE2C9D"/>
    <w:rsid w:val="00BE352D"/>
    <w:rsid w:val="00BE376A"/>
    <w:rsid w:val="00BE41BB"/>
    <w:rsid w:val="00BE4ADE"/>
    <w:rsid w:val="00BE51D5"/>
    <w:rsid w:val="00BE525C"/>
    <w:rsid w:val="00BE5786"/>
    <w:rsid w:val="00BE60A9"/>
    <w:rsid w:val="00BE6466"/>
    <w:rsid w:val="00BE6A11"/>
    <w:rsid w:val="00BE775E"/>
    <w:rsid w:val="00BE794A"/>
    <w:rsid w:val="00BF0936"/>
    <w:rsid w:val="00BF0A89"/>
    <w:rsid w:val="00BF0D03"/>
    <w:rsid w:val="00BF138D"/>
    <w:rsid w:val="00BF181C"/>
    <w:rsid w:val="00BF1A55"/>
    <w:rsid w:val="00BF1F70"/>
    <w:rsid w:val="00BF20B2"/>
    <w:rsid w:val="00BF3B51"/>
    <w:rsid w:val="00BF3BF5"/>
    <w:rsid w:val="00BF3D15"/>
    <w:rsid w:val="00BF4176"/>
    <w:rsid w:val="00BF436C"/>
    <w:rsid w:val="00BF49F1"/>
    <w:rsid w:val="00BF4EBD"/>
    <w:rsid w:val="00BF4F88"/>
    <w:rsid w:val="00BF54AE"/>
    <w:rsid w:val="00BF5A2C"/>
    <w:rsid w:val="00BF5C4F"/>
    <w:rsid w:val="00BF724E"/>
    <w:rsid w:val="00BF7273"/>
    <w:rsid w:val="00BF73EE"/>
    <w:rsid w:val="00BF7CDE"/>
    <w:rsid w:val="00C000EC"/>
    <w:rsid w:val="00C00338"/>
    <w:rsid w:val="00C005E9"/>
    <w:rsid w:val="00C00918"/>
    <w:rsid w:val="00C00AF6"/>
    <w:rsid w:val="00C00B21"/>
    <w:rsid w:val="00C00C2D"/>
    <w:rsid w:val="00C02345"/>
    <w:rsid w:val="00C028FC"/>
    <w:rsid w:val="00C03376"/>
    <w:rsid w:val="00C0435F"/>
    <w:rsid w:val="00C048E4"/>
    <w:rsid w:val="00C04FA0"/>
    <w:rsid w:val="00C051DB"/>
    <w:rsid w:val="00C05C54"/>
    <w:rsid w:val="00C071B3"/>
    <w:rsid w:val="00C077E7"/>
    <w:rsid w:val="00C07B46"/>
    <w:rsid w:val="00C07CB0"/>
    <w:rsid w:val="00C103C8"/>
    <w:rsid w:val="00C10E60"/>
    <w:rsid w:val="00C114BE"/>
    <w:rsid w:val="00C118ED"/>
    <w:rsid w:val="00C12356"/>
    <w:rsid w:val="00C123A6"/>
    <w:rsid w:val="00C12465"/>
    <w:rsid w:val="00C12F14"/>
    <w:rsid w:val="00C13884"/>
    <w:rsid w:val="00C13A29"/>
    <w:rsid w:val="00C13C4C"/>
    <w:rsid w:val="00C14708"/>
    <w:rsid w:val="00C14BC1"/>
    <w:rsid w:val="00C14C3F"/>
    <w:rsid w:val="00C16425"/>
    <w:rsid w:val="00C167B8"/>
    <w:rsid w:val="00C168E5"/>
    <w:rsid w:val="00C16E40"/>
    <w:rsid w:val="00C17A80"/>
    <w:rsid w:val="00C2056D"/>
    <w:rsid w:val="00C20B47"/>
    <w:rsid w:val="00C20EE7"/>
    <w:rsid w:val="00C21603"/>
    <w:rsid w:val="00C218A5"/>
    <w:rsid w:val="00C22169"/>
    <w:rsid w:val="00C22209"/>
    <w:rsid w:val="00C22584"/>
    <w:rsid w:val="00C236C0"/>
    <w:rsid w:val="00C24DDA"/>
    <w:rsid w:val="00C26106"/>
    <w:rsid w:val="00C26B71"/>
    <w:rsid w:val="00C27794"/>
    <w:rsid w:val="00C30352"/>
    <w:rsid w:val="00C309EF"/>
    <w:rsid w:val="00C313BD"/>
    <w:rsid w:val="00C31420"/>
    <w:rsid w:val="00C31F17"/>
    <w:rsid w:val="00C3226C"/>
    <w:rsid w:val="00C32A43"/>
    <w:rsid w:val="00C33C58"/>
    <w:rsid w:val="00C36075"/>
    <w:rsid w:val="00C3623A"/>
    <w:rsid w:val="00C36DA7"/>
    <w:rsid w:val="00C37AC2"/>
    <w:rsid w:val="00C37C8D"/>
    <w:rsid w:val="00C37DC4"/>
    <w:rsid w:val="00C40BEA"/>
    <w:rsid w:val="00C4133A"/>
    <w:rsid w:val="00C41909"/>
    <w:rsid w:val="00C41B1A"/>
    <w:rsid w:val="00C41DFE"/>
    <w:rsid w:val="00C426FD"/>
    <w:rsid w:val="00C43446"/>
    <w:rsid w:val="00C43628"/>
    <w:rsid w:val="00C437CC"/>
    <w:rsid w:val="00C440AC"/>
    <w:rsid w:val="00C44C42"/>
    <w:rsid w:val="00C44D05"/>
    <w:rsid w:val="00C4510F"/>
    <w:rsid w:val="00C452BD"/>
    <w:rsid w:val="00C45452"/>
    <w:rsid w:val="00C463BD"/>
    <w:rsid w:val="00C473DC"/>
    <w:rsid w:val="00C47406"/>
    <w:rsid w:val="00C5033B"/>
    <w:rsid w:val="00C5036C"/>
    <w:rsid w:val="00C5061E"/>
    <w:rsid w:val="00C512E0"/>
    <w:rsid w:val="00C51487"/>
    <w:rsid w:val="00C51D46"/>
    <w:rsid w:val="00C522E5"/>
    <w:rsid w:val="00C53443"/>
    <w:rsid w:val="00C5382D"/>
    <w:rsid w:val="00C53A3F"/>
    <w:rsid w:val="00C53CB4"/>
    <w:rsid w:val="00C5431B"/>
    <w:rsid w:val="00C54362"/>
    <w:rsid w:val="00C5437C"/>
    <w:rsid w:val="00C54519"/>
    <w:rsid w:val="00C5659B"/>
    <w:rsid w:val="00C56871"/>
    <w:rsid w:val="00C56D11"/>
    <w:rsid w:val="00C56F15"/>
    <w:rsid w:val="00C57131"/>
    <w:rsid w:val="00C5725D"/>
    <w:rsid w:val="00C572A2"/>
    <w:rsid w:val="00C573D8"/>
    <w:rsid w:val="00C57948"/>
    <w:rsid w:val="00C60574"/>
    <w:rsid w:val="00C613C0"/>
    <w:rsid w:val="00C6210A"/>
    <w:rsid w:val="00C624BA"/>
    <w:rsid w:val="00C634DE"/>
    <w:rsid w:val="00C63770"/>
    <w:rsid w:val="00C63A17"/>
    <w:rsid w:val="00C63C3B"/>
    <w:rsid w:val="00C640EF"/>
    <w:rsid w:val="00C6430F"/>
    <w:rsid w:val="00C64438"/>
    <w:rsid w:val="00C64543"/>
    <w:rsid w:val="00C648D4"/>
    <w:rsid w:val="00C6544D"/>
    <w:rsid w:val="00C6564B"/>
    <w:rsid w:val="00C660D4"/>
    <w:rsid w:val="00C66143"/>
    <w:rsid w:val="00C66177"/>
    <w:rsid w:val="00C667E1"/>
    <w:rsid w:val="00C66D18"/>
    <w:rsid w:val="00C674AE"/>
    <w:rsid w:val="00C67BB2"/>
    <w:rsid w:val="00C712B4"/>
    <w:rsid w:val="00C71424"/>
    <w:rsid w:val="00C71C2C"/>
    <w:rsid w:val="00C73252"/>
    <w:rsid w:val="00C74547"/>
    <w:rsid w:val="00C75512"/>
    <w:rsid w:val="00C757D3"/>
    <w:rsid w:val="00C761EF"/>
    <w:rsid w:val="00C77C33"/>
    <w:rsid w:val="00C77DD6"/>
    <w:rsid w:val="00C8049C"/>
    <w:rsid w:val="00C8063E"/>
    <w:rsid w:val="00C80A05"/>
    <w:rsid w:val="00C80DE8"/>
    <w:rsid w:val="00C80E34"/>
    <w:rsid w:val="00C825CF"/>
    <w:rsid w:val="00C829D8"/>
    <w:rsid w:val="00C845FB"/>
    <w:rsid w:val="00C848BA"/>
    <w:rsid w:val="00C85210"/>
    <w:rsid w:val="00C85452"/>
    <w:rsid w:val="00C85D4B"/>
    <w:rsid w:val="00C85FE2"/>
    <w:rsid w:val="00C86D6C"/>
    <w:rsid w:val="00C87376"/>
    <w:rsid w:val="00C87DFC"/>
    <w:rsid w:val="00C9002D"/>
    <w:rsid w:val="00C9066D"/>
    <w:rsid w:val="00C908CF"/>
    <w:rsid w:val="00C90BD5"/>
    <w:rsid w:val="00C91CEC"/>
    <w:rsid w:val="00C920C2"/>
    <w:rsid w:val="00C92A90"/>
    <w:rsid w:val="00C93A91"/>
    <w:rsid w:val="00C9527B"/>
    <w:rsid w:val="00C9550A"/>
    <w:rsid w:val="00C95811"/>
    <w:rsid w:val="00C96482"/>
    <w:rsid w:val="00C9654C"/>
    <w:rsid w:val="00C96603"/>
    <w:rsid w:val="00C96C1C"/>
    <w:rsid w:val="00C96D4B"/>
    <w:rsid w:val="00C97BE7"/>
    <w:rsid w:val="00CA0132"/>
    <w:rsid w:val="00CA08C4"/>
    <w:rsid w:val="00CA115B"/>
    <w:rsid w:val="00CA320C"/>
    <w:rsid w:val="00CA3787"/>
    <w:rsid w:val="00CA39BF"/>
    <w:rsid w:val="00CA3A18"/>
    <w:rsid w:val="00CA4E49"/>
    <w:rsid w:val="00CA6632"/>
    <w:rsid w:val="00CA6E06"/>
    <w:rsid w:val="00CA7310"/>
    <w:rsid w:val="00CA76CC"/>
    <w:rsid w:val="00CA79EC"/>
    <w:rsid w:val="00CA7C1D"/>
    <w:rsid w:val="00CB0FCA"/>
    <w:rsid w:val="00CB1277"/>
    <w:rsid w:val="00CB12D9"/>
    <w:rsid w:val="00CB13E1"/>
    <w:rsid w:val="00CB248F"/>
    <w:rsid w:val="00CB2654"/>
    <w:rsid w:val="00CB290D"/>
    <w:rsid w:val="00CB2CD7"/>
    <w:rsid w:val="00CB31E1"/>
    <w:rsid w:val="00CB394F"/>
    <w:rsid w:val="00CB3DFD"/>
    <w:rsid w:val="00CB3E9B"/>
    <w:rsid w:val="00CB503B"/>
    <w:rsid w:val="00CB56FB"/>
    <w:rsid w:val="00CB5700"/>
    <w:rsid w:val="00CB5A4B"/>
    <w:rsid w:val="00CB5AC8"/>
    <w:rsid w:val="00CB6AC2"/>
    <w:rsid w:val="00CB6B8E"/>
    <w:rsid w:val="00CB6BBC"/>
    <w:rsid w:val="00CB7CFA"/>
    <w:rsid w:val="00CC068A"/>
    <w:rsid w:val="00CC1001"/>
    <w:rsid w:val="00CC1887"/>
    <w:rsid w:val="00CC22CB"/>
    <w:rsid w:val="00CC23D1"/>
    <w:rsid w:val="00CC2CD1"/>
    <w:rsid w:val="00CC2EF8"/>
    <w:rsid w:val="00CC3292"/>
    <w:rsid w:val="00CC35E1"/>
    <w:rsid w:val="00CC51ED"/>
    <w:rsid w:val="00CC53AA"/>
    <w:rsid w:val="00CC5B83"/>
    <w:rsid w:val="00CC5CE3"/>
    <w:rsid w:val="00CC6D21"/>
    <w:rsid w:val="00CC6FC7"/>
    <w:rsid w:val="00CC7F14"/>
    <w:rsid w:val="00CD0D56"/>
    <w:rsid w:val="00CD2CE4"/>
    <w:rsid w:val="00CD2E6D"/>
    <w:rsid w:val="00CD316F"/>
    <w:rsid w:val="00CD478A"/>
    <w:rsid w:val="00CD4A87"/>
    <w:rsid w:val="00CD4AD9"/>
    <w:rsid w:val="00CD5413"/>
    <w:rsid w:val="00CD5A72"/>
    <w:rsid w:val="00CD6589"/>
    <w:rsid w:val="00CD7087"/>
    <w:rsid w:val="00CD73AB"/>
    <w:rsid w:val="00CE07B1"/>
    <w:rsid w:val="00CE0B00"/>
    <w:rsid w:val="00CE0B23"/>
    <w:rsid w:val="00CE29C9"/>
    <w:rsid w:val="00CE2C52"/>
    <w:rsid w:val="00CE2CF9"/>
    <w:rsid w:val="00CE3974"/>
    <w:rsid w:val="00CE3B76"/>
    <w:rsid w:val="00CE5D4C"/>
    <w:rsid w:val="00CE62C5"/>
    <w:rsid w:val="00CE6FB3"/>
    <w:rsid w:val="00CE7513"/>
    <w:rsid w:val="00CE7FF9"/>
    <w:rsid w:val="00CF0073"/>
    <w:rsid w:val="00CF0368"/>
    <w:rsid w:val="00CF06A7"/>
    <w:rsid w:val="00CF1777"/>
    <w:rsid w:val="00CF291A"/>
    <w:rsid w:val="00CF298C"/>
    <w:rsid w:val="00CF2BCF"/>
    <w:rsid w:val="00CF2F7A"/>
    <w:rsid w:val="00CF3629"/>
    <w:rsid w:val="00CF3750"/>
    <w:rsid w:val="00CF3837"/>
    <w:rsid w:val="00CF3C10"/>
    <w:rsid w:val="00CF3DD5"/>
    <w:rsid w:val="00CF4680"/>
    <w:rsid w:val="00CF51A5"/>
    <w:rsid w:val="00CF55A3"/>
    <w:rsid w:val="00CF573F"/>
    <w:rsid w:val="00CF6365"/>
    <w:rsid w:val="00CF64F9"/>
    <w:rsid w:val="00CF6E43"/>
    <w:rsid w:val="00CF6F4E"/>
    <w:rsid w:val="00CF732E"/>
    <w:rsid w:val="00CF73D1"/>
    <w:rsid w:val="00D004C3"/>
    <w:rsid w:val="00D0059E"/>
    <w:rsid w:val="00D00FF1"/>
    <w:rsid w:val="00D01058"/>
    <w:rsid w:val="00D0122E"/>
    <w:rsid w:val="00D01BC6"/>
    <w:rsid w:val="00D02351"/>
    <w:rsid w:val="00D023D9"/>
    <w:rsid w:val="00D02A07"/>
    <w:rsid w:val="00D036C2"/>
    <w:rsid w:val="00D03750"/>
    <w:rsid w:val="00D03992"/>
    <w:rsid w:val="00D03EC6"/>
    <w:rsid w:val="00D044C0"/>
    <w:rsid w:val="00D049B8"/>
    <w:rsid w:val="00D051A0"/>
    <w:rsid w:val="00D05306"/>
    <w:rsid w:val="00D05744"/>
    <w:rsid w:val="00D05A33"/>
    <w:rsid w:val="00D05B9D"/>
    <w:rsid w:val="00D06250"/>
    <w:rsid w:val="00D064EE"/>
    <w:rsid w:val="00D074A6"/>
    <w:rsid w:val="00D0793D"/>
    <w:rsid w:val="00D079E7"/>
    <w:rsid w:val="00D10E21"/>
    <w:rsid w:val="00D11021"/>
    <w:rsid w:val="00D11916"/>
    <w:rsid w:val="00D12B2A"/>
    <w:rsid w:val="00D139CC"/>
    <w:rsid w:val="00D13A3D"/>
    <w:rsid w:val="00D13E79"/>
    <w:rsid w:val="00D140D3"/>
    <w:rsid w:val="00D15189"/>
    <w:rsid w:val="00D152C8"/>
    <w:rsid w:val="00D166E8"/>
    <w:rsid w:val="00D16FFE"/>
    <w:rsid w:val="00D177B8"/>
    <w:rsid w:val="00D17E22"/>
    <w:rsid w:val="00D20A7C"/>
    <w:rsid w:val="00D20AD2"/>
    <w:rsid w:val="00D20F3B"/>
    <w:rsid w:val="00D21513"/>
    <w:rsid w:val="00D218B9"/>
    <w:rsid w:val="00D21F6B"/>
    <w:rsid w:val="00D2237D"/>
    <w:rsid w:val="00D22FC7"/>
    <w:rsid w:val="00D2316C"/>
    <w:rsid w:val="00D23BEE"/>
    <w:rsid w:val="00D24409"/>
    <w:rsid w:val="00D2500E"/>
    <w:rsid w:val="00D26D75"/>
    <w:rsid w:val="00D275CE"/>
    <w:rsid w:val="00D278E5"/>
    <w:rsid w:val="00D27F58"/>
    <w:rsid w:val="00D31727"/>
    <w:rsid w:val="00D31858"/>
    <w:rsid w:val="00D318A5"/>
    <w:rsid w:val="00D31A22"/>
    <w:rsid w:val="00D32928"/>
    <w:rsid w:val="00D3333F"/>
    <w:rsid w:val="00D3354C"/>
    <w:rsid w:val="00D33BD5"/>
    <w:rsid w:val="00D34D6A"/>
    <w:rsid w:val="00D34F58"/>
    <w:rsid w:val="00D34FC4"/>
    <w:rsid w:val="00D36060"/>
    <w:rsid w:val="00D360D8"/>
    <w:rsid w:val="00D36138"/>
    <w:rsid w:val="00D36F21"/>
    <w:rsid w:val="00D378FB"/>
    <w:rsid w:val="00D37F01"/>
    <w:rsid w:val="00D403D9"/>
    <w:rsid w:val="00D417F5"/>
    <w:rsid w:val="00D421E7"/>
    <w:rsid w:val="00D424A5"/>
    <w:rsid w:val="00D430A2"/>
    <w:rsid w:val="00D4377C"/>
    <w:rsid w:val="00D43BB1"/>
    <w:rsid w:val="00D43C47"/>
    <w:rsid w:val="00D4433E"/>
    <w:rsid w:val="00D458CD"/>
    <w:rsid w:val="00D46554"/>
    <w:rsid w:val="00D47F0E"/>
    <w:rsid w:val="00D506C4"/>
    <w:rsid w:val="00D506DD"/>
    <w:rsid w:val="00D5090D"/>
    <w:rsid w:val="00D51795"/>
    <w:rsid w:val="00D51A35"/>
    <w:rsid w:val="00D51F35"/>
    <w:rsid w:val="00D51F38"/>
    <w:rsid w:val="00D51F76"/>
    <w:rsid w:val="00D522C5"/>
    <w:rsid w:val="00D52C59"/>
    <w:rsid w:val="00D52F09"/>
    <w:rsid w:val="00D5344A"/>
    <w:rsid w:val="00D5393D"/>
    <w:rsid w:val="00D53A38"/>
    <w:rsid w:val="00D53F37"/>
    <w:rsid w:val="00D5415A"/>
    <w:rsid w:val="00D541CF"/>
    <w:rsid w:val="00D54255"/>
    <w:rsid w:val="00D543F9"/>
    <w:rsid w:val="00D54CDE"/>
    <w:rsid w:val="00D55D98"/>
    <w:rsid w:val="00D55EFE"/>
    <w:rsid w:val="00D562F8"/>
    <w:rsid w:val="00D56A84"/>
    <w:rsid w:val="00D57356"/>
    <w:rsid w:val="00D57545"/>
    <w:rsid w:val="00D57F1D"/>
    <w:rsid w:val="00D600D0"/>
    <w:rsid w:val="00D61743"/>
    <w:rsid w:val="00D617D4"/>
    <w:rsid w:val="00D6192A"/>
    <w:rsid w:val="00D623B2"/>
    <w:rsid w:val="00D62BDD"/>
    <w:rsid w:val="00D62EBF"/>
    <w:rsid w:val="00D63406"/>
    <w:rsid w:val="00D63A0A"/>
    <w:rsid w:val="00D67D44"/>
    <w:rsid w:val="00D701CA"/>
    <w:rsid w:val="00D70222"/>
    <w:rsid w:val="00D704B8"/>
    <w:rsid w:val="00D70B60"/>
    <w:rsid w:val="00D714B6"/>
    <w:rsid w:val="00D71F4A"/>
    <w:rsid w:val="00D720CB"/>
    <w:rsid w:val="00D72695"/>
    <w:rsid w:val="00D72C39"/>
    <w:rsid w:val="00D733A2"/>
    <w:rsid w:val="00D73422"/>
    <w:rsid w:val="00D73A66"/>
    <w:rsid w:val="00D747EB"/>
    <w:rsid w:val="00D74BE8"/>
    <w:rsid w:val="00D75A53"/>
    <w:rsid w:val="00D75F27"/>
    <w:rsid w:val="00D779AA"/>
    <w:rsid w:val="00D80D65"/>
    <w:rsid w:val="00D80D74"/>
    <w:rsid w:val="00D80DEB"/>
    <w:rsid w:val="00D80EFC"/>
    <w:rsid w:val="00D80FC7"/>
    <w:rsid w:val="00D81054"/>
    <w:rsid w:val="00D81074"/>
    <w:rsid w:val="00D82763"/>
    <w:rsid w:val="00D82A79"/>
    <w:rsid w:val="00D833B7"/>
    <w:rsid w:val="00D837AF"/>
    <w:rsid w:val="00D83EA4"/>
    <w:rsid w:val="00D8622C"/>
    <w:rsid w:val="00D867A0"/>
    <w:rsid w:val="00D8700D"/>
    <w:rsid w:val="00D87125"/>
    <w:rsid w:val="00D90546"/>
    <w:rsid w:val="00D90E1A"/>
    <w:rsid w:val="00D9115F"/>
    <w:rsid w:val="00D9168B"/>
    <w:rsid w:val="00D91948"/>
    <w:rsid w:val="00D91B03"/>
    <w:rsid w:val="00D91EA1"/>
    <w:rsid w:val="00D924B0"/>
    <w:rsid w:val="00D924D4"/>
    <w:rsid w:val="00D92F0C"/>
    <w:rsid w:val="00D93229"/>
    <w:rsid w:val="00D9349B"/>
    <w:rsid w:val="00D93EF4"/>
    <w:rsid w:val="00D941DE"/>
    <w:rsid w:val="00D94799"/>
    <w:rsid w:val="00D9483B"/>
    <w:rsid w:val="00D94F15"/>
    <w:rsid w:val="00D95E2C"/>
    <w:rsid w:val="00D9607E"/>
    <w:rsid w:val="00D9626C"/>
    <w:rsid w:val="00D96707"/>
    <w:rsid w:val="00D9727E"/>
    <w:rsid w:val="00D9762D"/>
    <w:rsid w:val="00DA0E3E"/>
    <w:rsid w:val="00DA1405"/>
    <w:rsid w:val="00DA1602"/>
    <w:rsid w:val="00DA1C46"/>
    <w:rsid w:val="00DA28FE"/>
    <w:rsid w:val="00DA2D07"/>
    <w:rsid w:val="00DA3AB5"/>
    <w:rsid w:val="00DA40B1"/>
    <w:rsid w:val="00DA4B56"/>
    <w:rsid w:val="00DA533B"/>
    <w:rsid w:val="00DA734B"/>
    <w:rsid w:val="00DA7C22"/>
    <w:rsid w:val="00DB0140"/>
    <w:rsid w:val="00DB06A7"/>
    <w:rsid w:val="00DB08E7"/>
    <w:rsid w:val="00DB130C"/>
    <w:rsid w:val="00DB14ED"/>
    <w:rsid w:val="00DB2C38"/>
    <w:rsid w:val="00DB3066"/>
    <w:rsid w:val="00DB306A"/>
    <w:rsid w:val="00DB3EEE"/>
    <w:rsid w:val="00DB4C97"/>
    <w:rsid w:val="00DB5182"/>
    <w:rsid w:val="00DB53CB"/>
    <w:rsid w:val="00DB5A99"/>
    <w:rsid w:val="00DB6DB0"/>
    <w:rsid w:val="00DB6E3C"/>
    <w:rsid w:val="00DB7369"/>
    <w:rsid w:val="00DC06FF"/>
    <w:rsid w:val="00DC071A"/>
    <w:rsid w:val="00DC121B"/>
    <w:rsid w:val="00DC1DBB"/>
    <w:rsid w:val="00DC1E39"/>
    <w:rsid w:val="00DC2041"/>
    <w:rsid w:val="00DC2097"/>
    <w:rsid w:val="00DC21A8"/>
    <w:rsid w:val="00DC2458"/>
    <w:rsid w:val="00DC26E2"/>
    <w:rsid w:val="00DC2C44"/>
    <w:rsid w:val="00DC2D14"/>
    <w:rsid w:val="00DC32DF"/>
    <w:rsid w:val="00DC3FBB"/>
    <w:rsid w:val="00DC4699"/>
    <w:rsid w:val="00DC4FC8"/>
    <w:rsid w:val="00DC5476"/>
    <w:rsid w:val="00DC5AF5"/>
    <w:rsid w:val="00DC5C49"/>
    <w:rsid w:val="00DC67B5"/>
    <w:rsid w:val="00DC6C1F"/>
    <w:rsid w:val="00DC711E"/>
    <w:rsid w:val="00DC75CA"/>
    <w:rsid w:val="00DD09CF"/>
    <w:rsid w:val="00DD0C12"/>
    <w:rsid w:val="00DD176A"/>
    <w:rsid w:val="00DD1DED"/>
    <w:rsid w:val="00DD378D"/>
    <w:rsid w:val="00DD39D2"/>
    <w:rsid w:val="00DD4176"/>
    <w:rsid w:val="00DD509C"/>
    <w:rsid w:val="00DD50D3"/>
    <w:rsid w:val="00DD5350"/>
    <w:rsid w:val="00DD5C67"/>
    <w:rsid w:val="00DD60F4"/>
    <w:rsid w:val="00DD633E"/>
    <w:rsid w:val="00DD6421"/>
    <w:rsid w:val="00DD6733"/>
    <w:rsid w:val="00DD6AF6"/>
    <w:rsid w:val="00DD7038"/>
    <w:rsid w:val="00DD777C"/>
    <w:rsid w:val="00DD78D2"/>
    <w:rsid w:val="00DD7C82"/>
    <w:rsid w:val="00DE01AB"/>
    <w:rsid w:val="00DE01B6"/>
    <w:rsid w:val="00DE01B9"/>
    <w:rsid w:val="00DE047F"/>
    <w:rsid w:val="00DE0BFD"/>
    <w:rsid w:val="00DE0F8F"/>
    <w:rsid w:val="00DE1441"/>
    <w:rsid w:val="00DE1753"/>
    <w:rsid w:val="00DE1ADC"/>
    <w:rsid w:val="00DE1FBF"/>
    <w:rsid w:val="00DE1FCD"/>
    <w:rsid w:val="00DE2B0B"/>
    <w:rsid w:val="00DE2C8B"/>
    <w:rsid w:val="00DE3563"/>
    <w:rsid w:val="00DE4777"/>
    <w:rsid w:val="00DE4BEA"/>
    <w:rsid w:val="00DE4F81"/>
    <w:rsid w:val="00DE506F"/>
    <w:rsid w:val="00DE57D4"/>
    <w:rsid w:val="00DE5CF7"/>
    <w:rsid w:val="00DE7226"/>
    <w:rsid w:val="00DE7AB4"/>
    <w:rsid w:val="00DE7EAD"/>
    <w:rsid w:val="00DF2331"/>
    <w:rsid w:val="00DF2782"/>
    <w:rsid w:val="00DF2A91"/>
    <w:rsid w:val="00DF2BBE"/>
    <w:rsid w:val="00DF2BF6"/>
    <w:rsid w:val="00DF2C33"/>
    <w:rsid w:val="00DF2C90"/>
    <w:rsid w:val="00DF31CA"/>
    <w:rsid w:val="00DF3565"/>
    <w:rsid w:val="00DF3749"/>
    <w:rsid w:val="00DF407B"/>
    <w:rsid w:val="00DF55D4"/>
    <w:rsid w:val="00DF620C"/>
    <w:rsid w:val="00DF6EB1"/>
    <w:rsid w:val="00DF6F05"/>
    <w:rsid w:val="00DF7F12"/>
    <w:rsid w:val="00E0074F"/>
    <w:rsid w:val="00E00CC8"/>
    <w:rsid w:val="00E01062"/>
    <w:rsid w:val="00E010F0"/>
    <w:rsid w:val="00E01EB9"/>
    <w:rsid w:val="00E024EF"/>
    <w:rsid w:val="00E02C7D"/>
    <w:rsid w:val="00E02D39"/>
    <w:rsid w:val="00E03105"/>
    <w:rsid w:val="00E031FF"/>
    <w:rsid w:val="00E049A4"/>
    <w:rsid w:val="00E053E9"/>
    <w:rsid w:val="00E058C6"/>
    <w:rsid w:val="00E05911"/>
    <w:rsid w:val="00E077F0"/>
    <w:rsid w:val="00E078FA"/>
    <w:rsid w:val="00E07AA3"/>
    <w:rsid w:val="00E1091C"/>
    <w:rsid w:val="00E1180E"/>
    <w:rsid w:val="00E11CDE"/>
    <w:rsid w:val="00E1268C"/>
    <w:rsid w:val="00E12AB3"/>
    <w:rsid w:val="00E1311E"/>
    <w:rsid w:val="00E136A0"/>
    <w:rsid w:val="00E1416C"/>
    <w:rsid w:val="00E14A73"/>
    <w:rsid w:val="00E14E2D"/>
    <w:rsid w:val="00E1522A"/>
    <w:rsid w:val="00E15CC6"/>
    <w:rsid w:val="00E15D68"/>
    <w:rsid w:val="00E166CC"/>
    <w:rsid w:val="00E16F0C"/>
    <w:rsid w:val="00E17828"/>
    <w:rsid w:val="00E17A88"/>
    <w:rsid w:val="00E17C03"/>
    <w:rsid w:val="00E2026E"/>
    <w:rsid w:val="00E204C5"/>
    <w:rsid w:val="00E204D3"/>
    <w:rsid w:val="00E20956"/>
    <w:rsid w:val="00E211ED"/>
    <w:rsid w:val="00E2304B"/>
    <w:rsid w:val="00E23547"/>
    <w:rsid w:val="00E23CEE"/>
    <w:rsid w:val="00E23DF5"/>
    <w:rsid w:val="00E24010"/>
    <w:rsid w:val="00E2462E"/>
    <w:rsid w:val="00E24BDF"/>
    <w:rsid w:val="00E25B38"/>
    <w:rsid w:val="00E265A8"/>
    <w:rsid w:val="00E2688F"/>
    <w:rsid w:val="00E26ADB"/>
    <w:rsid w:val="00E276EF"/>
    <w:rsid w:val="00E27DE9"/>
    <w:rsid w:val="00E3076A"/>
    <w:rsid w:val="00E30ACC"/>
    <w:rsid w:val="00E30DBE"/>
    <w:rsid w:val="00E313BF"/>
    <w:rsid w:val="00E31568"/>
    <w:rsid w:val="00E31CC1"/>
    <w:rsid w:val="00E31CF5"/>
    <w:rsid w:val="00E32251"/>
    <w:rsid w:val="00E32786"/>
    <w:rsid w:val="00E35449"/>
    <w:rsid w:val="00E3556C"/>
    <w:rsid w:val="00E355A8"/>
    <w:rsid w:val="00E357A1"/>
    <w:rsid w:val="00E36010"/>
    <w:rsid w:val="00E36570"/>
    <w:rsid w:val="00E3671B"/>
    <w:rsid w:val="00E3700F"/>
    <w:rsid w:val="00E379C4"/>
    <w:rsid w:val="00E37FC2"/>
    <w:rsid w:val="00E406AD"/>
    <w:rsid w:val="00E407EB"/>
    <w:rsid w:val="00E40BBC"/>
    <w:rsid w:val="00E4121B"/>
    <w:rsid w:val="00E4172A"/>
    <w:rsid w:val="00E43DE3"/>
    <w:rsid w:val="00E453A1"/>
    <w:rsid w:val="00E45689"/>
    <w:rsid w:val="00E45EA4"/>
    <w:rsid w:val="00E50207"/>
    <w:rsid w:val="00E50375"/>
    <w:rsid w:val="00E5134C"/>
    <w:rsid w:val="00E515C7"/>
    <w:rsid w:val="00E51ECD"/>
    <w:rsid w:val="00E51FEF"/>
    <w:rsid w:val="00E52419"/>
    <w:rsid w:val="00E5252D"/>
    <w:rsid w:val="00E52AFF"/>
    <w:rsid w:val="00E53E5E"/>
    <w:rsid w:val="00E53F3F"/>
    <w:rsid w:val="00E53FD0"/>
    <w:rsid w:val="00E54239"/>
    <w:rsid w:val="00E544EA"/>
    <w:rsid w:val="00E549F6"/>
    <w:rsid w:val="00E54B54"/>
    <w:rsid w:val="00E54D05"/>
    <w:rsid w:val="00E55DC3"/>
    <w:rsid w:val="00E567BC"/>
    <w:rsid w:val="00E56BF7"/>
    <w:rsid w:val="00E56CA8"/>
    <w:rsid w:val="00E572E4"/>
    <w:rsid w:val="00E57813"/>
    <w:rsid w:val="00E57922"/>
    <w:rsid w:val="00E57B54"/>
    <w:rsid w:val="00E60882"/>
    <w:rsid w:val="00E6144C"/>
    <w:rsid w:val="00E61724"/>
    <w:rsid w:val="00E62788"/>
    <w:rsid w:val="00E63FD9"/>
    <w:rsid w:val="00E64438"/>
    <w:rsid w:val="00E646AA"/>
    <w:rsid w:val="00E64857"/>
    <w:rsid w:val="00E64FEA"/>
    <w:rsid w:val="00E6560A"/>
    <w:rsid w:val="00E66575"/>
    <w:rsid w:val="00E6662D"/>
    <w:rsid w:val="00E66672"/>
    <w:rsid w:val="00E67BE6"/>
    <w:rsid w:val="00E67D87"/>
    <w:rsid w:val="00E7029D"/>
    <w:rsid w:val="00E70615"/>
    <w:rsid w:val="00E708FB"/>
    <w:rsid w:val="00E70959"/>
    <w:rsid w:val="00E70A81"/>
    <w:rsid w:val="00E711ED"/>
    <w:rsid w:val="00E7201B"/>
    <w:rsid w:val="00E720D5"/>
    <w:rsid w:val="00E731A7"/>
    <w:rsid w:val="00E737EF"/>
    <w:rsid w:val="00E744E0"/>
    <w:rsid w:val="00E74791"/>
    <w:rsid w:val="00E74C08"/>
    <w:rsid w:val="00E74F8F"/>
    <w:rsid w:val="00E75C6A"/>
    <w:rsid w:val="00E762E3"/>
    <w:rsid w:val="00E76F26"/>
    <w:rsid w:val="00E77874"/>
    <w:rsid w:val="00E77ACF"/>
    <w:rsid w:val="00E80615"/>
    <w:rsid w:val="00E8082C"/>
    <w:rsid w:val="00E80E7E"/>
    <w:rsid w:val="00E80F92"/>
    <w:rsid w:val="00E812EF"/>
    <w:rsid w:val="00E8199F"/>
    <w:rsid w:val="00E82CD7"/>
    <w:rsid w:val="00E82DB2"/>
    <w:rsid w:val="00E836CB"/>
    <w:rsid w:val="00E85E6A"/>
    <w:rsid w:val="00E86035"/>
    <w:rsid w:val="00E86AA2"/>
    <w:rsid w:val="00E87019"/>
    <w:rsid w:val="00E87941"/>
    <w:rsid w:val="00E87F0C"/>
    <w:rsid w:val="00E901BE"/>
    <w:rsid w:val="00E90A65"/>
    <w:rsid w:val="00E91028"/>
    <w:rsid w:val="00E916D6"/>
    <w:rsid w:val="00E91A1D"/>
    <w:rsid w:val="00E9295D"/>
    <w:rsid w:val="00E930DF"/>
    <w:rsid w:val="00E95325"/>
    <w:rsid w:val="00E95824"/>
    <w:rsid w:val="00E969D5"/>
    <w:rsid w:val="00E96E97"/>
    <w:rsid w:val="00E978F3"/>
    <w:rsid w:val="00E97B41"/>
    <w:rsid w:val="00E97E4B"/>
    <w:rsid w:val="00E97EAC"/>
    <w:rsid w:val="00EA089E"/>
    <w:rsid w:val="00EA12CC"/>
    <w:rsid w:val="00EA142E"/>
    <w:rsid w:val="00EA2736"/>
    <w:rsid w:val="00EA2B9C"/>
    <w:rsid w:val="00EA3679"/>
    <w:rsid w:val="00EA3DB8"/>
    <w:rsid w:val="00EA43E1"/>
    <w:rsid w:val="00EA4413"/>
    <w:rsid w:val="00EA4ECC"/>
    <w:rsid w:val="00EA4F52"/>
    <w:rsid w:val="00EA5668"/>
    <w:rsid w:val="00EA5E41"/>
    <w:rsid w:val="00EA6B75"/>
    <w:rsid w:val="00EA6C28"/>
    <w:rsid w:val="00EA7019"/>
    <w:rsid w:val="00EA74C7"/>
    <w:rsid w:val="00EA7C16"/>
    <w:rsid w:val="00EB0668"/>
    <w:rsid w:val="00EB22BF"/>
    <w:rsid w:val="00EB26D9"/>
    <w:rsid w:val="00EB2878"/>
    <w:rsid w:val="00EB2D6E"/>
    <w:rsid w:val="00EB2E95"/>
    <w:rsid w:val="00EB2EF5"/>
    <w:rsid w:val="00EB3593"/>
    <w:rsid w:val="00EB3C3D"/>
    <w:rsid w:val="00EB3F4C"/>
    <w:rsid w:val="00EB485B"/>
    <w:rsid w:val="00EB53C7"/>
    <w:rsid w:val="00EB66D5"/>
    <w:rsid w:val="00EB6CF1"/>
    <w:rsid w:val="00EB6F88"/>
    <w:rsid w:val="00EB7148"/>
    <w:rsid w:val="00EC13CB"/>
    <w:rsid w:val="00EC15C1"/>
    <w:rsid w:val="00EC1A5B"/>
    <w:rsid w:val="00EC2482"/>
    <w:rsid w:val="00EC2C53"/>
    <w:rsid w:val="00EC37FE"/>
    <w:rsid w:val="00EC4638"/>
    <w:rsid w:val="00EC5295"/>
    <w:rsid w:val="00EC5731"/>
    <w:rsid w:val="00EC5BBE"/>
    <w:rsid w:val="00EC6182"/>
    <w:rsid w:val="00EC61F1"/>
    <w:rsid w:val="00EC6940"/>
    <w:rsid w:val="00EC7441"/>
    <w:rsid w:val="00EC7959"/>
    <w:rsid w:val="00EC7B07"/>
    <w:rsid w:val="00EC7F15"/>
    <w:rsid w:val="00ED0D78"/>
    <w:rsid w:val="00ED10E5"/>
    <w:rsid w:val="00ED1564"/>
    <w:rsid w:val="00ED1B02"/>
    <w:rsid w:val="00ED25D9"/>
    <w:rsid w:val="00ED2A69"/>
    <w:rsid w:val="00ED2B31"/>
    <w:rsid w:val="00ED4B22"/>
    <w:rsid w:val="00ED4B3B"/>
    <w:rsid w:val="00ED4D4F"/>
    <w:rsid w:val="00ED518A"/>
    <w:rsid w:val="00ED63B2"/>
    <w:rsid w:val="00ED673F"/>
    <w:rsid w:val="00ED6A5E"/>
    <w:rsid w:val="00ED70E1"/>
    <w:rsid w:val="00ED74F9"/>
    <w:rsid w:val="00EE03F8"/>
    <w:rsid w:val="00EE0CDD"/>
    <w:rsid w:val="00EE1324"/>
    <w:rsid w:val="00EE19DD"/>
    <w:rsid w:val="00EE2663"/>
    <w:rsid w:val="00EE365F"/>
    <w:rsid w:val="00EE410E"/>
    <w:rsid w:val="00EE47DB"/>
    <w:rsid w:val="00EE4CC2"/>
    <w:rsid w:val="00EE5479"/>
    <w:rsid w:val="00EE5A07"/>
    <w:rsid w:val="00EE5DD7"/>
    <w:rsid w:val="00EE6992"/>
    <w:rsid w:val="00EE6B14"/>
    <w:rsid w:val="00EE702E"/>
    <w:rsid w:val="00EE733A"/>
    <w:rsid w:val="00EF1816"/>
    <w:rsid w:val="00EF1E72"/>
    <w:rsid w:val="00EF2BCB"/>
    <w:rsid w:val="00EF2FDB"/>
    <w:rsid w:val="00EF32D3"/>
    <w:rsid w:val="00EF373C"/>
    <w:rsid w:val="00EF417A"/>
    <w:rsid w:val="00EF4361"/>
    <w:rsid w:val="00EF4533"/>
    <w:rsid w:val="00EF4925"/>
    <w:rsid w:val="00EF4958"/>
    <w:rsid w:val="00EF4B29"/>
    <w:rsid w:val="00EF4B8B"/>
    <w:rsid w:val="00EF5178"/>
    <w:rsid w:val="00EF54C1"/>
    <w:rsid w:val="00EF5D17"/>
    <w:rsid w:val="00EF5DE9"/>
    <w:rsid w:val="00EF702B"/>
    <w:rsid w:val="00EF720B"/>
    <w:rsid w:val="00EF7299"/>
    <w:rsid w:val="00EF732C"/>
    <w:rsid w:val="00EF7869"/>
    <w:rsid w:val="00F00233"/>
    <w:rsid w:val="00F002BC"/>
    <w:rsid w:val="00F013BB"/>
    <w:rsid w:val="00F01AF3"/>
    <w:rsid w:val="00F02353"/>
    <w:rsid w:val="00F02672"/>
    <w:rsid w:val="00F02D14"/>
    <w:rsid w:val="00F03DC4"/>
    <w:rsid w:val="00F04DC1"/>
    <w:rsid w:val="00F04F9A"/>
    <w:rsid w:val="00F05F13"/>
    <w:rsid w:val="00F06BCB"/>
    <w:rsid w:val="00F0781F"/>
    <w:rsid w:val="00F07836"/>
    <w:rsid w:val="00F10B23"/>
    <w:rsid w:val="00F11AF1"/>
    <w:rsid w:val="00F11EC1"/>
    <w:rsid w:val="00F127DB"/>
    <w:rsid w:val="00F12A57"/>
    <w:rsid w:val="00F12AFF"/>
    <w:rsid w:val="00F12C23"/>
    <w:rsid w:val="00F13099"/>
    <w:rsid w:val="00F134FA"/>
    <w:rsid w:val="00F13601"/>
    <w:rsid w:val="00F1459F"/>
    <w:rsid w:val="00F155D9"/>
    <w:rsid w:val="00F15897"/>
    <w:rsid w:val="00F1648F"/>
    <w:rsid w:val="00F16EDB"/>
    <w:rsid w:val="00F174CB"/>
    <w:rsid w:val="00F1752A"/>
    <w:rsid w:val="00F179AD"/>
    <w:rsid w:val="00F17D04"/>
    <w:rsid w:val="00F21062"/>
    <w:rsid w:val="00F2182F"/>
    <w:rsid w:val="00F21B38"/>
    <w:rsid w:val="00F2279C"/>
    <w:rsid w:val="00F22962"/>
    <w:rsid w:val="00F22B6F"/>
    <w:rsid w:val="00F23206"/>
    <w:rsid w:val="00F234B6"/>
    <w:rsid w:val="00F2397F"/>
    <w:rsid w:val="00F23DC6"/>
    <w:rsid w:val="00F24024"/>
    <w:rsid w:val="00F24027"/>
    <w:rsid w:val="00F24687"/>
    <w:rsid w:val="00F24AB5"/>
    <w:rsid w:val="00F250C1"/>
    <w:rsid w:val="00F256A9"/>
    <w:rsid w:val="00F25DA2"/>
    <w:rsid w:val="00F27294"/>
    <w:rsid w:val="00F27BF5"/>
    <w:rsid w:val="00F27C75"/>
    <w:rsid w:val="00F30087"/>
    <w:rsid w:val="00F30771"/>
    <w:rsid w:val="00F31367"/>
    <w:rsid w:val="00F319D3"/>
    <w:rsid w:val="00F32BC8"/>
    <w:rsid w:val="00F32DFE"/>
    <w:rsid w:val="00F33B4A"/>
    <w:rsid w:val="00F33DC0"/>
    <w:rsid w:val="00F33DD9"/>
    <w:rsid w:val="00F33FE8"/>
    <w:rsid w:val="00F349CB"/>
    <w:rsid w:val="00F34A6D"/>
    <w:rsid w:val="00F35BF4"/>
    <w:rsid w:val="00F35CD3"/>
    <w:rsid w:val="00F35DC4"/>
    <w:rsid w:val="00F360E8"/>
    <w:rsid w:val="00F36D97"/>
    <w:rsid w:val="00F373F1"/>
    <w:rsid w:val="00F377C0"/>
    <w:rsid w:val="00F400A2"/>
    <w:rsid w:val="00F404EB"/>
    <w:rsid w:val="00F406D7"/>
    <w:rsid w:val="00F408E7"/>
    <w:rsid w:val="00F415DB"/>
    <w:rsid w:val="00F4231F"/>
    <w:rsid w:val="00F42363"/>
    <w:rsid w:val="00F42F59"/>
    <w:rsid w:val="00F43271"/>
    <w:rsid w:val="00F43516"/>
    <w:rsid w:val="00F43768"/>
    <w:rsid w:val="00F43A77"/>
    <w:rsid w:val="00F444D8"/>
    <w:rsid w:val="00F4522C"/>
    <w:rsid w:val="00F45A88"/>
    <w:rsid w:val="00F45D51"/>
    <w:rsid w:val="00F4655E"/>
    <w:rsid w:val="00F46855"/>
    <w:rsid w:val="00F47552"/>
    <w:rsid w:val="00F50384"/>
    <w:rsid w:val="00F50952"/>
    <w:rsid w:val="00F50E87"/>
    <w:rsid w:val="00F51343"/>
    <w:rsid w:val="00F515F2"/>
    <w:rsid w:val="00F516B7"/>
    <w:rsid w:val="00F5198C"/>
    <w:rsid w:val="00F52664"/>
    <w:rsid w:val="00F52BE1"/>
    <w:rsid w:val="00F531EE"/>
    <w:rsid w:val="00F537D0"/>
    <w:rsid w:val="00F53E3E"/>
    <w:rsid w:val="00F54842"/>
    <w:rsid w:val="00F54884"/>
    <w:rsid w:val="00F55072"/>
    <w:rsid w:val="00F555B0"/>
    <w:rsid w:val="00F55C3F"/>
    <w:rsid w:val="00F55F5E"/>
    <w:rsid w:val="00F5674A"/>
    <w:rsid w:val="00F60419"/>
    <w:rsid w:val="00F60437"/>
    <w:rsid w:val="00F60FFE"/>
    <w:rsid w:val="00F6183B"/>
    <w:rsid w:val="00F61892"/>
    <w:rsid w:val="00F61F65"/>
    <w:rsid w:val="00F622AE"/>
    <w:rsid w:val="00F63553"/>
    <w:rsid w:val="00F63E60"/>
    <w:rsid w:val="00F64F27"/>
    <w:rsid w:val="00F6501D"/>
    <w:rsid w:val="00F65191"/>
    <w:rsid w:val="00F65AC4"/>
    <w:rsid w:val="00F66268"/>
    <w:rsid w:val="00F6630A"/>
    <w:rsid w:val="00F66E11"/>
    <w:rsid w:val="00F66E20"/>
    <w:rsid w:val="00F67487"/>
    <w:rsid w:val="00F67ABD"/>
    <w:rsid w:val="00F706F3"/>
    <w:rsid w:val="00F7193E"/>
    <w:rsid w:val="00F72224"/>
    <w:rsid w:val="00F723F1"/>
    <w:rsid w:val="00F72502"/>
    <w:rsid w:val="00F73B0E"/>
    <w:rsid w:val="00F7468A"/>
    <w:rsid w:val="00F7595C"/>
    <w:rsid w:val="00F75E0D"/>
    <w:rsid w:val="00F75F47"/>
    <w:rsid w:val="00F76175"/>
    <w:rsid w:val="00F767A3"/>
    <w:rsid w:val="00F76F3B"/>
    <w:rsid w:val="00F771FF"/>
    <w:rsid w:val="00F77215"/>
    <w:rsid w:val="00F77253"/>
    <w:rsid w:val="00F773E6"/>
    <w:rsid w:val="00F7759F"/>
    <w:rsid w:val="00F7768C"/>
    <w:rsid w:val="00F77990"/>
    <w:rsid w:val="00F77C81"/>
    <w:rsid w:val="00F77F1A"/>
    <w:rsid w:val="00F80016"/>
    <w:rsid w:val="00F80030"/>
    <w:rsid w:val="00F80733"/>
    <w:rsid w:val="00F814E0"/>
    <w:rsid w:val="00F816D0"/>
    <w:rsid w:val="00F8196C"/>
    <w:rsid w:val="00F819C9"/>
    <w:rsid w:val="00F81E13"/>
    <w:rsid w:val="00F8228D"/>
    <w:rsid w:val="00F82DB4"/>
    <w:rsid w:val="00F832A8"/>
    <w:rsid w:val="00F83711"/>
    <w:rsid w:val="00F854C3"/>
    <w:rsid w:val="00F858B9"/>
    <w:rsid w:val="00F86289"/>
    <w:rsid w:val="00F86B1E"/>
    <w:rsid w:val="00F8746A"/>
    <w:rsid w:val="00F878B4"/>
    <w:rsid w:val="00F91823"/>
    <w:rsid w:val="00F93088"/>
    <w:rsid w:val="00F94838"/>
    <w:rsid w:val="00F94B28"/>
    <w:rsid w:val="00F94DCB"/>
    <w:rsid w:val="00F95375"/>
    <w:rsid w:val="00F95A33"/>
    <w:rsid w:val="00F96507"/>
    <w:rsid w:val="00F96F0B"/>
    <w:rsid w:val="00F976C4"/>
    <w:rsid w:val="00F97748"/>
    <w:rsid w:val="00F97A8B"/>
    <w:rsid w:val="00FA0200"/>
    <w:rsid w:val="00FA0FFD"/>
    <w:rsid w:val="00FA1296"/>
    <w:rsid w:val="00FA1412"/>
    <w:rsid w:val="00FA218F"/>
    <w:rsid w:val="00FA2A15"/>
    <w:rsid w:val="00FA2EEF"/>
    <w:rsid w:val="00FA4493"/>
    <w:rsid w:val="00FA44F1"/>
    <w:rsid w:val="00FA46AC"/>
    <w:rsid w:val="00FA4764"/>
    <w:rsid w:val="00FA4F2C"/>
    <w:rsid w:val="00FA5A50"/>
    <w:rsid w:val="00FA6401"/>
    <w:rsid w:val="00FA6BE9"/>
    <w:rsid w:val="00FA70D7"/>
    <w:rsid w:val="00FA7393"/>
    <w:rsid w:val="00FA7CA8"/>
    <w:rsid w:val="00FB0E37"/>
    <w:rsid w:val="00FB112E"/>
    <w:rsid w:val="00FB18FF"/>
    <w:rsid w:val="00FB1A68"/>
    <w:rsid w:val="00FB1B57"/>
    <w:rsid w:val="00FB1B8F"/>
    <w:rsid w:val="00FB2F82"/>
    <w:rsid w:val="00FB325B"/>
    <w:rsid w:val="00FB3594"/>
    <w:rsid w:val="00FB3826"/>
    <w:rsid w:val="00FB3A87"/>
    <w:rsid w:val="00FB3D97"/>
    <w:rsid w:val="00FB3EA1"/>
    <w:rsid w:val="00FB4077"/>
    <w:rsid w:val="00FB40AD"/>
    <w:rsid w:val="00FB445C"/>
    <w:rsid w:val="00FB4894"/>
    <w:rsid w:val="00FB54F0"/>
    <w:rsid w:val="00FB77BF"/>
    <w:rsid w:val="00FB78A7"/>
    <w:rsid w:val="00FB7DAE"/>
    <w:rsid w:val="00FC0E66"/>
    <w:rsid w:val="00FC178B"/>
    <w:rsid w:val="00FC1875"/>
    <w:rsid w:val="00FC1A46"/>
    <w:rsid w:val="00FC2B27"/>
    <w:rsid w:val="00FC2DCE"/>
    <w:rsid w:val="00FC2ECB"/>
    <w:rsid w:val="00FC2F44"/>
    <w:rsid w:val="00FC30EB"/>
    <w:rsid w:val="00FC3E39"/>
    <w:rsid w:val="00FC4417"/>
    <w:rsid w:val="00FC4EDA"/>
    <w:rsid w:val="00FC572E"/>
    <w:rsid w:val="00FC5928"/>
    <w:rsid w:val="00FC613B"/>
    <w:rsid w:val="00FC653F"/>
    <w:rsid w:val="00FC69F6"/>
    <w:rsid w:val="00FC7140"/>
    <w:rsid w:val="00FC71A8"/>
    <w:rsid w:val="00FD01B4"/>
    <w:rsid w:val="00FD0F43"/>
    <w:rsid w:val="00FD1187"/>
    <w:rsid w:val="00FD1260"/>
    <w:rsid w:val="00FD1A71"/>
    <w:rsid w:val="00FD1A9C"/>
    <w:rsid w:val="00FD1FC8"/>
    <w:rsid w:val="00FD22C0"/>
    <w:rsid w:val="00FD2A1A"/>
    <w:rsid w:val="00FD2B4F"/>
    <w:rsid w:val="00FD2FEE"/>
    <w:rsid w:val="00FD39D8"/>
    <w:rsid w:val="00FD3C94"/>
    <w:rsid w:val="00FD3FB8"/>
    <w:rsid w:val="00FD4038"/>
    <w:rsid w:val="00FD431E"/>
    <w:rsid w:val="00FD44E3"/>
    <w:rsid w:val="00FD4AF9"/>
    <w:rsid w:val="00FD543B"/>
    <w:rsid w:val="00FD635D"/>
    <w:rsid w:val="00FD68C2"/>
    <w:rsid w:val="00FD6BAE"/>
    <w:rsid w:val="00FD6FBB"/>
    <w:rsid w:val="00FD7296"/>
    <w:rsid w:val="00FD7317"/>
    <w:rsid w:val="00FD74BC"/>
    <w:rsid w:val="00FD768C"/>
    <w:rsid w:val="00FD7F59"/>
    <w:rsid w:val="00FE00E6"/>
    <w:rsid w:val="00FE0176"/>
    <w:rsid w:val="00FE08FC"/>
    <w:rsid w:val="00FE0A89"/>
    <w:rsid w:val="00FE1AF1"/>
    <w:rsid w:val="00FE1F79"/>
    <w:rsid w:val="00FE205F"/>
    <w:rsid w:val="00FE2427"/>
    <w:rsid w:val="00FE3555"/>
    <w:rsid w:val="00FE356F"/>
    <w:rsid w:val="00FE3FFD"/>
    <w:rsid w:val="00FE4788"/>
    <w:rsid w:val="00FE4A36"/>
    <w:rsid w:val="00FE4E79"/>
    <w:rsid w:val="00FE5E03"/>
    <w:rsid w:val="00FE6335"/>
    <w:rsid w:val="00FE6510"/>
    <w:rsid w:val="00FE72BC"/>
    <w:rsid w:val="00FE73E3"/>
    <w:rsid w:val="00FE7FAA"/>
    <w:rsid w:val="00FF0118"/>
    <w:rsid w:val="00FF020C"/>
    <w:rsid w:val="00FF1017"/>
    <w:rsid w:val="00FF1398"/>
    <w:rsid w:val="00FF23A0"/>
    <w:rsid w:val="00FF2813"/>
    <w:rsid w:val="00FF3073"/>
    <w:rsid w:val="00FF31D1"/>
    <w:rsid w:val="00FF3F8D"/>
    <w:rsid w:val="00FF3F9C"/>
    <w:rsid w:val="00FF4026"/>
    <w:rsid w:val="00FF4181"/>
    <w:rsid w:val="00FF435F"/>
    <w:rsid w:val="00FF4954"/>
    <w:rsid w:val="00FF4CF8"/>
    <w:rsid w:val="00FF526F"/>
    <w:rsid w:val="00FF5DA5"/>
    <w:rsid w:val="00FF5FC5"/>
    <w:rsid w:val="00FF616D"/>
    <w:rsid w:val="00FF68C7"/>
    <w:rsid w:val="00FF6E70"/>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F3DCA8F8-CAA1-4E1A-B4AB-4609E02B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uiPriority w:val="99"/>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aliases w:val="Bullet Point"/>
    <w:basedOn w:val="Normal"/>
    <w:link w:val="ListParagraphChar"/>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character" w:customStyle="1" w:styleId="ListParagraphChar">
    <w:name w:val="List Paragraph Char"/>
    <w:aliases w:val="Bullet Point Char"/>
    <w:basedOn w:val="DefaultParagraphFont"/>
    <w:link w:val="ListParagraph"/>
    <w:uiPriority w:val="34"/>
    <w:locked/>
    <w:rsid w:val="000908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7138">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2.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5C9C472F-4737-41D6-B4A2-88CDCBBFEA75}"/>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1300</TotalTime>
  <Pages>10</Pages>
  <Words>3632</Words>
  <Characters>21200</Characters>
  <Application>Microsoft Office Word</Application>
  <DocSecurity>0</DocSecurity>
  <Lines>1152</Lines>
  <Paragraphs>209</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200</cp:revision>
  <cp:lastPrinted>2025-11-24T17:41:00Z</cp:lastPrinted>
  <dcterms:created xsi:type="dcterms:W3CDTF">2025-05-22T19:04:00Z</dcterms:created>
  <dcterms:modified xsi:type="dcterms:W3CDTF">2025-11-24T17:41:00Z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docLang">
    <vt:lpwstr>en</vt:lpwstr>
  </property>
  <property fmtid="{D5CDD505-2E9C-101B-9397-08002B2CF9AE}" pid="6" name="Test">
    <vt:filetime>2025-08-11T05:00:00Z</vt:filetime>
  </property>
</Properties>
</file>